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267D" w14:textId="30A525B9" w:rsidR="00F04104" w:rsidRPr="00AC34BE" w:rsidRDefault="00F04104" w:rsidP="006D49D6">
      <w:pPr>
        <w:pStyle w:val="Title"/>
        <w:tabs>
          <w:tab w:val="left" w:pos="1008"/>
        </w:tabs>
        <w:spacing w:after="0"/>
        <w:rPr>
          <w:rFonts w:cs="Arial"/>
        </w:rPr>
      </w:pPr>
      <w:r w:rsidRPr="00AC34BE">
        <w:rPr>
          <w:rFonts w:cs="Arial"/>
        </w:rPr>
        <w:t>Department of Health and Human Services</w:t>
      </w:r>
    </w:p>
    <w:p w14:paraId="34E368B8" w14:textId="77777777" w:rsidR="00F04104" w:rsidRPr="00AC34BE" w:rsidRDefault="00F04104" w:rsidP="006D49D6">
      <w:pPr>
        <w:pStyle w:val="Title"/>
        <w:tabs>
          <w:tab w:val="left" w:pos="1008"/>
        </w:tabs>
        <w:rPr>
          <w:rFonts w:cs="Arial"/>
        </w:rPr>
      </w:pPr>
      <w:r w:rsidRPr="00AC34BE">
        <w:rPr>
          <w:rFonts w:cs="Arial"/>
        </w:rPr>
        <w:t>Substance Abuse and Mental Health Services Administration</w:t>
      </w:r>
    </w:p>
    <w:p w14:paraId="1335367C" w14:textId="15A6561D" w:rsidR="00F04104" w:rsidRPr="0027297D" w:rsidRDefault="00FB7AB2" w:rsidP="00AC34BE">
      <w:pPr>
        <w:pStyle w:val="Title"/>
        <w:tabs>
          <w:tab w:val="left" w:pos="1008"/>
        </w:tabs>
        <w:rPr>
          <w:rFonts w:cs="Arial"/>
        </w:rPr>
      </w:pPr>
      <w:r w:rsidRPr="2EE24778">
        <w:rPr>
          <w:rFonts w:cs="Arial"/>
        </w:rPr>
        <w:t xml:space="preserve">FY </w:t>
      </w:r>
      <w:r w:rsidR="005071AA" w:rsidRPr="2EE24778">
        <w:rPr>
          <w:rFonts w:cs="Arial"/>
        </w:rPr>
        <w:t>20</w:t>
      </w:r>
      <w:r w:rsidR="00CE52DC" w:rsidRPr="2EE24778">
        <w:rPr>
          <w:rFonts w:cs="Arial"/>
        </w:rPr>
        <w:t>2</w:t>
      </w:r>
      <w:r w:rsidR="008D0FF0" w:rsidRPr="2EE24778">
        <w:rPr>
          <w:rFonts w:cs="Arial"/>
        </w:rPr>
        <w:t>2</w:t>
      </w:r>
      <w:r w:rsidR="005071AA" w:rsidRPr="2EE24778">
        <w:rPr>
          <w:rFonts w:cs="Arial"/>
        </w:rPr>
        <w:t xml:space="preserve"> </w:t>
      </w:r>
      <w:r w:rsidR="00A11693" w:rsidRPr="2EE24778">
        <w:rPr>
          <w:rFonts w:cs="Arial"/>
        </w:rPr>
        <w:t>Minority AIDS Initiative: Substance Use Disorder Treatment for Racial/Ethnic Minority Populations at High Risk for HIV/AIDS</w:t>
      </w:r>
    </w:p>
    <w:p w14:paraId="42AB0AA7" w14:textId="53E2C69B" w:rsidR="003236B1" w:rsidRPr="00A11693" w:rsidRDefault="003236B1" w:rsidP="00AC34BE">
      <w:pPr>
        <w:pStyle w:val="Subtitle"/>
        <w:tabs>
          <w:tab w:val="left" w:pos="1008"/>
        </w:tabs>
        <w:rPr>
          <w:szCs w:val="32"/>
        </w:rPr>
      </w:pPr>
      <w:r w:rsidRPr="00A11693">
        <w:rPr>
          <w:szCs w:val="32"/>
        </w:rPr>
        <w:t xml:space="preserve">(Short Title: </w:t>
      </w:r>
      <w:r w:rsidR="00A11693" w:rsidRPr="00A11693">
        <w:rPr>
          <w:szCs w:val="32"/>
        </w:rPr>
        <w:t>MAI – High Risk Populations</w:t>
      </w:r>
      <w:r w:rsidRPr="00A11693">
        <w:rPr>
          <w:szCs w:val="32"/>
        </w:rPr>
        <w:t>)</w:t>
      </w:r>
    </w:p>
    <w:p w14:paraId="36C47FF6" w14:textId="5597E185" w:rsidR="00F04104" w:rsidRPr="00AC34BE" w:rsidRDefault="00F04104" w:rsidP="006D49D6">
      <w:pPr>
        <w:pStyle w:val="StyleBoldCentered"/>
        <w:spacing w:after="240"/>
        <w:rPr>
          <w:rFonts w:cs="Arial"/>
        </w:rPr>
      </w:pPr>
      <w:r w:rsidRPr="00AC34BE">
        <w:rPr>
          <w:rFonts w:cs="Arial"/>
        </w:rPr>
        <w:t>(</w:t>
      </w:r>
      <w:r w:rsidR="00DA469A">
        <w:rPr>
          <w:rFonts w:cs="Arial"/>
        </w:rPr>
        <w:t>Modified</w:t>
      </w:r>
      <w:r w:rsidR="00DA469A" w:rsidRPr="00AC34BE">
        <w:rPr>
          <w:rFonts w:cs="Arial"/>
        </w:rPr>
        <w:t xml:space="preserve"> </w:t>
      </w:r>
      <w:r w:rsidRPr="00AC34BE">
        <w:rPr>
          <w:rFonts w:cs="Arial"/>
        </w:rPr>
        <w:t>Announcement)</w:t>
      </w:r>
    </w:p>
    <w:p w14:paraId="2E1CEEAA" w14:textId="0E614572" w:rsidR="00F04104" w:rsidRPr="00AC34BE" w:rsidRDefault="54363631" w:rsidP="20409F6C">
      <w:pPr>
        <w:pStyle w:val="Subtitle"/>
        <w:tabs>
          <w:tab w:val="left" w:pos="1008"/>
        </w:tabs>
      </w:pPr>
      <w:r>
        <w:t>Notice of Funding</w:t>
      </w:r>
      <w:r w:rsidR="146E41E1">
        <w:t xml:space="preserve"> Opportunity</w:t>
      </w:r>
      <w:r w:rsidR="0129C335">
        <w:t xml:space="preserve"> </w:t>
      </w:r>
      <w:r w:rsidR="14A612B1">
        <w:t>(</w:t>
      </w:r>
      <w:r>
        <w:t>NOFO</w:t>
      </w:r>
      <w:r w:rsidR="14A612B1">
        <w:t>) No</w:t>
      </w:r>
      <w:r w:rsidR="14A612B1" w:rsidRPr="00DD59BE">
        <w:t xml:space="preserve">. </w:t>
      </w:r>
      <w:r w:rsidR="00942927" w:rsidRPr="00DD59BE">
        <w:t>TI-22-004</w:t>
      </w:r>
    </w:p>
    <w:p w14:paraId="26FCB13F" w14:textId="697C3BF9" w:rsidR="00F04104" w:rsidRPr="00AC34BE" w:rsidRDefault="00674EDF" w:rsidP="00FB1AA8">
      <w:pPr>
        <w:jc w:val="center"/>
        <w:rPr>
          <w:rFonts w:cs="Arial"/>
          <w:b/>
          <w:bCs/>
        </w:rPr>
      </w:pPr>
      <w:r>
        <w:rPr>
          <w:rFonts w:cs="Arial"/>
          <w:b/>
          <w:bCs/>
        </w:rPr>
        <w:t>Assistance Listing Number</w:t>
      </w:r>
      <w:r w:rsidR="00F04104" w:rsidRPr="00AC34BE">
        <w:rPr>
          <w:rFonts w:cs="Arial"/>
          <w:b/>
          <w:bCs/>
        </w:rPr>
        <w:t>:</w:t>
      </w:r>
      <w:r w:rsidR="00A11693">
        <w:rPr>
          <w:rFonts w:cs="Arial"/>
          <w:b/>
          <w:bCs/>
        </w:rPr>
        <w:t xml:space="preserve"> </w:t>
      </w:r>
      <w:r w:rsidR="00A11693" w:rsidRPr="00A11693">
        <w:rPr>
          <w:rFonts w:cs="Arial"/>
          <w:b/>
          <w:bCs/>
        </w:rPr>
        <w:t>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28284D" w:rsidRPr="00AC34BE" w14:paraId="174008C3" w14:textId="77777777" w:rsidTr="3B13CC28">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17966EBD" w:rsidR="00136055" w:rsidRPr="00F84482" w:rsidRDefault="00136055" w:rsidP="00AC34BE">
            <w:pPr>
              <w:pStyle w:val="Normal0ptParagraph"/>
              <w:rPr>
                <w:rStyle w:val="StyleBold"/>
                <w:rFonts w:cs="Arial"/>
              </w:rPr>
            </w:pPr>
            <w:r w:rsidRPr="00F84482">
              <w:rPr>
                <w:rStyle w:val="StyleBold"/>
                <w:rFonts w:cs="Arial"/>
              </w:rPr>
              <w:t>Applications are due by</w:t>
            </w:r>
            <w:r w:rsidR="00BD49DA">
              <w:rPr>
                <w:rStyle w:val="StyleBold"/>
                <w:rFonts w:cs="Arial"/>
              </w:rPr>
              <w:t xml:space="preserve"> April 29, 2022.</w:t>
            </w:r>
          </w:p>
        </w:tc>
      </w:tr>
      <w:tr w:rsidR="0028284D" w:rsidRPr="00AC34BE" w14:paraId="7300C0B8" w14:textId="77777777" w:rsidTr="3B13CC28">
        <w:trPr>
          <w:cantSplit/>
          <w:trHeight w:val="1423"/>
        </w:trPr>
        <w:tc>
          <w:tcPr>
            <w:tcW w:w="3240" w:type="dxa"/>
          </w:tcPr>
          <w:p w14:paraId="0E9CE2EE" w14:textId="77777777"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77777777"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257A3680" w:rsidR="00136055" w:rsidRPr="00F84482" w:rsidRDefault="70498FA4" w:rsidP="3B13CC28">
            <w:pPr>
              <w:tabs>
                <w:tab w:val="left" w:pos="1008"/>
              </w:tabs>
              <w:rPr>
                <w:rStyle w:val="StyleBold"/>
                <w:rFonts w:cs="Arial"/>
                <w:highlight w:val="yellow"/>
              </w:rPr>
            </w:pPr>
            <w:r w:rsidRPr="3B13CC28">
              <w:rPr>
                <w:rStyle w:val="StyleBold"/>
                <w:rFonts w:cs="Arial"/>
              </w:rPr>
              <w:t>Applicants must comply with E.O. 12372 if their state(s) participate(s</w:t>
            </w:r>
            <w:r w:rsidR="3604D627" w:rsidRPr="3B13CC28">
              <w:rPr>
                <w:rStyle w:val="StyleBold"/>
                <w:rFonts w:cs="Arial"/>
              </w:rPr>
              <w:t>)</w:t>
            </w:r>
            <w:r w:rsidR="33B1F6B0" w:rsidRPr="3B13CC28">
              <w:rPr>
                <w:rStyle w:val="StyleBold"/>
                <w:rFonts w:cs="Arial"/>
              </w:rPr>
              <w:t>.</w:t>
            </w:r>
            <w:r w:rsidR="00780D34">
              <w:rPr>
                <w:rStyle w:val="StyleBold"/>
                <w:rFonts w:cs="Arial"/>
              </w:rPr>
              <w:t xml:space="preserve"> </w:t>
            </w:r>
            <w:r w:rsidR="33B1F6B0" w:rsidRPr="3B13CC28">
              <w:rPr>
                <w:rStyle w:val="StyleBold"/>
                <w:rFonts w:cs="Arial"/>
              </w:rPr>
              <w:t>Review process recommendations from the Sta</w:t>
            </w:r>
            <w:r w:rsidR="00E54381" w:rsidRPr="3B13CC28">
              <w:rPr>
                <w:rStyle w:val="StyleBold"/>
                <w:rFonts w:cs="Arial"/>
              </w:rPr>
              <w:t>te Single Point of Contact (SPO</w:t>
            </w:r>
            <w:r w:rsidR="33B1F6B0" w:rsidRPr="3B13CC28">
              <w:rPr>
                <w:rStyle w:val="StyleBold"/>
                <w:rFonts w:cs="Arial"/>
              </w:rPr>
              <w:t xml:space="preserve">C) are due </w:t>
            </w:r>
            <w:r w:rsidRPr="3B13CC28">
              <w:rPr>
                <w:rStyle w:val="StyleBold"/>
                <w:rFonts w:cs="Arial"/>
              </w:rPr>
              <w:t>no later than 60 days after application deadline.</w:t>
            </w:r>
          </w:p>
        </w:tc>
      </w:tr>
      <w:tr w:rsidR="0028284D" w:rsidRPr="00AC34BE" w14:paraId="1D5302B6" w14:textId="77777777" w:rsidTr="3B13CC28">
        <w:trPr>
          <w:cantSplit/>
        </w:trPr>
        <w:tc>
          <w:tcPr>
            <w:tcW w:w="3240" w:type="dxa"/>
          </w:tcPr>
          <w:p w14:paraId="7EEE48C7" w14:textId="77777777"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208EB218" w14:textId="7C115861" w:rsidR="00136055" w:rsidRPr="00FB65C7" w:rsidRDefault="33B1F6B0" w:rsidP="00FB65C7">
            <w:pPr>
              <w:tabs>
                <w:tab w:val="left" w:pos="1008"/>
              </w:tabs>
              <w:rPr>
                <w:rStyle w:val="StyleBold"/>
                <w:rFonts w:cs="Arial"/>
                <w:highlight w:val="yellow"/>
              </w:rPr>
            </w:pPr>
            <w:r w:rsidRPr="3B13CC28">
              <w:rPr>
                <w:rStyle w:val="StyleBold"/>
                <w:rFonts w:cs="Arial"/>
              </w:rPr>
              <w:t xml:space="preserve">Applicants must send the PHSIS to appropriate state and local health agencies by the administrative deadline. </w:t>
            </w:r>
            <w:r w:rsidR="70498FA4" w:rsidRPr="3B13CC28">
              <w:rPr>
                <w:rStyle w:val="StyleBold"/>
                <w:rFonts w:cs="Arial"/>
              </w:rPr>
              <w:t>Comments from the Single State Agency are due no later than 60 days after the application deadline.</w:t>
            </w:r>
          </w:p>
        </w:tc>
      </w:tr>
    </w:tbl>
    <w:p w14:paraId="4948977C" w14:textId="77777777" w:rsidR="00FC44B1" w:rsidRDefault="00FC44B1" w:rsidP="20409F6C">
      <w:pPr>
        <w:spacing w:after="0"/>
        <w:rPr>
          <w:rFonts w:cs="Arial"/>
          <w:b/>
          <w:bCs/>
          <w:sz w:val="32"/>
          <w:szCs w:val="32"/>
        </w:rPr>
      </w:pPr>
      <w:r w:rsidRPr="20409F6C">
        <w:rPr>
          <w:rFonts w:cs="Arial"/>
        </w:rPr>
        <w:br w:type="page"/>
      </w:r>
    </w:p>
    <w:p w14:paraId="34F7D7E0" w14:textId="7525E17E" w:rsidR="00CE7EE2" w:rsidRPr="00AC34BE" w:rsidRDefault="00CE7EE2" w:rsidP="00F84482">
      <w:pPr>
        <w:pStyle w:val="TOCTitle"/>
        <w:tabs>
          <w:tab w:val="left" w:pos="1008"/>
        </w:tabs>
        <w:rPr>
          <w:rFonts w:cs="Arial"/>
        </w:rPr>
      </w:pPr>
      <w:r w:rsidRPr="72C15C92">
        <w:rPr>
          <w:rFonts w:cs="Arial"/>
        </w:rPr>
        <w:lastRenderedPageBreak/>
        <w:t>Table of Contents</w:t>
      </w:r>
    </w:p>
    <w:p w14:paraId="07D3DECF" w14:textId="0D19DAC4" w:rsidR="00780D34" w:rsidRDefault="003818CA">
      <w:pPr>
        <w:pStyle w:val="TOC1"/>
        <w:rPr>
          <w:rFonts w:asciiTheme="minorHAnsi" w:eastAsiaTheme="minorEastAsia" w:hAnsiTheme="minorHAnsi" w:cstheme="minorBidi"/>
          <w:kern w:val="2"/>
          <w14:ligatures w14:val="standardContextual"/>
        </w:rPr>
      </w:pPr>
      <w:r w:rsidRPr="00AC34BE">
        <w:rPr>
          <w:color w:val="2B579A"/>
          <w:shd w:val="clear" w:color="auto" w:fill="E6E6E6"/>
        </w:rPr>
        <w:fldChar w:fldCharType="begin"/>
      </w:r>
      <w:r w:rsidRPr="00AC34BE">
        <w:instrText xml:space="preserve"> TOC \o "1-2" \h \z \u </w:instrText>
      </w:r>
      <w:r w:rsidRPr="00AC34BE">
        <w:rPr>
          <w:color w:val="2B579A"/>
          <w:shd w:val="clear" w:color="auto" w:fill="E6E6E6"/>
        </w:rPr>
        <w:fldChar w:fldCharType="separate"/>
      </w:r>
      <w:hyperlink w:anchor="_Toc174539131" w:history="1">
        <w:r w:rsidR="00780D34" w:rsidRPr="00E61CAA">
          <w:rPr>
            <w:rStyle w:val="Hyperlink"/>
          </w:rPr>
          <w:t>EXECUTIVE SUMMARY</w:t>
        </w:r>
        <w:r w:rsidR="00780D34">
          <w:rPr>
            <w:webHidden/>
          </w:rPr>
          <w:tab/>
        </w:r>
        <w:r w:rsidR="00780D34">
          <w:rPr>
            <w:webHidden/>
          </w:rPr>
          <w:fldChar w:fldCharType="begin"/>
        </w:r>
        <w:r w:rsidR="00780D34">
          <w:rPr>
            <w:webHidden/>
          </w:rPr>
          <w:instrText xml:space="preserve"> PAGEREF _Toc174539131 \h </w:instrText>
        </w:r>
        <w:r w:rsidR="00780D34">
          <w:rPr>
            <w:webHidden/>
          </w:rPr>
        </w:r>
        <w:r w:rsidR="00780D34">
          <w:rPr>
            <w:webHidden/>
          </w:rPr>
          <w:fldChar w:fldCharType="separate"/>
        </w:r>
        <w:r w:rsidR="00571BED">
          <w:rPr>
            <w:webHidden/>
          </w:rPr>
          <w:t>5</w:t>
        </w:r>
        <w:r w:rsidR="00780D34">
          <w:rPr>
            <w:webHidden/>
          </w:rPr>
          <w:fldChar w:fldCharType="end"/>
        </w:r>
      </w:hyperlink>
    </w:p>
    <w:p w14:paraId="66176D0F" w14:textId="3EEEE6A6" w:rsidR="00780D34" w:rsidRDefault="00FF3F16">
      <w:pPr>
        <w:pStyle w:val="TOC1"/>
        <w:rPr>
          <w:rFonts w:asciiTheme="minorHAnsi" w:eastAsiaTheme="minorEastAsia" w:hAnsiTheme="minorHAnsi" w:cstheme="minorBidi"/>
          <w:kern w:val="2"/>
          <w14:ligatures w14:val="standardContextual"/>
        </w:rPr>
      </w:pPr>
      <w:hyperlink w:anchor="_Toc174539132" w:history="1">
        <w:r w:rsidR="00780D34" w:rsidRPr="00E61CAA">
          <w:rPr>
            <w:rStyle w:val="Hyperlink"/>
          </w:rPr>
          <w:t>I.</w:t>
        </w:r>
        <w:r w:rsidR="00780D34">
          <w:rPr>
            <w:rFonts w:asciiTheme="minorHAnsi" w:eastAsiaTheme="minorEastAsia" w:hAnsiTheme="minorHAnsi" w:cstheme="minorBidi"/>
            <w:kern w:val="2"/>
            <w14:ligatures w14:val="standardContextual"/>
          </w:rPr>
          <w:tab/>
        </w:r>
        <w:r w:rsidR="00780D34" w:rsidRPr="00E61CAA">
          <w:rPr>
            <w:rStyle w:val="Hyperlink"/>
          </w:rPr>
          <w:t>PROGRAM DESCRIPTION</w:t>
        </w:r>
        <w:r w:rsidR="00780D34">
          <w:rPr>
            <w:webHidden/>
          </w:rPr>
          <w:tab/>
        </w:r>
        <w:r w:rsidR="00780D34">
          <w:rPr>
            <w:webHidden/>
          </w:rPr>
          <w:fldChar w:fldCharType="begin"/>
        </w:r>
        <w:r w:rsidR="00780D34">
          <w:rPr>
            <w:webHidden/>
          </w:rPr>
          <w:instrText xml:space="preserve"> PAGEREF _Toc174539132 \h </w:instrText>
        </w:r>
        <w:r w:rsidR="00780D34">
          <w:rPr>
            <w:webHidden/>
          </w:rPr>
        </w:r>
        <w:r w:rsidR="00780D34">
          <w:rPr>
            <w:webHidden/>
          </w:rPr>
          <w:fldChar w:fldCharType="separate"/>
        </w:r>
        <w:r w:rsidR="00571BED">
          <w:rPr>
            <w:webHidden/>
          </w:rPr>
          <w:t>6</w:t>
        </w:r>
        <w:r w:rsidR="00780D34">
          <w:rPr>
            <w:webHidden/>
          </w:rPr>
          <w:fldChar w:fldCharType="end"/>
        </w:r>
      </w:hyperlink>
    </w:p>
    <w:p w14:paraId="2BBFCBB1" w14:textId="73DAAF96" w:rsidR="00780D34" w:rsidRDefault="00FF3F16">
      <w:pPr>
        <w:pStyle w:val="TOC2"/>
        <w:rPr>
          <w:rFonts w:asciiTheme="minorHAnsi" w:eastAsiaTheme="minorEastAsia" w:hAnsiTheme="minorHAnsi" w:cstheme="minorBidi"/>
          <w:kern w:val="2"/>
          <w:szCs w:val="24"/>
          <w14:ligatures w14:val="standardContextual"/>
        </w:rPr>
      </w:pPr>
      <w:hyperlink w:anchor="_Toc174539133"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PURPOSE</w:t>
        </w:r>
        <w:r w:rsidR="00780D34">
          <w:rPr>
            <w:webHidden/>
          </w:rPr>
          <w:tab/>
        </w:r>
        <w:r w:rsidR="00780D34">
          <w:rPr>
            <w:webHidden/>
          </w:rPr>
          <w:fldChar w:fldCharType="begin"/>
        </w:r>
        <w:r w:rsidR="00780D34">
          <w:rPr>
            <w:webHidden/>
          </w:rPr>
          <w:instrText xml:space="preserve"> PAGEREF _Toc174539133 \h </w:instrText>
        </w:r>
        <w:r w:rsidR="00780D34">
          <w:rPr>
            <w:webHidden/>
          </w:rPr>
        </w:r>
        <w:r w:rsidR="00780D34">
          <w:rPr>
            <w:webHidden/>
          </w:rPr>
          <w:fldChar w:fldCharType="separate"/>
        </w:r>
        <w:r w:rsidR="00571BED">
          <w:rPr>
            <w:webHidden/>
          </w:rPr>
          <w:t>6</w:t>
        </w:r>
        <w:r w:rsidR="00780D34">
          <w:rPr>
            <w:webHidden/>
          </w:rPr>
          <w:fldChar w:fldCharType="end"/>
        </w:r>
      </w:hyperlink>
    </w:p>
    <w:p w14:paraId="77F606B6" w14:textId="34470BD8" w:rsidR="00780D34" w:rsidRDefault="00FF3F16">
      <w:pPr>
        <w:pStyle w:val="TOC2"/>
        <w:rPr>
          <w:rFonts w:asciiTheme="minorHAnsi" w:eastAsiaTheme="minorEastAsia" w:hAnsiTheme="minorHAnsi" w:cstheme="minorBidi"/>
          <w:kern w:val="2"/>
          <w:szCs w:val="24"/>
          <w14:ligatures w14:val="standardContextual"/>
        </w:rPr>
      </w:pPr>
      <w:hyperlink w:anchor="_Toc174539134" w:history="1">
        <w:r w:rsidR="00780D34" w:rsidRPr="00E61CAA">
          <w:rPr>
            <w:rStyle w:val="Hyperlink"/>
          </w:rPr>
          <w:t>2.</w:t>
        </w:r>
        <w:r w:rsidR="00780D34">
          <w:rPr>
            <w:rFonts w:asciiTheme="minorHAnsi" w:eastAsiaTheme="minorEastAsia" w:hAnsiTheme="minorHAnsi" w:cstheme="minorBidi"/>
            <w:kern w:val="2"/>
            <w:szCs w:val="24"/>
            <w14:ligatures w14:val="standardContextual"/>
          </w:rPr>
          <w:tab/>
        </w:r>
        <w:r w:rsidR="00780D34" w:rsidRPr="00E61CAA">
          <w:rPr>
            <w:rStyle w:val="Hyperlink"/>
          </w:rPr>
          <w:t>KEY PERSONNEL</w:t>
        </w:r>
        <w:r w:rsidR="00780D34">
          <w:rPr>
            <w:webHidden/>
          </w:rPr>
          <w:tab/>
        </w:r>
        <w:r w:rsidR="00780D34">
          <w:rPr>
            <w:webHidden/>
          </w:rPr>
          <w:fldChar w:fldCharType="begin"/>
        </w:r>
        <w:r w:rsidR="00780D34">
          <w:rPr>
            <w:webHidden/>
          </w:rPr>
          <w:instrText xml:space="preserve"> PAGEREF _Toc174539134 \h </w:instrText>
        </w:r>
        <w:r w:rsidR="00780D34">
          <w:rPr>
            <w:webHidden/>
          </w:rPr>
        </w:r>
        <w:r w:rsidR="00780D34">
          <w:rPr>
            <w:webHidden/>
          </w:rPr>
          <w:fldChar w:fldCharType="separate"/>
        </w:r>
        <w:r w:rsidR="00571BED">
          <w:rPr>
            <w:webHidden/>
          </w:rPr>
          <w:t>7</w:t>
        </w:r>
        <w:r w:rsidR="00780D34">
          <w:rPr>
            <w:webHidden/>
          </w:rPr>
          <w:fldChar w:fldCharType="end"/>
        </w:r>
      </w:hyperlink>
    </w:p>
    <w:p w14:paraId="346C63E9" w14:textId="658E79EE" w:rsidR="00780D34" w:rsidRDefault="00FF3F16">
      <w:pPr>
        <w:pStyle w:val="TOC2"/>
        <w:rPr>
          <w:rFonts w:asciiTheme="minorHAnsi" w:eastAsiaTheme="minorEastAsia" w:hAnsiTheme="minorHAnsi" w:cstheme="minorBidi"/>
          <w:kern w:val="2"/>
          <w:szCs w:val="24"/>
          <w14:ligatures w14:val="standardContextual"/>
        </w:rPr>
      </w:pPr>
      <w:hyperlink w:anchor="_Toc174539135" w:history="1">
        <w:r w:rsidR="00780D34" w:rsidRPr="00E61CAA">
          <w:rPr>
            <w:rStyle w:val="Hyperlink"/>
          </w:rPr>
          <w:t>3.</w:t>
        </w:r>
        <w:r w:rsidR="00780D34">
          <w:rPr>
            <w:rFonts w:asciiTheme="minorHAnsi" w:eastAsiaTheme="minorEastAsia" w:hAnsiTheme="minorHAnsi" w:cstheme="minorBidi"/>
            <w:kern w:val="2"/>
            <w:szCs w:val="24"/>
            <w14:ligatures w14:val="standardContextual"/>
          </w:rPr>
          <w:tab/>
        </w:r>
        <w:r w:rsidR="00780D34" w:rsidRPr="00E61CAA">
          <w:rPr>
            <w:rStyle w:val="Hyperlink"/>
          </w:rPr>
          <w:t>REQUIRED ACTIVITIES</w:t>
        </w:r>
        <w:r w:rsidR="00780D34">
          <w:rPr>
            <w:webHidden/>
          </w:rPr>
          <w:tab/>
        </w:r>
        <w:r w:rsidR="00780D34">
          <w:rPr>
            <w:webHidden/>
          </w:rPr>
          <w:fldChar w:fldCharType="begin"/>
        </w:r>
        <w:r w:rsidR="00780D34">
          <w:rPr>
            <w:webHidden/>
          </w:rPr>
          <w:instrText xml:space="preserve"> PAGEREF _Toc174539135 \h </w:instrText>
        </w:r>
        <w:r w:rsidR="00780D34">
          <w:rPr>
            <w:webHidden/>
          </w:rPr>
        </w:r>
        <w:r w:rsidR="00780D34">
          <w:rPr>
            <w:webHidden/>
          </w:rPr>
          <w:fldChar w:fldCharType="separate"/>
        </w:r>
        <w:r w:rsidR="00571BED">
          <w:rPr>
            <w:webHidden/>
          </w:rPr>
          <w:t>8</w:t>
        </w:r>
        <w:r w:rsidR="00780D34">
          <w:rPr>
            <w:webHidden/>
          </w:rPr>
          <w:fldChar w:fldCharType="end"/>
        </w:r>
      </w:hyperlink>
    </w:p>
    <w:p w14:paraId="3D41BBC9" w14:textId="6359E6F1" w:rsidR="00780D34" w:rsidRDefault="00FF3F16">
      <w:pPr>
        <w:pStyle w:val="TOC2"/>
        <w:rPr>
          <w:rFonts w:asciiTheme="minorHAnsi" w:eastAsiaTheme="minorEastAsia" w:hAnsiTheme="minorHAnsi" w:cstheme="minorBidi"/>
          <w:kern w:val="2"/>
          <w:szCs w:val="24"/>
          <w14:ligatures w14:val="standardContextual"/>
        </w:rPr>
      </w:pPr>
      <w:hyperlink w:anchor="_Toc174539136" w:history="1">
        <w:r w:rsidR="00780D34" w:rsidRPr="00E61CAA">
          <w:rPr>
            <w:rStyle w:val="Hyperlink"/>
          </w:rPr>
          <w:t>4. ALLOWABLE ACTIVITIES:</w:t>
        </w:r>
        <w:r w:rsidR="00780D34">
          <w:rPr>
            <w:webHidden/>
          </w:rPr>
          <w:tab/>
        </w:r>
        <w:r w:rsidR="00780D34">
          <w:rPr>
            <w:webHidden/>
          </w:rPr>
          <w:fldChar w:fldCharType="begin"/>
        </w:r>
        <w:r w:rsidR="00780D34">
          <w:rPr>
            <w:webHidden/>
          </w:rPr>
          <w:instrText xml:space="preserve"> PAGEREF _Toc174539136 \h </w:instrText>
        </w:r>
        <w:r w:rsidR="00780D34">
          <w:rPr>
            <w:webHidden/>
          </w:rPr>
        </w:r>
        <w:r w:rsidR="00780D34">
          <w:rPr>
            <w:webHidden/>
          </w:rPr>
          <w:fldChar w:fldCharType="separate"/>
        </w:r>
        <w:r w:rsidR="00571BED">
          <w:rPr>
            <w:webHidden/>
          </w:rPr>
          <w:t>11</w:t>
        </w:r>
        <w:r w:rsidR="00780D34">
          <w:rPr>
            <w:webHidden/>
          </w:rPr>
          <w:fldChar w:fldCharType="end"/>
        </w:r>
      </w:hyperlink>
    </w:p>
    <w:p w14:paraId="1DCDD534" w14:textId="404E4150" w:rsidR="00780D34" w:rsidRDefault="00FF3F16">
      <w:pPr>
        <w:pStyle w:val="TOC2"/>
        <w:rPr>
          <w:rFonts w:asciiTheme="minorHAnsi" w:eastAsiaTheme="minorEastAsia" w:hAnsiTheme="minorHAnsi" w:cstheme="minorBidi"/>
          <w:kern w:val="2"/>
          <w:szCs w:val="24"/>
          <w14:ligatures w14:val="standardContextual"/>
        </w:rPr>
      </w:pPr>
      <w:hyperlink w:anchor="_Toc174539137" w:history="1">
        <w:r w:rsidR="00780D34" w:rsidRPr="00E61CAA">
          <w:rPr>
            <w:rStyle w:val="Hyperlink"/>
          </w:rPr>
          <w:t>5.</w:t>
        </w:r>
        <w:r w:rsidR="00780D34">
          <w:rPr>
            <w:rFonts w:asciiTheme="minorHAnsi" w:eastAsiaTheme="minorEastAsia" w:hAnsiTheme="minorHAnsi" w:cstheme="minorBidi"/>
            <w:kern w:val="2"/>
            <w:szCs w:val="24"/>
            <w14:ligatures w14:val="standardContextual"/>
          </w:rPr>
          <w:tab/>
        </w:r>
        <w:r w:rsidR="00780D34" w:rsidRPr="00E61CAA">
          <w:rPr>
            <w:rStyle w:val="Hyperlink"/>
          </w:rPr>
          <w:t>USING EVIDENCE-BASED PRACTICES</w:t>
        </w:r>
        <w:r w:rsidR="00780D34">
          <w:rPr>
            <w:webHidden/>
          </w:rPr>
          <w:tab/>
        </w:r>
        <w:r w:rsidR="00780D34">
          <w:rPr>
            <w:webHidden/>
          </w:rPr>
          <w:fldChar w:fldCharType="begin"/>
        </w:r>
        <w:r w:rsidR="00780D34">
          <w:rPr>
            <w:webHidden/>
          </w:rPr>
          <w:instrText xml:space="preserve"> PAGEREF _Toc174539137 \h </w:instrText>
        </w:r>
        <w:r w:rsidR="00780D34">
          <w:rPr>
            <w:webHidden/>
          </w:rPr>
        </w:r>
        <w:r w:rsidR="00780D34">
          <w:rPr>
            <w:webHidden/>
          </w:rPr>
          <w:fldChar w:fldCharType="separate"/>
        </w:r>
        <w:r w:rsidR="00571BED">
          <w:rPr>
            <w:webHidden/>
          </w:rPr>
          <w:t>13</w:t>
        </w:r>
        <w:r w:rsidR="00780D34">
          <w:rPr>
            <w:webHidden/>
          </w:rPr>
          <w:fldChar w:fldCharType="end"/>
        </w:r>
      </w:hyperlink>
    </w:p>
    <w:p w14:paraId="7C78F4CB" w14:textId="63F46745" w:rsidR="00780D34" w:rsidRDefault="00FF3F16">
      <w:pPr>
        <w:pStyle w:val="TOC2"/>
        <w:rPr>
          <w:rFonts w:asciiTheme="minorHAnsi" w:eastAsiaTheme="minorEastAsia" w:hAnsiTheme="minorHAnsi" w:cstheme="minorBidi"/>
          <w:kern w:val="2"/>
          <w:szCs w:val="24"/>
          <w14:ligatures w14:val="standardContextual"/>
        </w:rPr>
      </w:pPr>
      <w:hyperlink w:anchor="_Toc174539138" w:history="1">
        <w:r w:rsidR="00780D34" w:rsidRPr="00E61CAA">
          <w:rPr>
            <w:rStyle w:val="Hyperlink"/>
          </w:rPr>
          <w:t xml:space="preserve">6. </w:t>
        </w:r>
        <w:r w:rsidR="00780D34">
          <w:rPr>
            <w:rFonts w:asciiTheme="minorHAnsi" w:eastAsiaTheme="minorEastAsia" w:hAnsiTheme="minorHAnsi" w:cstheme="minorBidi"/>
            <w:kern w:val="2"/>
            <w:szCs w:val="24"/>
            <w14:ligatures w14:val="standardContextual"/>
          </w:rPr>
          <w:tab/>
        </w:r>
        <w:r w:rsidR="00780D34" w:rsidRPr="00E61CAA">
          <w:rPr>
            <w:rStyle w:val="Hyperlink"/>
          </w:rPr>
          <w:t>DATA COLLECTION/PERFORMANCE MEASUREMENT AND PROJECT PERFORMANCE ASSESSMENT</w:t>
        </w:r>
        <w:r w:rsidR="00780D34">
          <w:rPr>
            <w:webHidden/>
          </w:rPr>
          <w:tab/>
        </w:r>
        <w:r w:rsidR="00780D34">
          <w:rPr>
            <w:webHidden/>
          </w:rPr>
          <w:fldChar w:fldCharType="begin"/>
        </w:r>
        <w:r w:rsidR="00780D34">
          <w:rPr>
            <w:webHidden/>
          </w:rPr>
          <w:instrText xml:space="preserve"> PAGEREF _Toc174539138 \h </w:instrText>
        </w:r>
        <w:r w:rsidR="00780D34">
          <w:rPr>
            <w:webHidden/>
          </w:rPr>
        </w:r>
        <w:r w:rsidR="00780D34">
          <w:rPr>
            <w:webHidden/>
          </w:rPr>
          <w:fldChar w:fldCharType="separate"/>
        </w:r>
        <w:r w:rsidR="00571BED">
          <w:rPr>
            <w:webHidden/>
          </w:rPr>
          <w:t>14</w:t>
        </w:r>
        <w:r w:rsidR="00780D34">
          <w:rPr>
            <w:webHidden/>
          </w:rPr>
          <w:fldChar w:fldCharType="end"/>
        </w:r>
      </w:hyperlink>
    </w:p>
    <w:p w14:paraId="475405D5" w14:textId="2C888CF5" w:rsidR="00780D34" w:rsidRDefault="00FF3F16">
      <w:pPr>
        <w:pStyle w:val="TOC2"/>
        <w:rPr>
          <w:rFonts w:asciiTheme="minorHAnsi" w:eastAsiaTheme="minorEastAsia" w:hAnsiTheme="minorHAnsi" w:cstheme="minorBidi"/>
          <w:kern w:val="2"/>
          <w:szCs w:val="24"/>
          <w14:ligatures w14:val="standardContextual"/>
        </w:rPr>
      </w:pPr>
      <w:hyperlink w:anchor="_Toc174539139" w:history="1">
        <w:r w:rsidR="00780D34" w:rsidRPr="00E61CAA">
          <w:rPr>
            <w:rStyle w:val="Hyperlink"/>
          </w:rPr>
          <w:t>7.</w:t>
        </w:r>
        <w:r w:rsidR="00780D34">
          <w:rPr>
            <w:rFonts w:asciiTheme="minorHAnsi" w:eastAsiaTheme="minorEastAsia" w:hAnsiTheme="minorHAnsi" w:cstheme="minorBidi"/>
            <w:kern w:val="2"/>
            <w:szCs w:val="24"/>
            <w14:ligatures w14:val="standardContextual"/>
          </w:rPr>
          <w:tab/>
        </w:r>
        <w:r w:rsidR="00780D34" w:rsidRPr="00E61CAA">
          <w:rPr>
            <w:rStyle w:val="Hyperlink"/>
          </w:rPr>
          <w:t>OTHER EXPECTATIONS</w:t>
        </w:r>
        <w:r w:rsidR="00780D34">
          <w:rPr>
            <w:webHidden/>
          </w:rPr>
          <w:tab/>
        </w:r>
        <w:r w:rsidR="00780D34">
          <w:rPr>
            <w:webHidden/>
          </w:rPr>
          <w:fldChar w:fldCharType="begin"/>
        </w:r>
        <w:r w:rsidR="00780D34">
          <w:rPr>
            <w:webHidden/>
          </w:rPr>
          <w:instrText xml:space="preserve"> PAGEREF _Toc174539139 \h </w:instrText>
        </w:r>
        <w:r w:rsidR="00780D34">
          <w:rPr>
            <w:webHidden/>
          </w:rPr>
        </w:r>
        <w:r w:rsidR="00780D34">
          <w:rPr>
            <w:webHidden/>
          </w:rPr>
          <w:fldChar w:fldCharType="separate"/>
        </w:r>
        <w:r w:rsidR="00571BED">
          <w:rPr>
            <w:webHidden/>
          </w:rPr>
          <w:t>16</w:t>
        </w:r>
        <w:r w:rsidR="00780D34">
          <w:rPr>
            <w:webHidden/>
          </w:rPr>
          <w:fldChar w:fldCharType="end"/>
        </w:r>
      </w:hyperlink>
    </w:p>
    <w:p w14:paraId="7D70A068" w14:textId="0F1B2EEF" w:rsidR="00780D34" w:rsidRDefault="00FF3F16">
      <w:pPr>
        <w:pStyle w:val="TOC2"/>
        <w:rPr>
          <w:rFonts w:asciiTheme="minorHAnsi" w:eastAsiaTheme="minorEastAsia" w:hAnsiTheme="minorHAnsi" w:cstheme="minorBidi"/>
          <w:kern w:val="2"/>
          <w:szCs w:val="24"/>
          <w14:ligatures w14:val="standardContextual"/>
        </w:rPr>
      </w:pPr>
      <w:hyperlink w:anchor="_Toc174539140" w:history="1">
        <w:r w:rsidR="00780D34" w:rsidRPr="00E61CAA">
          <w:rPr>
            <w:rStyle w:val="Hyperlink"/>
          </w:rPr>
          <w:t>8.</w:t>
        </w:r>
        <w:r w:rsidR="00780D34">
          <w:rPr>
            <w:rFonts w:asciiTheme="minorHAnsi" w:eastAsiaTheme="minorEastAsia" w:hAnsiTheme="minorHAnsi" w:cstheme="minorBidi"/>
            <w:kern w:val="2"/>
            <w:szCs w:val="24"/>
            <w14:ligatures w14:val="standardContextual"/>
          </w:rPr>
          <w:tab/>
        </w:r>
        <w:r w:rsidR="00780D34" w:rsidRPr="00E61CAA">
          <w:rPr>
            <w:rStyle w:val="Hyperlink"/>
          </w:rPr>
          <w:t xml:space="preserve"> GRANTEE MEETINGS</w:t>
        </w:r>
        <w:r w:rsidR="00780D34">
          <w:rPr>
            <w:webHidden/>
          </w:rPr>
          <w:tab/>
        </w:r>
        <w:r w:rsidR="00780D34">
          <w:rPr>
            <w:webHidden/>
          </w:rPr>
          <w:fldChar w:fldCharType="begin"/>
        </w:r>
        <w:r w:rsidR="00780D34">
          <w:rPr>
            <w:webHidden/>
          </w:rPr>
          <w:instrText xml:space="preserve"> PAGEREF _Toc174539140 \h </w:instrText>
        </w:r>
        <w:r w:rsidR="00780D34">
          <w:rPr>
            <w:webHidden/>
          </w:rPr>
        </w:r>
        <w:r w:rsidR="00780D34">
          <w:rPr>
            <w:webHidden/>
          </w:rPr>
          <w:fldChar w:fldCharType="separate"/>
        </w:r>
        <w:r w:rsidR="00571BED">
          <w:rPr>
            <w:webHidden/>
          </w:rPr>
          <w:t>18</w:t>
        </w:r>
        <w:r w:rsidR="00780D34">
          <w:rPr>
            <w:webHidden/>
          </w:rPr>
          <w:fldChar w:fldCharType="end"/>
        </w:r>
      </w:hyperlink>
    </w:p>
    <w:p w14:paraId="64C6A26D" w14:textId="6DF3D546" w:rsidR="00780D34" w:rsidRDefault="00FF3F16">
      <w:pPr>
        <w:pStyle w:val="TOC1"/>
        <w:rPr>
          <w:rFonts w:asciiTheme="minorHAnsi" w:eastAsiaTheme="minorEastAsia" w:hAnsiTheme="minorHAnsi" w:cstheme="minorBidi"/>
          <w:kern w:val="2"/>
          <w14:ligatures w14:val="standardContextual"/>
        </w:rPr>
      </w:pPr>
      <w:hyperlink w:anchor="_Toc174539141" w:history="1">
        <w:r w:rsidR="00780D34" w:rsidRPr="00E61CAA">
          <w:rPr>
            <w:rStyle w:val="Hyperlink"/>
          </w:rPr>
          <w:t>II.</w:t>
        </w:r>
        <w:r w:rsidR="00780D34">
          <w:rPr>
            <w:rFonts w:asciiTheme="minorHAnsi" w:eastAsiaTheme="minorEastAsia" w:hAnsiTheme="minorHAnsi" w:cstheme="minorBidi"/>
            <w:kern w:val="2"/>
            <w14:ligatures w14:val="standardContextual"/>
          </w:rPr>
          <w:tab/>
        </w:r>
        <w:r w:rsidR="00780D34" w:rsidRPr="00E61CAA">
          <w:rPr>
            <w:rStyle w:val="Hyperlink"/>
          </w:rPr>
          <w:t>FEDERAL AWARD INFORMATION</w:t>
        </w:r>
        <w:r w:rsidR="00780D34">
          <w:rPr>
            <w:webHidden/>
          </w:rPr>
          <w:tab/>
        </w:r>
        <w:r w:rsidR="00780D34">
          <w:rPr>
            <w:webHidden/>
          </w:rPr>
          <w:fldChar w:fldCharType="begin"/>
        </w:r>
        <w:r w:rsidR="00780D34">
          <w:rPr>
            <w:webHidden/>
          </w:rPr>
          <w:instrText xml:space="preserve"> PAGEREF _Toc174539141 \h </w:instrText>
        </w:r>
        <w:r w:rsidR="00780D34">
          <w:rPr>
            <w:webHidden/>
          </w:rPr>
        </w:r>
        <w:r w:rsidR="00780D34">
          <w:rPr>
            <w:webHidden/>
          </w:rPr>
          <w:fldChar w:fldCharType="separate"/>
        </w:r>
        <w:r w:rsidR="00571BED">
          <w:rPr>
            <w:webHidden/>
          </w:rPr>
          <w:t>18</w:t>
        </w:r>
        <w:r w:rsidR="00780D34">
          <w:rPr>
            <w:webHidden/>
          </w:rPr>
          <w:fldChar w:fldCharType="end"/>
        </w:r>
      </w:hyperlink>
    </w:p>
    <w:p w14:paraId="33521820" w14:textId="2F0F0B4B" w:rsidR="00780D34" w:rsidRDefault="00FF3F16">
      <w:pPr>
        <w:pStyle w:val="TOC2"/>
        <w:rPr>
          <w:rFonts w:asciiTheme="minorHAnsi" w:eastAsiaTheme="minorEastAsia" w:hAnsiTheme="minorHAnsi" w:cstheme="minorBidi"/>
          <w:kern w:val="2"/>
          <w:szCs w:val="24"/>
          <w14:ligatures w14:val="standardContextual"/>
        </w:rPr>
      </w:pPr>
      <w:hyperlink w:anchor="_Toc174539142"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GENERAL INFORMATION</w:t>
        </w:r>
        <w:r w:rsidR="00780D34">
          <w:rPr>
            <w:webHidden/>
          </w:rPr>
          <w:tab/>
        </w:r>
        <w:r w:rsidR="00780D34">
          <w:rPr>
            <w:webHidden/>
          </w:rPr>
          <w:fldChar w:fldCharType="begin"/>
        </w:r>
        <w:r w:rsidR="00780D34">
          <w:rPr>
            <w:webHidden/>
          </w:rPr>
          <w:instrText xml:space="preserve"> PAGEREF _Toc174539142 \h </w:instrText>
        </w:r>
        <w:r w:rsidR="00780D34">
          <w:rPr>
            <w:webHidden/>
          </w:rPr>
        </w:r>
        <w:r w:rsidR="00780D34">
          <w:rPr>
            <w:webHidden/>
          </w:rPr>
          <w:fldChar w:fldCharType="separate"/>
        </w:r>
        <w:r w:rsidR="00571BED">
          <w:rPr>
            <w:webHidden/>
          </w:rPr>
          <w:t>18</w:t>
        </w:r>
        <w:r w:rsidR="00780D34">
          <w:rPr>
            <w:webHidden/>
          </w:rPr>
          <w:fldChar w:fldCharType="end"/>
        </w:r>
      </w:hyperlink>
    </w:p>
    <w:p w14:paraId="6F744602" w14:textId="45C7E297" w:rsidR="00780D34" w:rsidRDefault="00FF3F16">
      <w:pPr>
        <w:pStyle w:val="TOC1"/>
        <w:rPr>
          <w:rFonts w:asciiTheme="minorHAnsi" w:eastAsiaTheme="minorEastAsia" w:hAnsiTheme="minorHAnsi" w:cstheme="minorBidi"/>
          <w:kern w:val="2"/>
          <w14:ligatures w14:val="standardContextual"/>
        </w:rPr>
      </w:pPr>
      <w:hyperlink w:anchor="_Toc174539143" w:history="1">
        <w:r w:rsidR="00780D34" w:rsidRPr="00E61CAA">
          <w:rPr>
            <w:rStyle w:val="Hyperlink"/>
          </w:rPr>
          <w:t>III.</w:t>
        </w:r>
        <w:r w:rsidR="00780D34">
          <w:rPr>
            <w:rFonts w:asciiTheme="minorHAnsi" w:eastAsiaTheme="minorEastAsia" w:hAnsiTheme="minorHAnsi" w:cstheme="minorBidi"/>
            <w:kern w:val="2"/>
            <w14:ligatures w14:val="standardContextual"/>
          </w:rPr>
          <w:tab/>
        </w:r>
        <w:r w:rsidR="00780D34" w:rsidRPr="00E61CAA">
          <w:rPr>
            <w:rStyle w:val="Hyperlink"/>
          </w:rPr>
          <w:t>ELIGIBILITY INFORMATION</w:t>
        </w:r>
        <w:r w:rsidR="00780D34">
          <w:rPr>
            <w:webHidden/>
          </w:rPr>
          <w:tab/>
        </w:r>
        <w:r w:rsidR="00780D34">
          <w:rPr>
            <w:webHidden/>
          </w:rPr>
          <w:fldChar w:fldCharType="begin"/>
        </w:r>
        <w:r w:rsidR="00780D34">
          <w:rPr>
            <w:webHidden/>
          </w:rPr>
          <w:instrText xml:space="preserve"> PAGEREF _Toc174539143 \h </w:instrText>
        </w:r>
        <w:r w:rsidR="00780D34">
          <w:rPr>
            <w:webHidden/>
          </w:rPr>
        </w:r>
        <w:r w:rsidR="00780D34">
          <w:rPr>
            <w:webHidden/>
          </w:rPr>
          <w:fldChar w:fldCharType="separate"/>
        </w:r>
        <w:r w:rsidR="00571BED">
          <w:rPr>
            <w:webHidden/>
          </w:rPr>
          <w:t>19</w:t>
        </w:r>
        <w:r w:rsidR="00780D34">
          <w:rPr>
            <w:webHidden/>
          </w:rPr>
          <w:fldChar w:fldCharType="end"/>
        </w:r>
      </w:hyperlink>
    </w:p>
    <w:p w14:paraId="5AAEB861" w14:textId="36CE6CDE" w:rsidR="00780D34" w:rsidRDefault="00FF3F16">
      <w:pPr>
        <w:pStyle w:val="TOC2"/>
        <w:rPr>
          <w:rFonts w:asciiTheme="minorHAnsi" w:eastAsiaTheme="minorEastAsia" w:hAnsiTheme="minorHAnsi" w:cstheme="minorBidi"/>
          <w:kern w:val="2"/>
          <w:szCs w:val="24"/>
          <w14:ligatures w14:val="standardContextual"/>
        </w:rPr>
      </w:pPr>
      <w:hyperlink w:anchor="_Toc174539144"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ELIGIBLE APPLICANTS</w:t>
        </w:r>
        <w:r w:rsidR="00780D34">
          <w:rPr>
            <w:webHidden/>
          </w:rPr>
          <w:tab/>
        </w:r>
        <w:r w:rsidR="00780D34">
          <w:rPr>
            <w:webHidden/>
          </w:rPr>
          <w:fldChar w:fldCharType="begin"/>
        </w:r>
        <w:r w:rsidR="00780D34">
          <w:rPr>
            <w:webHidden/>
          </w:rPr>
          <w:instrText xml:space="preserve"> PAGEREF _Toc174539144 \h </w:instrText>
        </w:r>
        <w:r w:rsidR="00780D34">
          <w:rPr>
            <w:webHidden/>
          </w:rPr>
        </w:r>
        <w:r w:rsidR="00780D34">
          <w:rPr>
            <w:webHidden/>
          </w:rPr>
          <w:fldChar w:fldCharType="separate"/>
        </w:r>
        <w:r w:rsidR="00571BED">
          <w:rPr>
            <w:webHidden/>
          </w:rPr>
          <w:t>19</w:t>
        </w:r>
        <w:r w:rsidR="00780D34">
          <w:rPr>
            <w:webHidden/>
          </w:rPr>
          <w:fldChar w:fldCharType="end"/>
        </w:r>
      </w:hyperlink>
    </w:p>
    <w:p w14:paraId="7BE4529A" w14:textId="560934BC" w:rsidR="00780D34" w:rsidRDefault="00FF3F16">
      <w:pPr>
        <w:pStyle w:val="TOC2"/>
        <w:rPr>
          <w:rFonts w:asciiTheme="minorHAnsi" w:eastAsiaTheme="minorEastAsia" w:hAnsiTheme="minorHAnsi" w:cstheme="minorBidi"/>
          <w:kern w:val="2"/>
          <w:szCs w:val="24"/>
          <w14:ligatures w14:val="standardContextual"/>
        </w:rPr>
      </w:pPr>
      <w:hyperlink w:anchor="_Toc174539145" w:history="1">
        <w:r w:rsidR="00780D34" w:rsidRPr="00E61CAA">
          <w:rPr>
            <w:rStyle w:val="Hyperlink"/>
          </w:rPr>
          <w:t>2.</w:t>
        </w:r>
        <w:r w:rsidR="00780D34">
          <w:rPr>
            <w:rFonts w:asciiTheme="minorHAnsi" w:eastAsiaTheme="minorEastAsia" w:hAnsiTheme="minorHAnsi" w:cstheme="minorBidi"/>
            <w:kern w:val="2"/>
            <w:szCs w:val="24"/>
            <w14:ligatures w14:val="standardContextual"/>
          </w:rPr>
          <w:tab/>
        </w:r>
        <w:r w:rsidR="00780D34" w:rsidRPr="00E61CAA">
          <w:rPr>
            <w:rStyle w:val="Hyperlink"/>
          </w:rPr>
          <w:t>COST SHARING AND MATCHING REQUIREMENTS</w:t>
        </w:r>
        <w:r w:rsidR="00780D34">
          <w:rPr>
            <w:webHidden/>
          </w:rPr>
          <w:tab/>
        </w:r>
        <w:r w:rsidR="00780D34">
          <w:rPr>
            <w:webHidden/>
          </w:rPr>
          <w:fldChar w:fldCharType="begin"/>
        </w:r>
        <w:r w:rsidR="00780D34">
          <w:rPr>
            <w:webHidden/>
          </w:rPr>
          <w:instrText xml:space="preserve"> PAGEREF _Toc174539145 \h </w:instrText>
        </w:r>
        <w:r w:rsidR="00780D34">
          <w:rPr>
            <w:webHidden/>
          </w:rPr>
        </w:r>
        <w:r w:rsidR="00780D34">
          <w:rPr>
            <w:webHidden/>
          </w:rPr>
          <w:fldChar w:fldCharType="separate"/>
        </w:r>
        <w:r w:rsidR="00571BED">
          <w:rPr>
            <w:webHidden/>
          </w:rPr>
          <w:t>19</w:t>
        </w:r>
        <w:r w:rsidR="00780D34">
          <w:rPr>
            <w:webHidden/>
          </w:rPr>
          <w:fldChar w:fldCharType="end"/>
        </w:r>
      </w:hyperlink>
    </w:p>
    <w:p w14:paraId="0141D755" w14:textId="36BFB844" w:rsidR="00780D34" w:rsidRDefault="00FF3F16">
      <w:pPr>
        <w:pStyle w:val="TOC2"/>
        <w:rPr>
          <w:rFonts w:asciiTheme="minorHAnsi" w:eastAsiaTheme="minorEastAsia" w:hAnsiTheme="minorHAnsi" w:cstheme="minorBidi"/>
          <w:kern w:val="2"/>
          <w:szCs w:val="24"/>
          <w14:ligatures w14:val="standardContextual"/>
        </w:rPr>
      </w:pPr>
      <w:hyperlink w:anchor="_Toc174539146" w:history="1">
        <w:r w:rsidR="00780D34" w:rsidRPr="00E61CAA">
          <w:rPr>
            <w:rStyle w:val="Hyperlink"/>
          </w:rPr>
          <w:t>3.</w:t>
        </w:r>
        <w:r w:rsidR="00780D34">
          <w:rPr>
            <w:rFonts w:asciiTheme="minorHAnsi" w:eastAsiaTheme="minorEastAsia" w:hAnsiTheme="minorHAnsi" w:cstheme="minorBidi"/>
            <w:kern w:val="2"/>
            <w:szCs w:val="24"/>
            <w14:ligatures w14:val="standardContextual"/>
          </w:rPr>
          <w:tab/>
        </w:r>
        <w:r w:rsidR="00780D34" w:rsidRPr="00E61CAA">
          <w:rPr>
            <w:rStyle w:val="Hyperlink"/>
          </w:rPr>
          <w:t>OTHER REQUIREMENTS</w:t>
        </w:r>
        <w:r w:rsidR="00780D34">
          <w:rPr>
            <w:webHidden/>
          </w:rPr>
          <w:tab/>
        </w:r>
        <w:r w:rsidR="00780D34">
          <w:rPr>
            <w:webHidden/>
          </w:rPr>
          <w:fldChar w:fldCharType="begin"/>
        </w:r>
        <w:r w:rsidR="00780D34">
          <w:rPr>
            <w:webHidden/>
          </w:rPr>
          <w:instrText xml:space="preserve"> PAGEREF _Toc174539146 \h </w:instrText>
        </w:r>
        <w:r w:rsidR="00780D34">
          <w:rPr>
            <w:webHidden/>
          </w:rPr>
        </w:r>
        <w:r w:rsidR="00780D34">
          <w:rPr>
            <w:webHidden/>
          </w:rPr>
          <w:fldChar w:fldCharType="separate"/>
        </w:r>
        <w:r w:rsidR="00571BED">
          <w:rPr>
            <w:webHidden/>
          </w:rPr>
          <w:t>19</w:t>
        </w:r>
        <w:r w:rsidR="00780D34">
          <w:rPr>
            <w:webHidden/>
          </w:rPr>
          <w:fldChar w:fldCharType="end"/>
        </w:r>
      </w:hyperlink>
    </w:p>
    <w:p w14:paraId="55EE953F" w14:textId="29456F3F" w:rsidR="00780D34" w:rsidRDefault="00FF3F16">
      <w:pPr>
        <w:pStyle w:val="TOC1"/>
        <w:rPr>
          <w:rFonts w:asciiTheme="minorHAnsi" w:eastAsiaTheme="minorEastAsia" w:hAnsiTheme="minorHAnsi" w:cstheme="minorBidi"/>
          <w:kern w:val="2"/>
          <w14:ligatures w14:val="standardContextual"/>
        </w:rPr>
      </w:pPr>
      <w:hyperlink w:anchor="_Toc174539147" w:history="1">
        <w:r w:rsidR="00780D34" w:rsidRPr="00E61CAA">
          <w:rPr>
            <w:rStyle w:val="Hyperlink"/>
          </w:rPr>
          <w:t>IV.</w:t>
        </w:r>
        <w:r w:rsidR="00780D34">
          <w:rPr>
            <w:rFonts w:asciiTheme="minorHAnsi" w:eastAsiaTheme="minorEastAsia" w:hAnsiTheme="minorHAnsi" w:cstheme="minorBidi"/>
            <w:kern w:val="2"/>
            <w14:ligatures w14:val="standardContextual"/>
          </w:rPr>
          <w:tab/>
        </w:r>
        <w:r w:rsidR="00780D34" w:rsidRPr="00E61CAA">
          <w:rPr>
            <w:rStyle w:val="Hyperlink"/>
          </w:rPr>
          <w:t>APPLICATION AND SUBMISSION INFORMATION</w:t>
        </w:r>
        <w:r w:rsidR="00780D34">
          <w:rPr>
            <w:webHidden/>
          </w:rPr>
          <w:tab/>
        </w:r>
        <w:r w:rsidR="00780D34">
          <w:rPr>
            <w:webHidden/>
          </w:rPr>
          <w:fldChar w:fldCharType="begin"/>
        </w:r>
        <w:r w:rsidR="00780D34">
          <w:rPr>
            <w:webHidden/>
          </w:rPr>
          <w:instrText xml:space="preserve"> PAGEREF _Toc174539147 \h </w:instrText>
        </w:r>
        <w:r w:rsidR="00780D34">
          <w:rPr>
            <w:webHidden/>
          </w:rPr>
        </w:r>
        <w:r w:rsidR="00780D34">
          <w:rPr>
            <w:webHidden/>
          </w:rPr>
          <w:fldChar w:fldCharType="separate"/>
        </w:r>
        <w:r w:rsidR="00571BED">
          <w:rPr>
            <w:webHidden/>
          </w:rPr>
          <w:t>21</w:t>
        </w:r>
        <w:r w:rsidR="00780D34">
          <w:rPr>
            <w:webHidden/>
          </w:rPr>
          <w:fldChar w:fldCharType="end"/>
        </w:r>
      </w:hyperlink>
    </w:p>
    <w:p w14:paraId="3CE062A9" w14:textId="377EF640" w:rsidR="00780D34" w:rsidRDefault="00FF3F16">
      <w:pPr>
        <w:pStyle w:val="TOC2"/>
        <w:rPr>
          <w:rFonts w:asciiTheme="minorHAnsi" w:eastAsiaTheme="minorEastAsia" w:hAnsiTheme="minorHAnsi" w:cstheme="minorBidi"/>
          <w:kern w:val="2"/>
          <w:szCs w:val="24"/>
          <w14:ligatures w14:val="standardContextual"/>
        </w:rPr>
      </w:pPr>
      <w:hyperlink w:anchor="_Toc174539148"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ADDRESS TO REQUEST APPLICATION PACKAGE</w:t>
        </w:r>
        <w:r w:rsidR="00780D34">
          <w:rPr>
            <w:webHidden/>
          </w:rPr>
          <w:tab/>
        </w:r>
        <w:r w:rsidR="00780D34">
          <w:rPr>
            <w:webHidden/>
          </w:rPr>
          <w:fldChar w:fldCharType="begin"/>
        </w:r>
        <w:r w:rsidR="00780D34">
          <w:rPr>
            <w:webHidden/>
          </w:rPr>
          <w:instrText xml:space="preserve"> PAGEREF _Toc174539148 \h </w:instrText>
        </w:r>
        <w:r w:rsidR="00780D34">
          <w:rPr>
            <w:webHidden/>
          </w:rPr>
        </w:r>
        <w:r w:rsidR="00780D34">
          <w:rPr>
            <w:webHidden/>
          </w:rPr>
          <w:fldChar w:fldCharType="separate"/>
        </w:r>
        <w:r w:rsidR="00571BED">
          <w:rPr>
            <w:webHidden/>
          </w:rPr>
          <w:t>21</w:t>
        </w:r>
        <w:r w:rsidR="00780D34">
          <w:rPr>
            <w:webHidden/>
          </w:rPr>
          <w:fldChar w:fldCharType="end"/>
        </w:r>
      </w:hyperlink>
    </w:p>
    <w:p w14:paraId="0735CB5C" w14:textId="1E534227" w:rsidR="00780D34" w:rsidRDefault="00FF3F16">
      <w:pPr>
        <w:pStyle w:val="TOC2"/>
        <w:rPr>
          <w:rFonts w:asciiTheme="minorHAnsi" w:eastAsiaTheme="minorEastAsia" w:hAnsiTheme="minorHAnsi" w:cstheme="minorBidi"/>
          <w:kern w:val="2"/>
          <w:szCs w:val="24"/>
          <w14:ligatures w14:val="standardContextual"/>
        </w:rPr>
      </w:pPr>
      <w:hyperlink w:anchor="_Toc174539149" w:history="1">
        <w:r w:rsidR="00780D34" w:rsidRPr="00E61CAA">
          <w:rPr>
            <w:rStyle w:val="Hyperlink"/>
          </w:rPr>
          <w:t>2.</w:t>
        </w:r>
        <w:r w:rsidR="00780D34">
          <w:rPr>
            <w:rFonts w:asciiTheme="minorHAnsi" w:eastAsiaTheme="minorEastAsia" w:hAnsiTheme="minorHAnsi" w:cstheme="minorBidi"/>
            <w:kern w:val="2"/>
            <w:szCs w:val="24"/>
            <w14:ligatures w14:val="standardContextual"/>
          </w:rPr>
          <w:tab/>
        </w:r>
        <w:r w:rsidR="00780D34" w:rsidRPr="00E61CAA">
          <w:rPr>
            <w:rStyle w:val="Hyperlink"/>
          </w:rPr>
          <w:t>CONTENT AND FORM OF APPLICATION SUBMISSION</w:t>
        </w:r>
        <w:r w:rsidR="00780D34">
          <w:rPr>
            <w:webHidden/>
          </w:rPr>
          <w:tab/>
        </w:r>
        <w:r w:rsidR="00780D34">
          <w:rPr>
            <w:webHidden/>
          </w:rPr>
          <w:fldChar w:fldCharType="begin"/>
        </w:r>
        <w:r w:rsidR="00780D34">
          <w:rPr>
            <w:webHidden/>
          </w:rPr>
          <w:instrText xml:space="preserve"> PAGEREF _Toc174539149 \h </w:instrText>
        </w:r>
        <w:r w:rsidR="00780D34">
          <w:rPr>
            <w:webHidden/>
          </w:rPr>
        </w:r>
        <w:r w:rsidR="00780D34">
          <w:rPr>
            <w:webHidden/>
          </w:rPr>
          <w:fldChar w:fldCharType="separate"/>
        </w:r>
        <w:r w:rsidR="00571BED">
          <w:rPr>
            <w:webHidden/>
          </w:rPr>
          <w:t>21</w:t>
        </w:r>
        <w:r w:rsidR="00780D34">
          <w:rPr>
            <w:webHidden/>
          </w:rPr>
          <w:fldChar w:fldCharType="end"/>
        </w:r>
      </w:hyperlink>
    </w:p>
    <w:p w14:paraId="35C7335B" w14:textId="37EA4D9D" w:rsidR="00780D34" w:rsidRDefault="00FF3F16">
      <w:pPr>
        <w:pStyle w:val="TOC2"/>
        <w:rPr>
          <w:rFonts w:asciiTheme="minorHAnsi" w:eastAsiaTheme="minorEastAsia" w:hAnsiTheme="minorHAnsi" w:cstheme="minorBidi"/>
          <w:kern w:val="2"/>
          <w:szCs w:val="24"/>
          <w14:ligatures w14:val="standardContextual"/>
        </w:rPr>
      </w:pPr>
      <w:hyperlink w:anchor="_Toc174539150" w:history="1">
        <w:r w:rsidR="00780D34" w:rsidRPr="00E61CAA">
          <w:rPr>
            <w:rStyle w:val="Hyperlink"/>
          </w:rPr>
          <w:t>3.</w:t>
        </w:r>
        <w:r w:rsidR="00780D34">
          <w:rPr>
            <w:rFonts w:asciiTheme="minorHAnsi" w:eastAsiaTheme="minorEastAsia" w:hAnsiTheme="minorHAnsi" w:cstheme="minorBidi"/>
            <w:kern w:val="2"/>
            <w:szCs w:val="24"/>
            <w14:ligatures w14:val="standardContextual"/>
          </w:rPr>
          <w:tab/>
        </w:r>
        <w:r w:rsidR="00780D34" w:rsidRPr="00E61CAA">
          <w:rPr>
            <w:rStyle w:val="Hyperlink"/>
          </w:rPr>
          <w:t>UNIQUE ENTITY IDENTIFIER AND SYSTEM FOR AWARD MANAGEMENT</w:t>
        </w:r>
        <w:r w:rsidR="00780D34">
          <w:rPr>
            <w:webHidden/>
          </w:rPr>
          <w:tab/>
        </w:r>
        <w:r w:rsidR="00780D34">
          <w:rPr>
            <w:webHidden/>
          </w:rPr>
          <w:fldChar w:fldCharType="begin"/>
        </w:r>
        <w:r w:rsidR="00780D34">
          <w:rPr>
            <w:webHidden/>
          </w:rPr>
          <w:instrText xml:space="preserve"> PAGEREF _Toc174539150 \h </w:instrText>
        </w:r>
        <w:r w:rsidR="00780D34">
          <w:rPr>
            <w:webHidden/>
          </w:rPr>
        </w:r>
        <w:r w:rsidR="00780D34">
          <w:rPr>
            <w:webHidden/>
          </w:rPr>
          <w:fldChar w:fldCharType="separate"/>
        </w:r>
        <w:r w:rsidR="00571BED">
          <w:rPr>
            <w:webHidden/>
          </w:rPr>
          <w:t>25</w:t>
        </w:r>
        <w:r w:rsidR="00780D34">
          <w:rPr>
            <w:webHidden/>
          </w:rPr>
          <w:fldChar w:fldCharType="end"/>
        </w:r>
      </w:hyperlink>
    </w:p>
    <w:p w14:paraId="360A06F8" w14:textId="2FC2D716" w:rsidR="00780D34" w:rsidRDefault="00FF3F16">
      <w:pPr>
        <w:pStyle w:val="TOC2"/>
        <w:rPr>
          <w:rFonts w:asciiTheme="minorHAnsi" w:eastAsiaTheme="minorEastAsia" w:hAnsiTheme="minorHAnsi" w:cstheme="minorBidi"/>
          <w:kern w:val="2"/>
          <w:szCs w:val="24"/>
          <w14:ligatures w14:val="standardContextual"/>
        </w:rPr>
      </w:pPr>
      <w:hyperlink w:anchor="_Toc174539151" w:history="1">
        <w:r w:rsidR="00780D34" w:rsidRPr="00E61CAA">
          <w:rPr>
            <w:rStyle w:val="Hyperlink"/>
          </w:rPr>
          <w:t>4.</w:t>
        </w:r>
        <w:r w:rsidR="00780D34">
          <w:rPr>
            <w:rFonts w:asciiTheme="minorHAnsi" w:eastAsiaTheme="minorEastAsia" w:hAnsiTheme="minorHAnsi" w:cstheme="minorBidi"/>
            <w:kern w:val="2"/>
            <w:szCs w:val="24"/>
            <w14:ligatures w14:val="standardContextual"/>
          </w:rPr>
          <w:tab/>
        </w:r>
        <w:r w:rsidR="00780D34" w:rsidRPr="00E61CAA">
          <w:rPr>
            <w:rStyle w:val="Hyperlink"/>
          </w:rPr>
          <w:t>APPLICATION SUBMISSION REQUIREMENTS</w:t>
        </w:r>
        <w:r w:rsidR="00780D34">
          <w:rPr>
            <w:webHidden/>
          </w:rPr>
          <w:tab/>
        </w:r>
        <w:r w:rsidR="00780D34">
          <w:rPr>
            <w:webHidden/>
          </w:rPr>
          <w:fldChar w:fldCharType="begin"/>
        </w:r>
        <w:r w:rsidR="00780D34">
          <w:rPr>
            <w:webHidden/>
          </w:rPr>
          <w:instrText xml:space="preserve"> PAGEREF _Toc174539151 \h </w:instrText>
        </w:r>
        <w:r w:rsidR="00780D34">
          <w:rPr>
            <w:webHidden/>
          </w:rPr>
        </w:r>
        <w:r w:rsidR="00780D34">
          <w:rPr>
            <w:webHidden/>
          </w:rPr>
          <w:fldChar w:fldCharType="separate"/>
        </w:r>
        <w:r w:rsidR="00571BED">
          <w:rPr>
            <w:webHidden/>
          </w:rPr>
          <w:t>25</w:t>
        </w:r>
        <w:r w:rsidR="00780D34">
          <w:rPr>
            <w:webHidden/>
          </w:rPr>
          <w:fldChar w:fldCharType="end"/>
        </w:r>
      </w:hyperlink>
    </w:p>
    <w:p w14:paraId="39BA3AED" w14:textId="15EACC50" w:rsidR="00780D34" w:rsidRDefault="00FF3F16">
      <w:pPr>
        <w:pStyle w:val="TOC2"/>
        <w:rPr>
          <w:rFonts w:asciiTheme="minorHAnsi" w:eastAsiaTheme="minorEastAsia" w:hAnsiTheme="minorHAnsi" w:cstheme="minorBidi"/>
          <w:kern w:val="2"/>
          <w:szCs w:val="24"/>
          <w14:ligatures w14:val="standardContextual"/>
        </w:rPr>
      </w:pPr>
      <w:hyperlink w:anchor="_Toc174539152" w:history="1">
        <w:r w:rsidR="00780D34" w:rsidRPr="00E61CAA">
          <w:rPr>
            <w:rStyle w:val="Hyperlink"/>
          </w:rPr>
          <w:t>5.</w:t>
        </w:r>
        <w:r w:rsidR="00780D34">
          <w:rPr>
            <w:rFonts w:asciiTheme="minorHAnsi" w:eastAsiaTheme="minorEastAsia" w:hAnsiTheme="minorHAnsi" w:cstheme="minorBidi"/>
            <w:kern w:val="2"/>
            <w:szCs w:val="24"/>
            <w14:ligatures w14:val="standardContextual"/>
          </w:rPr>
          <w:tab/>
        </w:r>
        <w:r w:rsidR="00780D34" w:rsidRPr="00E61CAA">
          <w:rPr>
            <w:rStyle w:val="Hyperlink"/>
          </w:rPr>
          <w:t>FUNDING LIMITATIONS/RESTRICTIONS</w:t>
        </w:r>
        <w:r w:rsidR="00780D34">
          <w:rPr>
            <w:webHidden/>
          </w:rPr>
          <w:tab/>
        </w:r>
        <w:r w:rsidR="00780D34">
          <w:rPr>
            <w:webHidden/>
          </w:rPr>
          <w:fldChar w:fldCharType="begin"/>
        </w:r>
        <w:r w:rsidR="00780D34">
          <w:rPr>
            <w:webHidden/>
          </w:rPr>
          <w:instrText xml:space="preserve"> PAGEREF _Toc174539152 \h </w:instrText>
        </w:r>
        <w:r w:rsidR="00780D34">
          <w:rPr>
            <w:webHidden/>
          </w:rPr>
        </w:r>
        <w:r w:rsidR="00780D34">
          <w:rPr>
            <w:webHidden/>
          </w:rPr>
          <w:fldChar w:fldCharType="separate"/>
        </w:r>
        <w:r w:rsidR="00571BED">
          <w:rPr>
            <w:webHidden/>
          </w:rPr>
          <w:t>26</w:t>
        </w:r>
        <w:r w:rsidR="00780D34">
          <w:rPr>
            <w:webHidden/>
          </w:rPr>
          <w:fldChar w:fldCharType="end"/>
        </w:r>
      </w:hyperlink>
    </w:p>
    <w:p w14:paraId="38735FFA" w14:textId="6300EFD5" w:rsidR="00780D34" w:rsidRDefault="00FF3F16">
      <w:pPr>
        <w:pStyle w:val="TOC2"/>
        <w:rPr>
          <w:rFonts w:asciiTheme="minorHAnsi" w:eastAsiaTheme="minorEastAsia" w:hAnsiTheme="minorHAnsi" w:cstheme="minorBidi"/>
          <w:kern w:val="2"/>
          <w:szCs w:val="24"/>
          <w14:ligatures w14:val="standardContextual"/>
        </w:rPr>
      </w:pPr>
      <w:hyperlink w:anchor="_Toc174539153" w:history="1">
        <w:r w:rsidR="00780D34" w:rsidRPr="00E61CAA">
          <w:rPr>
            <w:rStyle w:val="Hyperlink"/>
          </w:rPr>
          <w:t>6.</w:t>
        </w:r>
        <w:r w:rsidR="00780D34">
          <w:rPr>
            <w:rFonts w:asciiTheme="minorHAnsi" w:eastAsiaTheme="minorEastAsia" w:hAnsiTheme="minorHAnsi" w:cstheme="minorBidi"/>
            <w:kern w:val="2"/>
            <w:szCs w:val="24"/>
            <w14:ligatures w14:val="standardContextual"/>
          </w:rPr>
          <w:tab/>
        </w:r>
        <w:r w:rsidR="00780D34" w:rsidRPr="00E61CAA">
          <w:rPr>
            <w:rStyle w:val="Hyperlink"/>
          </w:rPr>
          <w:t>INTERGOVERNMENTAL REVIEW (E.O. 12372) REQUIREMENTS</w:t>
        </w:r>
        <w:r w:rsidR="00780D34">
          <w:rPr>
            <w:webHidden/>
          </w:rPr>
          <w:tab/>
        </w:r>
        <w:r w:rsidR="00780D34">
          <w:rPr>
            <w:webHidden/>
          </w:rPr>
          <w:fldChar w:fldCharType="begin"/>
        </w:r>
        <w:r w:rsidR="00780D34">
          <w:rPr>
            <w:webHidden/>
          </w:rPr>
          <w:instrText xml:space="preserve"> PAGEREF _Toc174539153 \h </w:instrText>
        </w:r>
        <w:r w:rsidR="00780D34">
          <w:rPr>
            <w:webHidden/>
          </w:rPr>
        </w:r>
        <w:r w:rsidR="00780D34">
          <w:rPr>
            <w:webHidden/>
          </w:rPr>
          <w:fldChar w:fldCharType="separate"/>
        </w:r>
        <w:r w:rsidR="00571BED">
          <w:rPr>
            <w:webHidden/>
          </w:rPr>
          <w:t>27</w:t>
        </w:r>
        <w:r w:rsidR="00780D34">
          <w:rPr>
            <w:webHidden/>
          </w:rPr>
          <w:fldChar w:fldCharType="end"/>
        </w:r>
      </w:hyperlink>
    </w:p>
    <w:p w14:paraId="3D35D768" w14:textId="5F774EFA" w:rsidR="00780D34" w:rsidRDefault="00FF3F16">
      <w:pPr>
        <w:pStyle w:val="TOC2"/>
        <w:rPr>
          <w:rFonts w:asciiTheme="minorHAnsi" w:eastAsiaTheme="minorEastAsia" w:hAnsiTheme="minorHAnsi" w:cstheme="minorBidi"/>
          <w:kern w:val="2"/>
          <w:szCs w:val="24"/>
          <w14:ligatures w14:val="standardContextual"/>
        </w:rPr>
      </w:pPr>
      <w:hyperlink w:anchor="_Toc174539154" w:history="1">
        <w:r w:rsidR="00780D34" w:rsidRPr="00E61CAA">
          <w:rPr>
            <w:rStyle w:val="Hyperlink"/>
          </w:rPr>
          <w:t>7.</w:t>
        </w:r>
        <w:r w:rsidR="00780D34">
          <w:rPr>
            <w:rFonts w:asciiTheme="minorHAnsi" w:eastAsiaTheme="minorEastAsia" w:hAnsiTheme="minorHAnsi" w:cstheme="minorBidi"/>
            <w:kern w:val="2"/>
            <w:szCs w:val="24"/>
            <w14:ligatures w14:val="standardContextual"/>
          </w:rPr>
          <w:tab/>
        </w:r>
        <w:r w:rsidR="00780D34" w:rsidRPr="00E61CAA">
          <w:rPr>
            <w:rStyle w:val="Hyperlink"/>
          </w:rPr>
          <w:t>OTHER SUBMISSION REQUIREMENTS</w:t>
        </w:r>
        <w:r w:rsidR="00780D34">
          <w:rPr>
            <w:webHidden/>
          </w:rPr>
          <w:tab/>
        </w:r>
        <w:r w:rsidR="00780D34">
          <w:rPr>
            <w:webHidden/>
          </w:rPr>
          <w:fldChar w:fldCharType="begin"/>
        </w:r>
        <w:r w:rsidR="00780D34">
          <w:rPr>
            <w:webHidden/>
          </w:rPr>
          <w:instrText xml:space="preserve"> PAGEREF _Toc174539154 \h </w:instrText>
        </w:r>
        <w:r w:rsidR="00780D34">
          <w:rPr>
            <w:webHidden/>
          </w:rPr>
        </w:r>
        <w:r w:rsidR="00780D34">
          <w:rPr>
            <w:webHidden/>
          </w:rPr>
          <w:fldChar w:fldCharType="separate"/>
        </w:r>
        <w:r w:rsidR="00571BED">
          <w:rPr>
            <w:webHidden/>
          </w:rPr>
          <w:t>27</w:t>
        </w:r>
        <w:r w:rsidR="00780D34">
          <w:rPr>
            <w:webHidden/>
          </w:rPr>
          <w:fldChar w:fldCharType="end"/>
        </w:r>
      </w:hyperlink>
    </w:p>
    <w:p w14:paraId="55958599" w14:textId="30C0255C" w:rsidR="00780D34" w:rsidRDefault="00FF3F16">
      <w:pPr>
        <w:pStyle w:val="TOC1"/>
        <w:rPr>
          <w:rFonts w:asciiTheme="minorHAnsi" w:eastAsiaTheme="minorEastAsia" w:hAnsiTheme="minorHAnsi" w:cstheme="minorBidi"/>
          <w:kern w:val="2"/>
          <w14:ligatures w14:val="standardContextual"/>
        </w:rPr>
      </w:pPr>
      <w:hyperlink w:anchor="_Toc174539155" w:history="1">
        <w:r w:rsidR="00780D34" w:rsidRPr="00E61CAA">
          <w:rPr>
            <w:rStyle w:val="Hyperlink"/>
          </w:rPr>
          <w:t>V.</w:t>
        </w:r>
        <w:r w:rsidR="00780D34">
          <w:rPr>
            <w:rFonts w:asciiTheme="minorHAnsi" w:eastAsiaTheme="minorEastAsia" w:hAnsiTheme="minorHAnsi" w:cstheme="minorBidi"/>
            <w:kern w:val="2"/>
            <w14:ligatures w14:val="standardContextual"/>
          </w:rPr>
          <w:tab/>
        </w:r>
        <w:r w:rsidR="00780D34" w:rsidRPr="00E61CAA">
          <w:rPr>
            <w:rStyle w:val="Hyperlink"/>
          </w:rPr>
          <w:t>APPLICATION REVIEW INFORMATION</w:t>
        </w:r>
        <w:r w:rsidR="00780D34">
          <w:rPr>
            <w:webHidden/>
          </w:rPr>
          <w:tab/>
        </w:r>
        <w:r w:rsidR="00780D34">
          <w:rPr>
            <w:webHidden/>
          </w:rPr>
          <w:fldChar w:fldCharType="begin"/>
        </w:r>
        <w:r w:rsidR="00780D34">
          <w:rPr>
            <w:webHidden/>
          </w:rPr>
          <w:instrText xml:space="preserve"> PAGEREF _Toc174539155 \h </w:instrText>
        </w:r>
        <w:r w:rsidR="00780D34">
          <w:rPr>
            <w:webHidden/>
          </w:rPr>
        </w:r>
        <w:r w:rsidR="00780D34">
          <w:rPr>
            <w:webHidden/>
          </w:rPr>
          <w:fldChar w:fldCharType="separate"/>
        </w:r>
        <w:r w:rsidR="00571BED">
          <w:rPr>
            <w:webHidden/>
          </w:rPr>
          <w:t>28</w:t>
        </w:r>
        <w:r w:rsidR="00780D34">
          <w:rPr>
            <w:webHidden/>
          </w:rPr>
          <w:fldChar w:fldCharType="end"/>
        </w:r>
      </w:hyperlink>
    </w:p>
    <w:p w14:paraId="64333019" w14:textId="22D9BA65" w:rsidR="00780D34" w:rsidRDefault="00FF3F16">
      <w:pPr>
        <w:pStyle w:val="TOC2"/>
        <w:rPr>
          <w:rFonts w:asciiTheme="minorHAnsi" w:eastAsiaTheme="minorEastAsia" w:hAnsiTheme="minorHAnsi" w:cstheme="minorBidi"/>
          <w:kern w:val="2"/>
          <w:szCs w:val="24"/>
          <w14:ligatures w14:val="standardContextual"/>
        </w:rPr>
      </w:pPr>
      <w:hyperlink w:anchor="_Toc174539156"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EVALUATION CRITERIA</w:t>
        </w:r>
        <w:r w:rsidR="00780D34">
          <w:rPr>
            <w:webHidden/>
          </w:rPr>
          <w:tab/>
        </w:r>
        <w:r w:rsidR="00780D34">
          <w:rPr>
            <w:webHidden/>
          </w:rPr>
          <w:fldChar w:fldCharType="begin"/>
        </w:r>
        <w:r w:rsidR="00780D34">
          <w:rPr>
            <w:webHidden/>
          </w:rPr>
          <w:instrText xml:space="preserve"> PAGEREF _Toc174539156 \h </w:instrText>
        </w:r>
        <w:r w:rsidR="00780D34">
          <w:rPr>
            <w:webHidden/>
          </w:rPr>
        </w:r>
        <w:r w:rsidR="00780D34">
          <w:rPr>
            <w:webHidden/>
          </w:rPr>
          <w:fldChar w:fldCharType="separate"/>
        </w:r>
        <w:r w:rsidR="00571BED">
          <w:rPr>
            <w:webHidden/>
          </w:rPr>
          <w:t>28</w:t>
        </w:r>
        <w:r w:rsidR="00780D34">
          <w:rPr>
            <w:webHidden/>
          </w:rPr>
          <w:fldChar w:fldCharType="end"/>
        </w:r>
      </w:hyperlink>
    </w:p>
    <w:p w14:paraId="1AC9100B" w14:textId="7C690F8B" w:rsidR="00780D34" w:rsidRDefault="00FF3F16">
      <w:pPr>
        <w:pStyle w:val="TOC2"/>
        <w:rPr>
          <w:rFonts w:asciiTheme="minorHAnsi" w:eastAsiaTheme="minorEastAsia" w:hAnsiTheme="minorHAnsi" w:cstheme="minorBidi"/>
          <w:kern w:val="2"/>
          <w:szCs w:val="24"/>
          <w14:ligatures w14:val="standardContextual"/>
        </w:rPr>
      </w:pPr>
      <w:hyperlink w:anchor="_Toc174539157" w:history="1">
        <w:r w:rsidR="00780D34" w:rsidRPr="00E61CAA">
          <w:rPr>
            <w:rStyle w:val="Hyperlink"/>
          </w:rPr>
          <w:t xml:space="preserve">2. </w:t>
        </w:r>
        <w:r w:rsidR="00780D34">
          <w:rPr>
            <w:rFonts w:asciiTheme="minorHAnsi" w:eastAsiaTheme="minorEastAsia" w:hAnsiTheme="minorHAnsi" w:cstheme="minorBidi"/>
            <w:kern w:val="2"/>
            <w:szCs w:val="24"/>
            <w14:ligatures w14:val="standardContextual"/>
          </w:rPr>
          <w:tab/>
        </w:r>
        <w:r w:rsidR="00780D34" w:rsidRPr="00E61CAA">
          <w:rPr>
            <w:rStyle w:val="Hyperlink"/>
          </w:rPr>
          <w:t>BUDGET JUSTIFICATION, EXISTING RESOURCES, OTHER SUPPORT (other federal and non-federal sources)</w:t>
        </w:r>
        <w:r w:rsidR="00780D34">
          <w:rPr>
            <w:webHidden/>
          </w:rPr>
          <w:tab/>
        </w:r>
        <w:r w:rsidR="00780D34">
          <w:rPr>
            <w:webHidden/>
          </w:rPr>
          <w:fldChar w:fldCharType="begin"/>
        </w:r>
        <w:r w:rsidR="00780D34">
          <w:rPr>
            <w:webHidden/>
          </w:rPr>
          <w:instrText xml:space="preserve"> PAGEREF _Toc174539157 \h </w:instrText>
        </w:r>
        <w:r w:rsidR="00780D34">
          <w:rPr>
            <w:webHidden/>
          </w:rPr>
        </w:r>
        <w:r w:rsidR="00780D34">
          <w:rPr>
            <w:webHidden/>
          </w:rPr>
          <w:fldChar w:fldCharType="separate"/>
        </w:r>
        <w:r w:rsidR="00571BED">
          <w:rPr>
            <w:webHidden/>
          </w:rPr>
          <w:t>31</w:t>
        </w:r>
        <w:r w:rsidR="00780D34">
          <w:rPr>
            <w:webHidden/>
          </w:rPr>
          <w:fldChar w:fldCharType="end"/>
        </w:r>
      </w:hyperlink>
    </w:p>
    <w:p w14:paraId="2E792B1F" w14:textId="67CA9A31" w:rsidR="00780D34" w:rsidRDefault="00FF3F16">
      <w:pPr>
        <w:pStyle w:val="TOC2"/>
        <w:rPr>
          <w:rFonts w:asciiTheme="minorHAnsi" w:eastAsiaTheme="minorEastAsia" w:hAnsiTheme="minorHAnsi" w:cstheme="minorBidi"/>
          <w:kern w:val="2"/>
          <w:szCs w:val="24"/>
          <w14:ligatures w14:val="standardContextual"/>
        </w:rPr>
      </w:pPr>
      <w:hyperlink w:anchor="_Toc174539158" w:history="1">
        <w:r w:rsidR="00780D34" w:rsidRPr="00E61CAA">
          <w:rPr>
            <w:rStyle w:val="Hyperlink"/>
          </w:rPr>
          <w:t>3.</w:t>
        </w:r>
        <w:r w:rsidR="00780D34">
          <w:rPr>
            <w:rFonts w:asciiTheme="minorHAnsi" w:eastAsiaTheme="minorEastAsia" w:hAnsiTheme="minorHAnsi" w:cstheme="minorBidi"/>
            <w:kern w:val="2"/>
            <w:szCs w:val="24"/>
            <w14:ligatures w14:val="standardContextual"/>
          </w:rPr>
          <w:tab/>
        </w:r>
        <w:r w:rsidR="00780D34" w:rsidRPr="00E61CAA">
          <w:rPr>
            <w:rStyle w:val="Hyperlink"/>
          </w:rPr>
          <w:t>REVIEW AND SELECTION PROCESS</w:t>
        </w:r>
        <w:r w:rsidR="00780D34">
          <w:rPr>
            <w:webHidden/>
          </w:rPr>
          <w:tab/>
        </w:r>
        <w:r w:rsidR="00780D34">
          <w:rPr>
            <w:webHidden/>
          </w:rPr>
          <w:fldChar w:fldCharType="begin"/>
        </w:r>
        <w:r w:rsidR="00780D34">
          <w:rPr>
            <w:webHidden/>
          </w:rPr>
          <w:instrText xml:space="preserve"> PAGEREF _Toc174539158 \h </w:instrText>
        </w:r>
        <w:r w:rsidR="00780D34">
          <w:rPr>
            <w:webHidden/>
          </w:rPr>
        </w:r>
        <w:r w:rsidR="00780D34">
          <w:rPr>
            <w:webHidden/>
          </w:rPr>
          <w:fldChar w:fldCharType="separate"/>
        </w:r>
        <w:r w:rsidR="00571BED">
          <w:rPr>
            <w:webHidden/>
          </w:rPr>
          <w:t>31</w:t>
        </w:r>
        <w:r w:rsidR="00780D34">
          <w:rPr>
            <w:webHidden/>
          </w:rPr>
          <w:fldChar w:fldCharType="end"/>
        </w:r>
      </w:hyperlink>
    </w:p>
    <w:p w14:paraId="797815C8" w14:textId="6AD9217A" w:rsidR="00780D34" w:rsidRDefault="00FF3F16">
      <w:pPr>
        <w:pStyle w:val="TOC1"/>
        <w:rPr>
          <w:rFonts w:asciiTheme="minorHAnsi" w:eastAsiaTheme="minorEastAsia" w:hAnsiTheme="minorHAnsi" w:cstheme="minorBidi"/>
          <w:kern w:val="2"/>
          <w14:ligatures w14:val="standardContextual"/>
        </w:rPr>
      </w:pPr>
      <w:hyperlink w:anchor="_Toc174539159" w:history="1">
        <w:r w:rsidR="00780D34" w:rsidRPr="00E61CAA">
          <w:rPr>
            <w:rStyle w:val="Hyperlink"/>
          </w:rPr>
          <w:t>VI.</w:t>
        </w:r>
        <w:r w:rsidR="00780D34">
          <w:rPr>
            <w:rFonts w:asciiTheme="minorHAnsi" w:eastAsiaTheme="minorEastAsia" w:hAnsiTheme="minorHAnsi" w:cstheme="minorBidi"/>
            <w:kern w:val="2"/>
            <w14:ligatures w14:val="standardContextual"/>
          </w:rPr>
          <w:tab/>
        </w:r>
        <w:r w:rsidR="00780D34" w:rsidRPr="00E61CAA">
          <w:rPr>
            <w:rStyle w:val="Hyperlink"/>
          </w:rPr>
          <w:t>FEDERAL AWARD ADMINISTRATION INFORMATION</w:t>
        </w:r>
        <w:r w:rsidR="00780D34">
          <w:rPr>
            <w:webHidden/>
          </w:rPr>
          <w:tab/>
        </w:r>
        <w:r w:rsidR="00780D34">
          <w:rPr>
            <w:webHidden/>
          </w:rPr>
          <w:fldChar w:fldCharType="begin"/>
        </w:r>
        <w:r w:rsidR="00780D34">
          <w:rPr>
            <w:webHidden/>
          </w:rPr>
          <w:instrText xml:space="preserve"> PAGEREF _Toc174539159 \h </w:instrText>
        </w:r>
        <w:r w:rsidR="00780D34">
          <w:rPr>
            <w:webHidden/>
          </w:rPr>
        </w:r>
        <w:r w:rsidR="00780D34">
          <w:rPr>
            <w:webHidden/>
          </w:rPr>
          <w:fldChar w:fldCharType="separate"/>
        </w:r>
        <w:r w:rsidR="00571BED">
          <w:rPr>
            <w:webHidden/>
          </w:rPr>
          <w:t>33</w:t>
        </w:r>
        <w:r w:rsidR="00780D34">
          <w:rPr>
            <w:webHidden/>
          </w:rPr>
          <w:fldChar w:fldCharType="end"/>
        </w:r>
      </w:hyperlink>
    </w:p>
    <w:p w14:paraId="0EE88B7A" w14:textId="6998E7C6" w:rsidR="00780D34" w:rsidRDefault="00FF3F16">
      <w:pPr>
        <w:pStyle w:val="TOC2"/>
        <w:rPr>
          <w:rFonts w:asciiTheme="minorHAnsi" w:eastAsiaTheme="minorEastAsia" w:hAnsiTheme="minorHAnsi" w:cstheme="minorBidi"/>
          <w:kern w:val="2"/>
          <w:szCs w:val="24"/>
          <w14:ligatures w14:val="standardContextual"/>
        </w:rPr>
      </w:pPr>
      <w:hyperlink w:anchor="_Toc174539160"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FEDERAL AWARD NOTICES</w:t>
        </w:r>
        <w:r w:rsidR="00780D34">
          <w:rPr>
            <w:webHidden/>
          </w:rPr>
          <w:tab/>
        </w:r>
        <w:r w:rsidR="00780D34">
          <w:rPr>
            <w:webHidden/>
          </w:rPr>
          <w:fldChar w:fldCharType="begin"/>
        </w:r>
        <w:r w:rsidR="00780D34">
          <w:rPr>
            <w:webHidden/>
          </w:rPr>
          <w:instrText xml:space="preserve"> PAGEREF _Toc174539160 \h </w:instrText>
        </w:r>
        <w:r w:rsidR="00780D34">
          <w:rPr>
            <w:webHidden/>
          </w:rPr>
        </w:r>
        <w:r w:rsidR="00780D34">
          <w:rPr>
            <w:webHidden/>
          </w:rPr>
          <w:fldChar w:fldCharType="separate"/>
        </w:r>
        <w:r w:rsidR="00571BED">
          <w:rPr>
            <w:webHidden/>
          </w:rPr>
          <w:t>33</w:t>
        </w:r>
        <w:r w:rsidR="00780D34">
          <w:rPr>
            <w:webHidden/>
          </w:rPr>
          <w:fldChar w:fldCharType="end"/>
        </w:r>
      </w:hyperlink>
    </w:p>
    <w:p w14:paraId="0A3B7781" w14:textId="71937D77" w:rsidR="00780D34" w:rsidRDefault="00FF3F16">
      <w:pPr>
        <w:pStyle w:val="TOC2"/>
        <w:rPr>
          <w:rFonts w:asciiTheme="minorHAnsi" w:eastAsiaTheme="minorEastAsia" w:hAnsiTheme="minorHAnsi" w:cstheme="minorBidi"/>
          <w:kern w:val="2"/>
          <w:szCs w:val="24"/>
          <w14:ligatures w14:val="standardContextual"/>
        </w:rPr>
      </w:pPr>
      <w:hyperlink w:anchor="_Toc174539161" w:history="1">
        <w:r w:rsidR="00780D34" w:rsidRPr="00E61CAA">
          <w:rPr>
            <w:rStyle w:val="Hyperlink"/>
          </w:rPr>
          <w:t>2.</w:t>
        </w:r>
        <w:r w:rsidR="00780D34">
          <w:rPr>
            <w:rFonts w:asciiTheme="minorHAnsi" w:eastAsiaTheme="minorEastAsia" w:hAnsiTheme="minorHAnsi" w:cstheme="minorBidi"/>
            <w:kern w:val="2"/>
            <w:szCs w:val="24"/>
            <w14:ligatures w14:val="standardContextual"/>
          </w:rPr>
          <w:tab/>
        </w:r>
        <w:r w:rsidR="00780D34" w:rsidRPr="00E61CAA">
          <w:rPr>
            <w:rStyle w:val="Hyperlink"/>
          </w:rPr>
          <w:t>ADMINISTRATIVE AND NATIONAL POLICY REQUIREMENTS</w:t>
        </w:r>
        <w:r w:rsidR="00780D34">
          <w:rPr>
            <w:webHidden/>
          </w:rPr>
          <w:tab/>
        </w:r>
        <w:r w:rsidR="00780D34">
          <w:rPr>
            <w:webHidden/>
          </w:rPr>
          <w:fldChar w:fldCharType="begin"/>
        </w:r>
        <w:r w:rsidR="00780D34">
          <w:rPr>
            <w:webHidden/>
          </w:rPr>
          <w:instrText xml:space="preserve"> PAGEREF _Toc174539161 \h </w:instrText>
        </w:r>
        <w:r w:rsidR="00780D34">
          <w:rPr>
            <w:webHidden/>
          </w:rPr>
        </w:r>
        <w:r w:rsidR="00780D34">
          <w:rPr>
            <w:webHidden/>
          </w:rPr>
          <w:fldChar w:fldCharType="separate"/>
        </w:r>
        <w:r w:rsidR="00571BED">
          <w:rPr>
            <w:webHidden/>
          </w:rPr>
          <w:t>33</w:t>
        </w:r>
        <w:r w:rsidR="00780D34">
          <w:rPr>
            <w:webHidden/>
          </w:rPr>
          <w:fldChar w:fldCharType="end"/>
        </w:r>
      </w:hyperlink>
    </w:p>
    <w:p w14:paraId="26643B79" w14:textId="57F188F1" w:rsidR="00780D34" w:rsidRDefault="00FF3F16">
      <w:pPr>
        <w:pStyle w:val="TOC2"/>
        <w:rPr>
          <w:rFonts w:asciiTheme="minorHAnsi" w:eastAsiaTheme="minorEastAsia" w:hAnsiTheme="minorHAnsi" w:cstheme="minorBidi"/>
          <w:kern w:val="2"/>
          <w:szCs w:val="24"/>
          <w14:ligatures w14:val="standardContextual"/>
        </w:rPr>
      </w:pPr>
      <w:hyperlink w:anchor="_Toc174539162" w:history="1">
        <w:r w:rsidR="00780D34" w:rsidRPr="00E61CAA">
          <w:rPr>
            <w:rStyle w:val="Hyperlink"/>
          </w:rPr>
          <w:t>3.</w:t>
        </w:r>
        <w:r w:rsidR="00780D34">
          <w:rPr>
            <w:rFonts w:asciiTheme="minorHAnsi" w:eastAsiaTheme="minorEastAsia" w:hAnsiTheme="minorHAnsi" w:cstheme="minorBidi"/>
            <w:kern w:val="2"/>
            <w:szCs w:val="24"/>
            <w14:ligatures w14:val="standardContextual"/>
          </w:rPr>
          <w:tab/>
        </w:r>
        <w:r w:rsidR="00780D34" w:rsidRPr="00E61CAA">
          <w:rPr>
            <w:rStyle w:val="Hyperlink"/>
          </w:rPr>
          <w:t>REPORTING REQUIREMENTS</w:t>
        </w:r>
        <w:r w:rsidR="00780D34">
          <w:rPr>
            <w:webHidden/>
          </w:rPr>
          <w:tab/>
        </w:r>
        <w:r w:rsidR="00780D34">
          <w:rPr>
            <w:webHidden/>
          </w:rPr>
          <w:fldChar w:fldCharType="begin"/>
        </w:r>
        <w:r w:rsidR="00780D34">
          <w:rPr>
            <w:webHidden/>
          </w:rPr>
          <w:instrText xml:space="preserve"> PAGEREF _Toc174539162 \h </w:instrText>
        </w:r>
        <w:r w:rsidR="00780D34">
          <w:rPr>
            <w:webHidden/>
          </w:rPr>
        </w:r>
        <w:r w:rsidR="00780D34">
          <w:rPr>
            <w:webHidden/>
          </w:rPr>
          <w:fldChar w:fldCharType="separate"/>
        </w:r>
        <w:r w:rsidR="00571BED">
          <w:rPr>
            <w:webHidden/>
          </w:rPr>
          <w:t>33</w:t>
        </w:r>
        <w:r w:rsidR="00780D34">
          <w:rPr>
            <w:webHidden/>
          </w:rPr>
          <w:fldChar w:fldCharType="end"/>
        </w:r>
      </w:hyperlink>
    </w:p>
    <w:p w14:paraId="6E4A5FDB" w14:textId="1681722B" w:rsidR="00780D34" w:rsidRDefault="00FF3F16">
      <w:pPr>
        <w:pStyle w:val="TOC1"/>
        <w:rPr>
          <w:rFonts w:asciiTheme="minorHAnsi" w:eastAsiaTheme="minorEastAsia" w:hAnsiTheme="minorHAnsi" w:cstheme="minorBidi"/>
          <w:kern w:val="2"/>
          <w14:ligatures w14:val="standardContextual"/>
        </w:rPr>
      </w:pPr>
      <w:hyperlink w:anchor="_Toc174539163" w:history="1">
        <w:r w:rsidR="00780D34" w:rsidRPr="00E61CAA">
          <w:rPr>
            <w:rStyle w:val="Hyperlink"/>
          </w:rPr>
          <w:t>VII.</w:t>
        </w:r>
        <w:r w:rsidR="00780D34">
          <w:rPr>
            <w:rFonts w:asciiTheme="minorHAnsi" w:eastAsiaTheme="minorEastAsia" w:hAnsiTheme="minorHAnsi" w:cstheme="minorBidi"/>
            <w:kern w:val="2"/>
            <w14:ligatures w14:val="standardContextual"/>
          </w:rPr>
          <w:tab/>
        </w:r>
        <w:r w:rsidR="00780D34" w:rsidRPr="00E61CAA">
          <w:rPr>
            <w:rStyle w:val="Hyperlink"/>
          </w:rPr>
          <w:t>AGENCY CONTACTS</w:t>
        </w:r>
        <w:r w:rsidR="00780D34">
          <w:rPr>
            <w:webHidden/>
          </w:rPr>
          <w:tab/>
        </w:r>
        <w:r w:rsidR="00780D34">
          <w:rPr>
            <w:webHidden/>
          </w:rPr>
          <w:fldChar w:fldCharType="begin"/>
        </w:r>
        <w:r w:rsidR="00780D34">
          <w:rPr>
            <w:webHidden/>
          </w:rPr>
          <w:instrText xml:space="preserve"> PAGEREF _Toc174539163 \h </w:instrText>
        </w:r>
        <w:r w:rsidR="00780D34">
          <w:rPr>
            <w:webHidden/>
          </w:rPr>
        </w:r>
        <w:r w:rsidR="00780D34">
          <w:rPr>
            <w:webHidden/>
          </w:rPr>
          <w:fldChar w:fldCharType="separate"/>
        </w:r>
        <w:r w:rsidR="00571BED">
          <w:rPr>
            <w:webHidden/>
          </w:rPr>
          <w:t>35</w:t>
        </w:r>
        <w:r w:rsidR="00780D34">
          <w:rPr>
            <w:webHidden/>
          </w:rPr>
          <w:fldChar w:fldCharType="end"/>
        </w:r>
      </w:hyperlink>
    </w:p>
    <w:p w14:paraId="364C38AA" w14:textId="130D66BB" w:rsidR="00780D34" w:rsidRDefault="00FF3F16">
      <w:pPr>
        <w:pStyle w:val="TOC1"/>
        <w:rPr>
          <w:rFonts w:asciiTheme="minorHAnsi" w:eastAsiaTheme="minorEastAsia" w:hAnsiTheme="minorHAnsi" w:cstheme="minorBidi"/>
          <w:kern w:val="2"/>
          <w14:ligatures w14:val="standardContextual"/>
        </w:rPr>
      </w:pPr>
      <w:hyperlink w:anchor="_Toc174539164" w:history="1">
        <w:r w:rsidR="00780D34" w:rsidRPr="00E61CAA">
          <w:rPr>
            <w:rStyle w:val="Hyperlink"/>
          </w:rPr>
          <w:t>Appendix A – Application and Submission Requirements</w:t>
        </w:r>
        <w:r w:rsidR="00780D34">
          <w:rPr>
            <w:webHidden/>
          </w:rPr>
          <w:tab/>
        </w:r>
        <w:r w:rsidR="00780D34">
          <w:rPr>
            <w:webHidden/>
          </w:rPr>
          <w:fldChar w:fldCharType="begin"/>
        </w:r>
        <w:r w:rsidR="00780D34">
          <w:rPr>
            <w:webHidden/>
          </w:rPr>
          <w:instrText xml:space="preserve"> PAGEREF _Toc174539164 \h </w:instrText>
        </w:r>
        <w:r w:rsidR="00780D34">
          <w:rPr>
            <w:webHidden/>
          </w:rPr>
        </w:r>
        <w:r w:rsidR="00780D34">
          <w:rPr>
            <w:webHidden/>
          </w:rPr>
          <w:fldChar w:fldCharType="separate"/>
        </w:r>
        <w:r w:rsidR="00571BED">
          <w:rPr>
            <w:webHidden/>
          </w:rPr>
          <w:t>36</w:t>
        </w:r>
        <w:r w:rsidR="00780D34">
          <w:rPr>
            <w:webHidden/>
          </w:rPr>
          <w:fldChar w:fldCharType="end"/>
        </w:r>
      </w:hyperlink>
    </w:p>
    <w:p w14:paraId="25269F03" w14:textId="7AD73A4B" w:rsidR="00780D34" w:rsidRDefault="00FF3F16">
      <w:pPr>
        <w:pStyle w:val="TOC2"/>
        <w:rPr>
          <w:rFonts w:asciiTheme="minorHAnsi" w:eastAsiaTheme="minorEastAsia" w:hAnsiTheme="minorHAnsi" w:cstheme="minorBidi"/>
          <w:kern w:val="2"/>
          <w:szCs w:val="24"/>
          <w14:ligatures w14:val="standardContextual"/>
        </w:rPr>
      </w:pPr>
      <w:hyperlink w:anchor="_Toc174539165"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GET REGISTERED</w:t>
        </w:r>
        <w:r w:rsidR="00780D34">
          <w:rPr>
            <w:webHidden/>
          </w:rPr>
          <w:tab/>
        </w:r>
        <w:r w:rsidR="00780D34">
          <w:rPr>
            <w:webHidden/>
          </w:rPr>
          <w:fldChar w:fldCharType="begin"/>
        </w:r>
        <w:r w:rsidR="00780D34">
          <w:rPr>
            <w:webHidden/>
          </w:rPr>
          <w:instrText xml:space="preserve"> PAGEREF _Toc174539165 \h </w:instrText>
        </w:r>
        <w:r w:rsidR="00780D34">
          <w:rPr>
            <w:webHidden/>
          </w:rPr>
        </w:r>
        <w:r w:rsidR="00780D34">
          <w:rPr>
            <w:webHidden/>
          </w:rPr>
          <w:fldChar w:fldCharType="separate"/>
        </w:r>
        <w:r w:rsidR="00571BED">
          <w:rPr>
            <w:webHidden/>
          </w:rPr>
          <w:t>36</w:t>
        </w:r>
        <w:r w:rsidR="00780D34">
          <w:rPr>
            <w:webHidden/>
          </w:rPr>
          <w:fldChar w:fldCharType="end"/>
        </w:r>
      </w:hyperlink>
    </w:p>
    <w:p w14:paraId="55AEF3FB" w14:textId="28B21895" w:rsidR="00780D34" w:rsidRDefault="00FF3F16">
      <w:pPr>
        <w:pStyle w:val="TOC2"/>
        <w:rPr>
          <w:rFonts w:asciiTheme="minorHAnsi" w:eastAsiaTheme="minorEastAsia" w:hAnsiTheme="minorHAnsi" w:cstheme="minorBidi"/>
          <w:kern w:val="2"/>
          <w:szCs w:val="24"/>
          <w14:ligatures w14:val="standardContextual"/>
        </w:rPr>
      </w:pPr>
      <w:hyperlink w:anchor="_Toc174539166" w:history="1">
        <w:r w:rsidR="00780D34" w:rsidRPr="00E61CAA">
          <w:rPr>
            <w:rStyle w:val="Hyperlink"/>
          </w:rPr>
          <w:t>2.</w:t>
        </w:r>
        <w:r w:rsidR="00780D34">
          <w:rPr>
            <w:rFonts w:asciiTheme="minorHAnsi" w:eastAsiaTheme="minorEastAsia" w:hAnsiTheme="minorHAnsi" w:cstheme="minorBidi"/>
            <w:kern w:val="2"/>
            <w:szCs w:val="24"/>
            <w14:ligatures w14:val="standardContextual"/>
          </w:rPr>
          <w:tab/>
        </w:r>
        <w:r w:rsidR="00780D34" w:rsidRPr="00E61CAA">
          <w:rPr>
            <w:rStyle w:val="Hyperlink"/>
          </w:rPr>
          <w:t>WRITE AND COMPLETE APPLICATION</w:t>
        </w:r>
        <w:r w:rsidR="00780D34">
          <w:rPr>
            <w:webHidden/>
          </w:rPr>
          <w:tab/>
        </w:r>
        <w:r w:rsidR="00780D34">
          <w:rPr>
            <w:webHidden/>
          </w:rPr>
          <w:fldChar w:fldCharType="begin"/>
        </w:r>
        <w:r w:rsidR="00780D34">
          <w:rPr>
            <w:webHidden/>
          </w:rPr>
          <w:instrText xml:space="preserve"> PAGEREF _Toc174539166 \h </w:instrText>
        </w:r>
        <w:r w:rsidR="00780D34">
          <w:rPr>
            <w:webHidden/>
          </w:rPr>
        </w:r>
        <w:r w:rsidR="00780D34">
          <w:rPr>
            <w:webHidden/>
          </w:rPr>
          <w:fldChar w:fldCharType="separate"/>
        </w:r>
        <w:r w:rsidR="00571BED">
          <w:rPr>
            <w:webHidden/>
          </w:rPr>
          <w:t>39</w:t>
        </w:r>
        <w:r w:rsidR="00780D34">
          <w:rPr>
            <w:webHidden/>
          </w:rPr>
          <w:fldChar w:fldCharType="end"/>
        </w:r>
      </w:hyperlink>
    </w:p>
    <w:p w14:paraId="33D2BF5F" w14:textId="0251C507" w:rsidR="00780D34" w:rsidRDefault="00FF3F16">
      <w:pPr>
        <w:pStyle w:val="TOC2"/>
        <w:rPr>
          <w:rFonts w:asciiTheme="minorHAnsi" w:eastAsiaTheme="minorEastAsia" w:hAnsiTheme="minorHAnsi" w:cstheme="minorBidi"/>
          <w:kern w:val="2"/>
          <w:szCs w:val="24"/>
          <w14:ligatures w14:val="standardContextual"/>
        </w:rPr>
      </w:pPr>
      <w:hyperlink w:anchor="_Toc174539167" w:history="1">
        <w:r w:rsidR="00780D34" w:rsidRPr="00E61CAA">
          <w:rPr>
            <w:rStyle w:val="Hyperlink"/>
          </w:rPr>
          <w:t>3.</w:t>
        </w:r>
        <w:r w:rsidR="00780D34">
          <w:rPr>
            <w:rFonts w:asciiTheme="minorHAnsi" w:eastAsiaTheme="minorEastAsia" w:hAnsiTheme="minorHAnsi" w:cstheme="minorBidi"/>
            <w:kern w:val="2"/>
            <w:szCs w:val="24"/>
            <w14:ligatures w14:val="standardContextual"/>
          </w:rPr>
          <w:tab/>
        </w:r>
        <w:r w:rsidR="00780D34" w:rsidRPr="00E61CAA">
          <w:rPr>
            <w:rStyle w:val="Hyperlink"/>
          </w:rPr>
          <w:t>SUBMIT APPLICATION</w:t>
        </w:r>
        <w:r w:rsidR="00780D34">
          <w:rPr>
            <w:webHidden/>
          </w:rPr>
          <w:tab/>
        </w:r>
        <w:r w:rsidR="00780D34">
          <w:rPr>
            <w:webHidden/>
          </w:rPr>
          <w:fldChar w:fldCharType="begin"/>
        </w:r>
        <w:r w:rsidR="00780D34">
          <w:rPr>
            <w:webHidden/>
          </w:rPr>
          <w:instrText xml:space="preserve"> PAGEREF _Toc174539167 \h </w:instrText>
        </w:r>
        <w:r w:rsidR="00780D34">
          <w:rPr>
            <w:webHidden/>
          </w:rPr>
        </w:r>
        <w:r w:rsidR="00780D34">
          <w:rPr>
            <w:webHidden/>
          </w:rPr>
          <w:fldChar w:fldCharType="separate"/>
        </w:r>
        <w:r w:rsidR="00571BED">
          <w:rPr>
            <w:webHidden/>
          </w:rPr>
          <w:t>43</w:t>
        </w:r>
        <w:r w:rsidR="00780D34">
          <w:rPr>
            <w:webHidden/>
          </w:rPr>
          <w:fldChar w:fldCharType="end"/>
        </w:r>
      </w:hyperlink>
    </w:p>
    <w:p w14:paraId="37047B86" w14:textId="2390313F" w:rsidR="00780D34" w:rsidRDefault="00FF3F16">
      <w:pPr>
        <w:pStyle w:val="TOC2"/>
        <w:rPr>
          <w:rFonts w:asciiTheme="minorHAnsi" w:eastAsiaTheme="minorEastAsia" w:hAnsiTheme="minorHAnsi" w:cstheme="minorBidi"/>
          <w:kern w:val="2"/>
          <w:szCs w:val="24"/>
          <w14:ligatures w14:val="standardContextual"/>
        </w:rPr>
      </w:pPr>
      <w:hyperlink w:anchor="_Toc174539168" w:history="1">
        <w:r w:rsidR="00780D34" w:rsidRPr="00E61CAA">
          <w:rPr>
            <w:rStyle w:val="Hyperlink"/>
          </w:rPr>
          <w:t>4.</w:t>
        </w:r>
        <w:r w:rsidR="00780D34">
          <w:rPr>
            <w:rFonts w:asciiTheme="minorHAnsi" w:eastAsiaTheme="minorEastAsia" w:hAnsiTheme="minorHAnsi" w:cstheme="minorBidi"/>
            <w:kern w:val="2"/>
            <w:szCs w:val="24"/>
            <w14:ligatures w14:val="standardContextual"/>
          </w:rPr>
          <w:tab/>
        </w:r>
        <w:r w:rsidR="00780D34" w:rsidRPr="00E61CAA">
          <w:rPr>
            <w:rStyle w:val="Hyperlink"/>
          </w:rPr>
          <w:t>AFTER SUBMISSION</w:t>
        </w:r>
        <w:r w:rsidR="00780D34">
          <w:rPr>
            <w:webHidden/>
          </w:rPr>
          <w:tab/>
        </w:r>
        <w:r w:rsidR="00780D34">
          <w:rPr>
            <w:webHidden/>
          </w:rPr>
          <w:fldChar w:fldCharType="begin"/>
        </w:r>
        <w:r w:rsidR="00780D34">
          <w:rPr>
            <w:webHidden/>
          </w:rPr>
          <w:instrText xml:space="preserve"> PAGEREF _Toc174539168 \h </w:instrText>
        </w:r>
        <w:r w:rsidR="00780D34">
          <w:rPr>
            <w:webHidden/>
          </w:rPr>
        </w:r>
        <w:r w:rsidR="00780D34">
          <w:rPr>
            <w:webHidden/>
          </w:rPr>
          <w:fldChar w:fldCharType="separate"/>
        </w:r>
        <w:r w:rsidR="00571BED">
          <w:rPr>
            <w:webHidden/>
          </w:rPr>
          <w:t>45</w:t>
        </w:r>
        <w:r w:rsidR="00780D34">
          <w:rPr>
            <w:webHidden/>
          </w:rPr>
          <w:fldChar w:fldCharType="end"/>
        </w:r>
      </w:hyperlink>
    </w:p>
    <w:p w14:paraId="42039F9E" w14:textId="2BD2C398" w:rsidR="00780D34" w:rsidRDefault="00FF3F16">
      <w:pPr>
        <w:pStyle w:val="TOC1"/>
        <w:rPr>
          <w:rFonts w:asciiTheme="minorHAnsi" w:eastAsiaTheme="minorEastAsia" w:hAnsiTheme="minorHAnsi" w:cstheme="minorBidi"/>
          <w:kern w:val="2"/>
          <w14:ligatures w14:val="standardContextual"/>
        </w:rPr>
      </w:pPr>
      <w:hyperlink w:anchor="_Toc174539169" w:history="1">
        <w:r w:rsidR="00780D34" w:rsidRPr="00E61CAA">
          <w:rPr>
            <w:rStyle w:val="Hyperlink"/>
          </w:rPr>
          <w:t>Appendix B - Formatting Requirements and System Validation</w:t>
        </w:r>
        <w:r w:rsidR="00780D34">
          <w:rPr>
            <w:webHidden/>
          </w:rPr>
          <w:tab/>
        </w:r>
        <w:r w:rsidR="00780D34">
          <w:rPr>
            <w:webHidden/>
          </w:rPr>
          <w:fldChar w:fldCharType="begin"/>
        </w:r>
        <w:r w:rsidR="00780D34">
          <w:rPr>
            <w:webHidden/>
          </w:rPr>
          <w:instrText xml:space="preserve"> PAGEREF _Toc174539169 \h </w:instrText>
        </w:r>
        <w:r w:rsidR="00780D34">
          <w:rPr>
            <w:webHidden/>
          </w:rPr>
        </w:r>
        <w:r w:rsidR="00780D34">
          <w:rPr>
            <w:webHidden/>
          </w:rPr>
          <w:fldChar w:fldCharType="separate"/>
        </w:r>
        <w:r w:rsidR="00571BED">
          <w:rPr>
            <w:webHidden/>
          </w:rPr>
          <w:t>48</w:t>
        </w:r>
        <w:r w:rsidR="00780D34">
          <w:rPr>
            <w:webHidden/>
          </w:rPr>
          <w:fldChar w:fldCharType="end"/>
        </w:r>
      </w:hyperlink>
    </w:p>
    <w:p w14:paraId="200F455F" w14:textId="402AAB31" w:rsidR="00780D34" w:rsidRDefault="00FF3F16">
      <w:pPr>
        <w:pStyle w:val="TOC2"/>
        <w:rPr>
          <w:rFonts w:asciiTheme="minorHAnsi" w:eastAsiaTheme="minorEastAsia" w:hAnsiTheme="minorHAnsi" w:cstheme="minorBidi"/>
          <w:kern w:val="2"/>
          <w:szCs w:val="24"/>
          <w14:ligatures w14:val="standardContextual"/>
        </w:rPr>
      </w:pPr>
      <w:hyperlink w:anchor="_Toc174539170"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SAMHSA FORMATTING REQUIREMENTS</w:t>
        </w:r>
        <w:r w:rsidR="00780D34">
          <w:rPr>
            <w:webHidden/>
          </w:rPr>
          <w:tab/>
        </w:r>
        <w:r w:rsidR="00780D34">
          <w:rPr>
            <w:webHidden/>
          </w:rPr>
          <w:fldChar w:fldCharType="begin"/>
        </w:r>
        <w:r w:rsidR="00780D34">
          <w:rPr>
            <w:webHidden/>
          </w:rPr>
          <w:instrText xml:space="preserve"> PAGEREF _Toc174539170 \h </w:instrText>
        </w:r>
        <w:r w:rsidR="00780D34">
          <w:rPr>
            <w:webHidden/>
          </w:rPr>
        </w:r>
        <w:r w:rsidR="00780D34">
          <w:rPr>
            <w:webHidden/>
          </w:rPr>
          <w:fldChar w:fldCharType="separate"/>
        </w:r>
        <w:r w:rsidR="00571BED">
          <w:rPr>
            <w:webHidden/>
          </w:rPr>
          <w:t>48</w:t>
        </w:r>
        <w:r w:rsidR="00780D34">
          <w:rPr>
            <w:webHidden/>
          </w:rPr>
          <w:fldChar w:fldCharType="end"/>
        </w:r>
      </w:hyperlink>
    </w:p>
    <w:p w14:paraId="04E5003E" w14:textId="65D148A6" w:rsidR="00780D34" w:rsidRDefault="00FF3F16">
      <w:pPr>
        <w:pStyle w:val="TOC2"/>
        <w:rPr>
          <w:rFonts w:asciiTheme="minorHAnsi" w:eastAsiaTheme="minorEastAsia" w:hAnsiTheme="minorHAnsi" w:cstheme="minorBidi"/>
          <w:kern w:val="2"/>
          <w:szCs w:val="24"/>
          <w14:ligatures w14:val="standardContextual"/>
        </w:rPr>
      </w:pPr>
      <w:hyperlink w:anchor="_Toc174539171" w:history="1">
        <w:r w:rsidR="00780D34" w:rsidRPr="00E61CAA">
          <w:rPr>
            <w:rStyle w:val="Hyperlink"/>
          </w:rPr>
          <w:t>2.</w:t>
        </w:r>
        <w:r w:rsidR="00780D34">
          <w:rPr>
            <w:rFonts w:asciiTheme="minorHAnsi" w:eastAsiaTheme="minorEastAsia" w:hAnsiTheme="minorHAnsi" w:cstheme="minorBidi"/>
            <w:kern w:val="2"/>
            <w:szCs w:val="24"/>
            <w14:ligatures w14:val="standardContextual"/>
          </w:rPr>
          <w:tab/>
        </w:r>
        <w:r w:rsidR="00780D34" w:rsidRPr="00E61CAA">
          <w:rPr>
            <w:rStyle w:val="Hyperlink"/>
          </w:rPr>
          <w:t>GRANTS.GOV FORMATTING AND VALIDATION REQUIREMENTS</w:t>
        </w:r>
        <w:r w:rsidR="00780D34">
          <w:rPr>
            <w:webHidden/>
          </w:rPr>
          <w:tab/>
        </w:r>
        <w:r w:rsidR="00780D34">
          <w:rPr>
            <w:webHidden/>
          </w:rPr>
          <w:fldChar w:fldCharType="begin"/>
        </w:r>
        <w:r w:rsidR="00780D34">
          <w:rPr>
            <w:webHidden/>
          </w:rPr>
          <w:instrText xml:space="preserve"> PAGEREF _Toc174539171 \h </w:instrText>
        </w:r>
        <w:r w:rsidR="00780D34">
          <w:rPr>
            <w:webHidden/>
          </w:rPr>
        </w:r>
        <w:r w:rsidR="00780D34">
          <w:rPr>
            <w:webHidden/>
          </w:rPr>
          <w:fldChar w:fldCharType="separate"/>
        </w:r>
        <w:r w:rsidR="00571BED">
          <w:rPr>
            <w:webHidden/>
          </w:rPr>
          <w:t>48</w:t>
        </w:r>
        <w:r w:rsidR="00780D34">
          <w:rPr>
            <w:webHidden/>
          </w:rPr>
          <w:fldChar w:fldCharType="end"/>
        </w:r>
      </w:hyperlink>
    </w:p>
    <w:p w14:paraId="6046FCE0" w14:textId="3D71F064" w:rsidR="00780D34" w:rsidRDefault="00FF3F16">
      <w:pPr>
        <w:pStyle w:val="TOC2"/>
        <w:rPr>
          <w:rFonts w:asciiTheme="minorHAnsi" w:eastAsiaTheme="minorEastAsia" w:hAnsiTheme="minorHAnsi" w:cstheme="minorBidi"/>
          <w:kern w:val="2"/>
          <w:szCs w:val="24"/>
          <w14:ligatures w14:val="standardContextual"/>
        </w:rPr>
      </w:pPr>
      <w:hyperlink w:anchor="_Toc174539172" w:history="1">
        <w:r w:rsidR="00780D34" w:rsidRPr="00E61CAA">
          <w:rPr>
            <w:rStyle w:val="Hyperlink"/>
          </w:rPr>
          <w:t>3.</w:t>
        </w:r>
        <w:r w:rsidR="00780D34">
          <w:rPr>
            <w:rFonts w:asciiTheme="minorHAnsi" w:eastAsiaTheme="minorEastAsia" w:hAnsiTheme="minorHAnsi" w:cstheme="minorBidi"/>
            <w:kern w:val="2"/>
            <w:szCs w:val="24"/>
            <w14:ligatures w14:val="standardContextual"/>
          </w:rPr>
          <w:tab/>
        </w:r>
        <w:r w:rsidR="00780D34" w:rsidRPr="00E61CAA">
          <w:rPr>
            <w:rStyle w:val="Hyperlink"/>
          </w:rPr>
          <w:t>eRA COMMONS FORMATTING AND VALIDATION REQUIREMENTS</w:t>
        </w:r>
        <w:r w:rsidR="00780D34">
          <w:rPr>
            <w:webHidden/>
          </w:rPr>
          <w:tab/>
        </w:r>
        <w:r w:rsidR="00780D34">
          <w:rPr>
            <w:webHidden/>
          </w:rPr>
          <w:fldChar w:fldCharType="begin"/>
        </w:r>
        <w:r w:rsidR="00780D34">
          <w:rPr>
            <w:webHidden/>
          </w:rPr>
          <w:instrText xml:space="preserve"> PAGEREF _Toc174539172 \h </w:instrText>
        </w:r>
        <w:r w:rsidR="00780D34">
          <w:rPr>
            <w:webHidden/>
          </w:rPr>
        </w:r>
        <w:r w:rsidR="00780D34">
          <w:rPr>
            <w:webHidden/>
          </w:rPr>
          <w:fldChar w:fldCharType="separate"/>
        </w:r>
        <w:r w:rsidR="00571BED">
          <w:rPr>
            <w:webHidden/>
          </w:rPr>
          <w:t>49</w:t>
        </w:r>
        <w:r w:rsidR="00780D34">
          <w:rPr>
            <w:webHidden/>
          </w:rPr>
          <w:fldChar w:fldCharType="end"/>
        </w:r>
      </w:hyperlink>
    </w:p>
    <w:p w14:paraId="1E5FF99D" w14:textId="7F29D8DD" w:rsidR="00780D34" w:rsidRDefault="00FF3F16">
      <w:pPr>
        <w:pStyle w:val="TOC1"/>
        <w:rPr>
          <w:rFonts w:asciiTheme="minorHAnsi" w:eastAsiaTheme="minorEastAsia" w:hAnsiTheme="minorHAnsi" w:cstheme="minorBidi"/>
          <w:kern w:val="2"/>
          <w14:ligatures w14:val="standardContextual"/>
        </w:rPr>
      </w:pPr>
      <w:hyperlink w:anchor="_Toc174539173" w:history="1">
        <w:r w:rsidR="00780D34" w:rsidRPr="00E61CAA">
          <w:rPr>
            <w:rStyle w:val="Hyperlink"/>
          </w:rPr>
          <w:t>Appendix C – General Eligibility Information</w:t>
        </w:r>
        <w:r w:rsidR="00780D34">
          <w:rPr>
            <w:webHidden/>
          </w:rPr>
          <w:tab/>
        </w:r>
        <w:r w:rsidR="00780D34">
          <w:rPr>
            <w:webHidden/>
          </w:rPr>
          <w:fldChar w:fldCharType="begin"/>
        </w:r>
        <w:r w:rsidR="00780D34">
          <w:rPr>
            <w:webHidden/>
          </w:rPr>
          <w:instrText xml:space="preserve"> PAGEREF _Toc174539173 \h </w:instrText>
        </w:r>
        <w:r w:rsidR="00780D34">
          <w:rPr>
            <w:webHidden/>
          </w:rPr>
        </w:r>
        <w:r w:rsidR="00780D34">
          <w:rPr>
            <w:webHidden/>
          </w:rPr>
          <w:fldChar w:fldCharType="separate"/>
        </w:r>
        <w:r w:rsidR="00571BED">
          <w:rPr>
            <w:webHidden/>
          </w:rPr>
          <w:t>54</w:t>
        </w:r>
        <w:r w:rsidR="00780D34">
          <w:rPr>
            <w:webHidden/>
          </w:rPr>
          <w:fldChar w:fldCharType="end"/>
        </w:r>
      </w:hyperlink>
    </w:p>
    <w:p w14:paraId="62F7C683" w14:textId="36D81478" w:rsidR="00780D34" w:rsidRDefault="00FF3F16">
      <w:pPr>
        <w:pStyle w:val="TOC1"/>
        <w:rPr>
          <w:rFonts w:asciiTheme="minorHAnsi" w:eastAsiaTheme="minorEastAsia" w:hAnsiTheme="minorHAnsi" w:cstheme="minorBidi"/>
          <w:kern w:val="2"/>
          <w14:ligatures w14:val="standardContextual"/>
        </w:rPr>
      </w:pPr>
      <w:hyperlink w:anchor="_Toc174539174" w:history="1">
        <w:r w:rsidR="00780D34" w:rsidRPr="00E61CAA">
          <w:rPr>
            <w:rStyle w:val="Hyperlink"/>
          </w:rPr>
          <w:t>Appendix D – Confidentiality and SAMHSA Participant Protection/Human Subjects Guidelines</w:t>
        </w:r>
        <w:r w:rsidR="00780D34">
          <w:rPr>
            <w:webHidden/>
          </w:rPr>
          <w:tab/>
        </w:r>
        <w:r w:rsidR="00780D34">
          <w:rPr>
            <w:webHidden/>
          </w:rPr>
          <w:fldChar w:fldCharType="begin"/>
        </w:r>
        <w:r w:rsidR="00780D34">
          <w:rPr>
            <w:webHidden/>
          </w:rPr>
          <w:instrText xml:space="preserve"> PAGEREF _Toc174539174 \h </w:instrText>
        </w:r>
        <w:r w:rsidR="00780D34">
          <w:rPr>
            <w:webHidden/>
          </w:rPr>
        </w:r>
        <w:r w:rsidR="00780D34">
          <w:rPr>
            <w:webHidden/>
          </w:rPr>
          <w:fldChar w:fldCharType="separate"/>
        </w:r>
        <w:r w:rsidR="00571BED">
          <w:rPr>
            <w:webHidden/>
          </w:rPr>
          <w:t>55</w:t>
        </w:r>
        <w:r w:rsidR="00780D34">
          <w:rPr>
            <w:webHidden/>
          </w:rPr>
          <w:fldChar w:fldCharType="end"/>
        </w:r>
      </w:hyperlink>
    </w:p>
    <w:p w14:paraId="56877E8F" w14:textId="0ACDAF56" w:rsidR="00780D34" w:rsidRDefault="00FF3F16">
      <w:pPr>
        <w:pStyle w:val="TOC2"/>
        <w:rPr>
          <w:rFonts w:asciiTheme="minorHAnsi" w:eastAsiaTheme="minorEastAsia" w:hAnsiTheme="minorHAnsi" w:cstheme="minorBidi"/>
          <w:kern w:val="2"/>
          <w:szCs w:val="24"/>
          <w14:ligatures w14:val="standardContextual"/>
        </w:rPr>
      </w:pPr>
      <w:hyperlink w:anchor="_Toc174539175" w:history="1">
        <w:r w:rsidR="00780D34" w:rsidRPr="00E61CAA">
          <w:rPr>
            <w:rStyle w:val="Hyperlink"/>
          </w:rPr>
          <w:t>1.</w:t>
        </w:r>
        <w:r w:rsidR="00780D34">
          <w:rPr>
            <w:rFonts w:asciiTheme="minorHAnsi" w:eastAsiaTheme="minorEastAsia" w:hAnsiTheme="minorHAnsi" w:cstheme="minorBidi"/>
            <w:kern w:val="2"/>
            <w:szCs w:val="24"/>
            <w14:ligatures w14:val="standardContextual"/>
          </w:rPr>
          <w:tab/>
        </w:r>
        <w:r w:rsidR="00780D34" w:rsidRPr="00E61CAA">
          <w:rPr>
            <w:rStyle w:val="Hyperlink"/>
          </w:rPr>
          <w:t>Protect Clients and Staff from Potential Risks</w:t>
        </w:r>
        <w:r w:rsidR="00780D34">
          <w:rPr>
            <w:webHidden/>
          </w:rPr>
          <w:tab/>
        </w:r>
        <w:r w:rsidR="00780D34">
          <w:rPr>
            <w:webHidden/>
          </w:rPr>
          <w:fldChar w:fldCharType="begin"/>
        </w:r>
        <w:r w:rsidR="00780D34">
          <w:rPr>
            <w:webHidden/>
          </w:rPr>
          <w:instrText xml:space="preserve"> PAGEREF _Toc174539175 \h </w:instrText>
        </w:r>
        <w:r w:rsidR="00780D34">
          <w:rPr>
            <w:webHidden/>
          </w:rPr>
        </w:r>
        <w:r w:rsidR="00780D34">
          <w:rPr>
            <w:webHidden/>
          </w:rPr>
          <w:fldChar w:fldCharType="separate"/>
        </w:r>
        <w:r w:rsidR="00571BED">
          <w:rPr>
            <w:webHidden/>
          </w:rPr>
          <w:t>55</w:t>
        </w:r>
        <w:r w:rsidR="00780D34">
          <w:rPr>
            <w:webHidden/>
          </w:rPr>
          <w:fldChar w:fldCharType="end"/>
        </w:r>
      </w:hyperlink>
    </w:p>
    <w:p w14:paraId="270F0E2A" w14:textId="27DC18D6" w:rsidR="00780D34" w:rsidRDefault="00FF3F16">
      <w:pPr>
        <w:pStyle w:val="TOC2"/>
        <w:rPr>
          <w:rFonts w:asciiTheme="minorHAnsi" w:eastAsiaTheme="minorEastAsia" w:hAnsiTheme="minorHAnsi" w:cstheme="minorBidi"/>
          <w:kern w:val="2"/>
          <w:szCs w:val="24"/>
          <w14:ligatures w14:val="standardContextual"/>
        </w:rPr>
      </w:pPr>
      <w:hyperlink w:anchor="_Toc174539176" w:history="1">
        <w:r w:rsidR="00780D34" w:rsidRPr="00E61CAA">
          <w:rPr>
            <w:rStyle w:val="Hyperlink"/>
          </w:rPr>
          <w:t>2.</w:t>
        </w:r>
        <w:r w:rsidR="00780D34">
          <w:rPr>
            <w:rFonts w:asciiTheme="minorHAnsi" w:eastAsiaTheme="minorEastAsia" w:hAnsiTheme="minorHAnsi" w:cstheme="minorBidi"/>
            <w:kern w:val="2"/>
            <w:szCs w:val="24"/>
            <w14:ligatures w14:val="standardContextual"/>
          </w:rPr>
          <w:tab/>
        </w:r>
        <w:r w:rsidR="00780D34" w:rsidRPr="00E61CAA">
          <w:rPr>
            <w:rStyle w:val="Hyperlink"/>
          </w:rPr>
          <w:t>Fair Selection of Participants</w:t>
        </w:r>
        <w:r w:rsidR="00780D34">
          <w:rPr>
            <w:webHidden/>
          </w:rPr>
          <w:tab/>
        </w:r>
        <w:r w:rsidR="00780D34">
          <w:rPr>
            <w:webHidden/>
          </w:rPr>
          <w:fldChar w:fldCharType="begin"/>
        </w:r>
        <w:r w:rsidR="00780D34">
          <w:rPr>
            <w:webHidden/>
          </w:rPr>
          <w:instrText xml:space="preserve"> PAGEREF _Toc174539176 \h </w:instrText>
        </w:r>
        <w:r w:rsidR="00780D34">
          <w:rPr>
            <w:webHidden/>
          </w:rPr>
        </w:r>
        <w:r w:rsidR="00780D34">
          <w:rPr>
            <w:webHidden/>
          </w:rPr>
          <w:fldChar w:fldCharType="separate"/>
        </w:r>
        <w:r w:rsidR="00571BED">
          <w:rPr>
            <w:webHidden/>
          </w:rPr>
          <w:t>55</w:t>
        </w:r>
        <w:r w:rsidR="00780D34">
          <w:rPr>
            <w:webHidden/>
          </w:rPr>
          <w:fldChar w:fldCharType="end"/>
        </w:r>
      </w:hyperlink>
    </w:p>
    <w:p w14:paraId="079F2F69" w14:textId="51DE365A" w:rsidR="00780D34" w:rsidRDefault="00FF3F16">
      <w:pPr>
        <w:pStyle w:val="TOC2"/>
        <w:rPr>
          <w:rFonts w:asciiTheme="minorHAnsi" w:eastAsiaTheme="minorEastAsia" w:hAnsiTheme="minorHAnsi" w:cstheme="minorBidi"/>
          <w:kern w:val="2"/>
          <w:szCs w:val="24"/>
          <w14:ligatures w14:val="standardContextual"/>
        </w:rPr>
      </w:pPr>
      <w:hyperlink w:anchor="_Toc174539177" w:history="1">
        <w:r w:rsidR="00780D34" w:rsidRPr="00E61CAA">
          <w:rPr>
            <w:rStyle w:val="Hyperlink"/>
          </w:rPr>
          <w:t>3.</w:t>
        </w:r>
        <w:r w:rsidR="00780D34">
          <w:rPr>
            <w:rFonts w:asciiTheme="minorHAnsi" w:eastAsiaTheme="minorEastAsia" w:hAnsiTheme="minorHAnsi" w:cstheme="minorBidi"/>
            <w:kern w:val="2"/>
            <w:szCs w:val="24"/>
            <w14:ligatures w14:val="standardContextual"/>
          </w:rPr>
          <w:tab/>
        </w:r>
        <w:r w:rsidR="00780D34" w:rsidRPr="00E61CAA">
          <w:rPr>
            <w:rStyle w:val="Hyperlink"/>
          </w:rPr>
          <w:t>Absence of Coercion</w:t>
        </w:r>
        <w:r w:rsidR="00780D34">
          <w:rPr>
            <w:webHidden/>
          </w:rPr>
          <w:tab/>
        </w:r>
        <w:r w:rsidR="00780D34">
          <w:rPr>
            <w:webHidden/>
          </w:rPr>
          <w:fldChar w:fldCharType="begin"/>
        </w:r>
        <w:r w:rsidR="00780D34">
          <w:rPr>
            <w:webHidden/>
          </w:rPr>
          <w:instrText xml:space="preserve"> PAGEREF _Toc174539177 \h </w:instrText>
        </w:r>
        <w:r w:rsidR="00780D34">
          <w:rPr>
            <w:webHidden/>
          </w:rPr>
        </w:r>
        <w:r w:rsidR="00780D34">
          <w:rPr>
            <w:webHidden/>
          </w:rPr>
          <w:fldChar w:fldCharType="separate"/>
        </w:r>
        <w:r w:rsidR="00571BED">
          <w:rPr>
            <w:webHidden/>
          </w:rPr>
          <w:t>56</w:t>
        </w:r>
        <w:r w:rsidR="00780D34">
          <w:rPr>
            <w:webHidden/>
          </w:rPr>
          <w:fldChar w:fldCharType="end"/>
        </w:r>
      </w:hyperlink>
    </w:p>
    <w:p w14:paraId="00EA93EF" w14:textId="7A996B47" w:rsidR="00780D34" w:rsidRDefault="00FF3F16">
      <w:pPr>
        <w:pStyle w:val="TOC2"/>
        <w:rPr>
          <w:rFonts w:asciiTheme="minorHAnsi" w:eastAsiaTheme="minorEastAsia" w:hAnsiTheme="minorHAnsi" w:cstheme="minorBidi"/>
          <w:kern w:val="2"/>
          <w:szCs w:val="24"/>
          <w14:ligatures w14:val="standardContextual"/>
        </w:rPr>
      </w:pPr>
      <w:hyperlink w:anchor="_Toc174539178" w:history="1">
        <w:r w:rsidR="00780D34" w:rsidRPr="00E61CAA">
          <w:rPr>
            <w:rStyle w:val="Hyperlink"/>
          </w:rPr>
          <w:t>4.</w:t>
        </w:r>
        <w:r w:rsidR="00780D34">
          <w:rPr>
            <w:rFonts w:asciiTheme="minorHAnsi" w:eastAsiaTheme="minorEastAsia" w:hAnsiTheme="minorHAnsi" w:cstheme="minorBidi"/>
            <w:kern w:val="2"/>
            <w:szCs w:val="24"/>
            <w14:ligatures w14:val="standardContextual"/>
          </w:rPr>
          <w:tab/>
        </w:r>
        <w:r w:rsidR="00780D34" w:rsidRPr="00E61CAA">
          <w:rPr>
            <w:rStyle w:val="Hyperlink"/>
          </w:rPr>
          <w:t>Data Collection</w:t>
        </w:r>
        <w:r w:rsidR="00780D34">
          <w:rPr>
            <w:webHidden/>
          </w:rPr>
          <w:tab/>
        </w:r>
        <w:r w:rsidR="00780D34">
          <w:rPr>
            <w:webHidden/>
          </w:rPr>
          <w:fldChar w:fldCharType="begin"/>
        </w:r>
        <w:r w:rsidR="00780D34">
          <w:rPr>
            <w:webHidden/>
          </w:rPr>
          <w:instrText xml:space="preserve"> PAGEREF _Toc174539178 \h </w:instrText>
        </w:r>
        <w:r w:rsidR="00780D34">
          <w:rPr>
            <w:webHidden/>
          </w:rPr>
        </w:r>
        <w:r w:rsidR="00780D34">
          <w:rPr>
            <w:webHidden/>
          </w:rPr>
          <w:fldChar w:fldCharType="separate"/>
        </w:r>
        <w:r w:rsidR="00571BED">
          <w:rPr>
            <w:webHidden/>
          </w:rPr>
          <w:t>56</w:t>
        </w:r>
        <w:r w:rsidR="00780D34">
          <w:rPr>
            <w:webHidden/>
          </w:rPr>
          <w:fldChar w:fldCharType="end"/>
        </w:r>
      </w:hyperlink>
    </w:p>
    <w:p w14:paraId="4239E18F" w14:textId="4D7584BB" w:rsidR="00780D34" w:rsidRDefault="00FF3F16">
      <w:pPr>
        <w:pStyle w:val="TOC2"/>
        <w:rPr>
          <w:rFonts w:asciiTheme="minorHAnsi" w:eastAsiaTheme="minorEastAsia" w:hAnsiTheme="minorHAnsi" w:cstheme="minorBidi"/>
          <w:kern w:val="2"/>
          <w:szCs w:val="24"/>
          <w14:ligatures w14:val="standardContextual"/>
        </w:rPr>
      </w:pPr>
      <w:hyperlink w:anchor="_Toc174539179" w:history="1">
        <w:r w:rsidR="00780D34" w:rsidRPr="00E61CAA">
          <w:rPr>
            <w:rStyle w:val="Hyperlink"/>
          </w:rPr>
          <w:t>5.</w:t>
        </w:r>
        <w:r w:rsidR="00780D34">
          <w:rPr>
            <w:rFonts w:asciiTheme="minorHAnsi" w:eastAsiaTheme="minorEastAsia" w:hAnsiTheme="minorHAnsi" w:cstheme="minorBidi"/>
            <w:kern w:val="2"/>
            <w:szCs w:val="24"/>
            <w14:ligatures w14:val="standardContextual"/>
          </w:rPr>
          <w:tab/>
        </w:r>
        <w:r w:rsidR="00780D34" w:rsidRPr="00E61CAA">
          <w:rPr>
            <w:rStyle w:val="Hyperlink"/>
          </w:rPr>
          <w:t>Privacy and Confidentiality</w:t>
        </w:r>
        <w:r w:rsidR="00780D34">
          <w:rPr>
            <w:webHidden/>
          </w:rPr>
          <w:tab/>
        </w:r>
        <w:r w:rsidR="00780D34">
          <w:rPr>
            <w:webHidden/>
          </w:rPr>
          <w:fldChar w:fldCharType="begin"/>
        </w:r>
        <w:r w:rsidR="00780D34">
          <w:rPr>
            <w:webHidden/>
          </w:rPr>
          <w:instrText xml:space="preserve"> PAGEREF _Toc174539179 \h </w:instrText>
        </w:r>
        <w:r w:rsidR="00780D34">
          <w:rPr>
            <w:webHidden/>
          </w:rPr>
        </w:r>
        <w:r w:rsidR="00780D34">
          <w:rPr>
            <w:webHidden/>
          </w:rPr>
          <w:fldChar w:fldCharType="separate"/>
        </w:r>
        <w:r w:rsidR="00571BED">
          <w:rPr>
            <w:webHidden/>
          </w:rPr>
          <w:t>56</w:t>
        </w:r>
        <w:r w:rsidR="00780D34">
          <w:rPr>
            <w:webHidden/>
          </w:rPr>
          <w:fldChar w:fldCharType="end"/>
        </w:r>
      </w:hyperlink>
    </w:p>
    <w:p w14:paraId="418F0B75" w14:textId="18CAD0A2" w:rsidR="00780D34" w:rsidRDefault="00FF3F16">
      <w:pPr>
        <w:pStyle w:val="TOC2"/>
        <w:rPr>
          <w:rFonts w:asciiTheme="minorHAnsi" w:eastAsiaTheme="minorEastAsia" w:hAnsiTheme="minorHAnsi" w:cstheme="minorBidi"/>
          <w:kern w:val="2"/>
          <w:szCs w:val="24"/>
          <w14:ligatures w14:val="standardContextual"/>
        </w:rPr>
      </w:pPr>
      <w:hyperlink w:anchor="_Toc174539180" w:history="1">
        <w:r w:rsidR="00780D34" w:rsidRPr="00E61CAA">
          <w:rPr>
            <w:rStyle w:val="Hyperlink"/>
          </w:rPr>
          <w:t>6.</w:t>
        </w:r>
        <w:r w:rsidR="00780D34">
          <w:rPr>
            <w:rFonts w:asciiTheme="minorHAnsi" w:eastAsiaTheme="minorEastAsia" w:hAnsiTheme="minorHAnsi" w:cstheme="minorBidi"/>
            <w:kern w:val="2"/>
            <w:szCs w:val="24"/>
            <w14:ligatures w14:val="standardContextual"/>
          </w:rPr>
          <w:tab/>
        </w:r>
        <w:r w:rsidR="00780D34" w:rsidRPr="00E61CAA">
          <w:rPr>
            <w:rStyle w:val="Hyperlink"/>
          </w:rPr>
          <w:t>Adequate Consent Procedures</w:t>
        </w:r>
        <w:r w:rsidR="00780D34">
          <w:rPr>
            <w:webHidden/>
          </w:rPr>
          <w:tab/>
        </w:r>
        <w:r w:rsidR="00780D34">
          <w:rPr>
            <w:webHidden/>
          </w:rPr>
          <w:fldChar w:fldCharType="begin"/>
        </w:r>
        <w:r w:rsidR="00780D34">
          <w:rPr>
            <w:webHidden/>
          </w:rPr>
          <w:instrText xml:space="preserve"> PAGEREF _Toc174539180 \h </w:instrText>
        </w:r>
        <w:r w:rsidR="00780D34">
          <w:rPr>
            <w:webHidden/>
          </w:rPr>
        </w:r>
        <w:r w:rsidR="00780D34">
          <w:rPr>
            <w:webHidden/>
          </w:rPr>
          <w:fldChar w:fldCharType="separate"/>
        </w:r>
        <w:r w:rsidR="00571BED">
          <w:rPr>
            <w:webHidden/>
          </w:rPr>
          <w:t>57</w:t>
        </w:r>
        <w:r w:rsidR="00780D34">
          <w:rPr>
            <w:webHidden/>
          </w:rPr>
          <w:fldChar w:fldCharType="end"/>
        </w:r>
      </w:hyperlink>
    </w:p>
    <w:p w14:paraId="27B76B03" w14:textId="5751EB9C" w:rsidR="00780D34" w:rsidRDefault="00FF3F16">
      <w:pPr>
        <w:pStyle w:val="TOC2"/>
        <w:rPr>
          <w:rFonts w:asciiTheme="minorHAnsi" w:eastAsiaTheme="minorEastAsia" w:hAnsiTheme="minorHAnsi" w:cstheme="minorBidi"/>
          <w:kern w:val="2"/>
          <w:szCs w:val="24"/>
          <w14:ligatures w14:val="standardContextual"/>
        </w:rPr>
      </w:pPr>
      <w:hyperlink w:anchor="_Toc174539181" w:history="1">
        <w:r w:rsidR="00780D34" w:rsidRPr="00E61CAA">
          <w:rPr>
            <w:rStyle w:val="Hyperlink"/>
          </w:rPr>
          <w:t>7.</w:t>
        </w:r>
        <w:r w:rsidR="00780D34">
          <w:rPr>
            <w:rFonts w:asciiTheme="minorHAnsi" w:eastAsiaTheme="minorEastAsia" w:hAnsiTheme="minorHAnsi" w:cstheme="minorBidi"/>
            <w:kern w:val="2"/>
            <w:szCs w:val="24"/>
            <w14:ligatures w14:val="standardContextual"/>
          </w:rPr>
          <w:tab/>
        </w:r>
        <w:r w:rsidR="00780D34" w:rsidRPr="00E61CAA">
          <w:rPr>
            <w:rStyle w:val="Hyperlink"/>
          </w:rPr>
          <w:t>Risk/Benefit Discussion</w:t>
        </w:r>
        <w:r w:rsidR="00780D34">
          <w:rPr>
            <w:webHidden/>
          </w:rPr>
          <w:tab/>
        </w:r>
        <w:r w:rsidR="00780D34">
          <w:rPr>
            <w:webHidden/>
          </w:rPr>
          <w:fldChar w:fldCharType="begin"/>
        </w:r>
        <w:r w:rsidR="00780D34">
          <w:rPr>
            <w:webHidden/>
          </w:rPr>
          <w:instrText xml:space="preserve"> PAGEREF _Toc174539181 \h </w:instrText>
        </w:r>
        <w:r w:rsidR="00780D34">
          <w:rPr>
            <w:webHidden/>
          </w:rPr>
        </w:r>
        <w:r w:rsidR="00780D34">
          <w:rPr>
            <w:webHidden/>
          </w:rPr>
          <w:fldChar w:fldCharType="separate"/>
        </w:r>
        <w:r w:rsidR="00571BED">
          <w:rPr>
            <w:webHidden/>
          </w:rPr>
          <w:t>57</w:t>
        </w:r>
        <w:r w:rsidR="00780D34">
          <w:rPr>
            <w:webHidden/>
          </w:rPr>
          <w:fldChar w:fldCharType="end"/>
        </w:r>
      </w:hyperlink>
    </w:p>
    <w:p w14:paraId="42910DF5" w14:textId="37B01D03" w:rsidR="00780D34" w:rsidRDefault="00FF3F16">
      <w:pPr>
        <w:pStyle w:val="TOC1"/>
        <w:rPr>
          <w:rFonts w:asciiTheme="minorHAnsi" w:eastAsiaTheme="minorEastAsia" w:hAnsiTheme="minorHAnsi" w:cstheme="minorBidi"/>
          <w:kern w:val="2"/>
          <w14:ligatures w14:val="standardContextual"/>
        </w:rPr>
      </w:pPr>
      <w:hyperlink w:anchor="_Toc174539182" w:history="1">
        <w:r w:rsidR="00780D34" w:rsidRPr="00E61CAA">
          <w:rPr>
            <w:rStyle w:val="Hyperlink"/>
          </w:rPr>
          <w:t>Appendix E – Developing Goals and Measurable Objectives</w:t>
        </w:r>
        <w:r w:rsidR="00780D34">
          <w:rPr>
            <w:webHidden/>
          </w:rPr>
          <w:tab/>
        </w:r>
        <w:r w:rsidR="00780D34">
          <w:rPr>
            <w:webHidden/>
          </w:rPr>
          <w:fldChar w:fldCharType="begin"/>
        </w:r>
        <w:r w:rsidR="00780D34">
          <w:rPr>
            <w:webHidden/>
          </w:rPr>
          <w:instrText xml:space="preserve"> PAGEREF _Toc174539182 \h </w:instrText>
        </w:r>
        <w:r w:rsidR="00780D34">
          <w:rPr>
            <w:webHidden/>
          </w:rPr>
        </w:r>
        <w:r w:rsidR="00780D34">
          <w:rPr>
            <w:webHidden/>
          </w:rPr>
          <w:fldChar w:fldCharType="separate"/>
        </w:r>
        <w:r w:rsidR="00571BED">
          <w:rPr>
            <w:webHidden/>
          </w:rPr>
          <w:t>59</w:t>
        </w:r>
        <w:r w:rsidR="00780D34">
          <w:rPr>
            <w:webHidden/>
          </w:rPr>
          <w:fldChar w:fldCharType="end"/>
        </w:r>
      </w:hyperlink>
    </w:p>
    <w:p w14:paraId="51D14EDD" w14:textId="47F1B4AC" w:rsidR="00780D34" w:rsidRDefault="00FF3F16">
      <w:pPr>
        <w:pStyle w:val="TOC1"/>
        <w:rPr>
          <w:rFonts w:asciiTheme="minorHAnsi" w:eastAsiaTheme="minorEastAsia" w:hAnsiTheme="minorHAnsi" w:cstheme="minorBidi"/>
          <w:kern w:val="2"/>
          <w14:ligatures w14:val="standardContextual"/>
        </w:rPr>
      </w:pPr>
      <w:hyperlink w:anchor="_Toc174539183" w:history="1">
        <w:r w:rsidR="00780D34" w:rsidRPr="00E61CAA">
          <w:rPr>
            <w:rStyle w:val="Hyperlink"/>
          </w:rPr>
          <w:t>Appendix F – Developing the Plan for Data Collection and Performance Measurement</w:t>
        </w:r>
        <w:r w:rsidR="00780D34">
          <w:rPr>
            <w:webHidden/>
          </w:rPr>
          <w:tab/>
        </w:r>
        <w:r w:rsidR="00780D34">
          <w:rPr>
            <w:webHidden/>
          </w:rPr>
          <w:fldChar w:fldCharType="begin"/>
        </w:r>
        <w:r w:rsidR="00780D34">
          <w:rPr>
            <w:webHidden/>
          </w:rPr>
          <w:instrText xml:space="preserve"> PAGEREF _Toc174539183 \h </w:instrText>
        </w:r>
        <w:r w:rsidR="00780D34">
          <w:rPr>
            <w:webHidden/>
          </w:rPr>
        </w:r>
        <w:r w:rsidR="00780D34">
          <w:rPr>
            <w:webHidden/>
          </w:rPr>
          <w:fldChar w:fldCharType="separate"/>
        </w:r>
        <w:r w:rsidR="00571BED">
          <w:rPr>
            <w:webHidden/>
          </w:rPr>
          <w:t>62</w:t>
        </w:r>
        <w:r w:rsidR="00780D34">
          <w:rPr>
            <w:webHidden/>
          </w:rPr>
          <w:fldChar w:fldCharType="end"/>
        </w:r>
      </w:hyperlink>
    </w:p>
    <w:p w14:paraId="65CB4C79" w14:textId="6BE55458" w:rsidR="00780D34" w:rsidRDefault="00FF3F16">
      <w:pPr>
        <w:pStyle w:val="TOC1"/>
        <w:rPr>
          <w:rFonts w:asciiTheme="minorHAnsi" w:eastAsiaTheme="minorEastAsia" w:hAnsiTheme="minorHAnsi" w:cstheme="minorBidi"/>
          <w:kern w:val="2"/>
          <w14:ligatures w14:val="standardContextual"/>
        </w:rPr>
      </w:pPr>
      <w:hyperlink w:anchor="_Toc174539184" w:history="1">
        <w:r w:rsidR="00780D34" w:rsidRPr="00E61CAA">
          <w:rPr>
            <w:rStyle w:val="Hyperlink"/>
          </w:rPr>
          <w:t>Appendix G – Biographical Sketches and Position Descriptions</w:t>
        </w:r>
        <w:r w:rsidR="00780D34">
          <w:rPr>
            <w:webHidden/>
          </w:rPr>
          <w:tab/>
        </w:r>
        <w:r w:rsidR="00780D34">
          <w:rPr>
            <w:webHidden/>
          </w:rPr>
          <w:fldChar w:fldCharType="begin"/>
        </w:r>
        <w:r w:rsidR="00780D34">
          <w:rPr>
            <w:webHidden/>
          </w:rPr>
          <w:instrText xml:space="preserve"> PAGEREF _Toc174539184 \h </w:instrText>
        </w:r>
        <w:r w:rsidR="00780D34">
          <w:rPr>
            <w:webHidden/>
          </w:rPr>
        </w:r>
        <w:r w:rsidR="00780D34">
          <w:rPr>
            <w:webHidden/>
          </w:rPr>
          <w:fldChar w:fldCharType="separate"/>
        </w:r>
        <w:r w:rsidR="00571BED">
          <w:rPr>
            <w:webHidden/>
          </w:rPr>
          <w:t>65</w:t>
        </w:r>
        <w:r w:rsidR="00780D34">
          <w:rPr>
            <w:webHidden/>
          </w:rPr>
          <w:fldChar w:fldCharType="end"/>
        </w:r>
      </w:hyperlink>
    </w:p>
    <w:p w14:paraId="4341B624" w14:textId="04FE3972" w:rsidR="00780D34" w:rsidRDefault="00FF3F16">
      <w:pPr>
        <w:pStyle w:val="TOC1"/>
        <w:rPr>
          <w:rFonts w:asciiTheme="minorHAnsi" w:eastAsiaTheme="minorEastAsia" w:hAnsiTheme="minorHAnsi" w:cstheme="minorBidi"/>
          <w:kern w:val="2"/>
          <w14:ligatures w14:val="standardContextual"/>
        </w:rPr>
      </w:pPr>
      <w:hyperlink w:anchor="_Toc174539185" w:history="1">
        <w:r w:rsidR="00780D34" w:rsidRPr="00E61CAA">
          <w:rPr>
            <w:rStyle w:val="Hyperlink"/>
          </w:rPr>
          <w:t>Appendix H – Addressing Behavioral Health Disparities</w:t>
        </w:r>
        <w:r w:rsidR="00780D34">
          <w:rPr>
            <w:webHidden/>
          </w:rPr>
          <w:tab/>
        </w:r>
        <w:r w:rsidR="00780D34">
          <w:rPr>
            <w:webHidden/>
          </w:rPr>
          <w:fldChar w:fldCharType="begin"/>
        </w:r>
        <w:r w:rsidR="00780D34">
          <w:rPr>
            <w:webHidden/>
          </w:rPr>
          <w:instrText xml:space="preserve"> PAGEREF _Toc174539185 \h </w:instrText>
        </w:r>
        <w:r w:rsidR="00780D34">
          <w:rPr>
            <w:webHidden/>
          </w:rPr>
        </w:r>
        <w:r w:rsidR="00780D34">
          <w:rPr>
            <w:webHidden/>
          </w:rPr>
          <w:fldChar w:fldCharType="separate"/>
        </w:r>
        <w:r w:rsidR="00571BED">
          <w:rPr>
            <w:webHidden/>
          </w:rPr>
          <w:t>66</w:t>
        </w:r>
        <w:r w:rsidR="00780D34">
          <w:rPr>
            <w:webHidden/>
          </w:rPr>
          <w:fldChar w:fldCharType="end"/>
        </w:r>
      </w:hyperlink>
    </w:p>
    <w:p w14:paraId="4AF56A67" w14:textId="0620A5D2" w:rsidR="00780D34" w:rsidRDefault="00FF3F16">
      <w:pPr>
        <w:pStyle w:val="TOC1"/>
        <w:rPr>
          <w:rFonts w:asciiTheme="minorHAnsi" w:eastAsiaTheme="minorEastAsia" w:hAnsiTheme="minorHAnsi" w:cstheme="minorBidi"/>
          <w:kern w:val="2"/>
          <w14:ligatures w14:val="standardContextual"/>
        </w:rPr>
      </w:pPr>
      <w:hyperlink w:anchor="_Toc174539186" w:history="1">
        <w:r w:rsidR="00780D34" w:rsidRPr="00E61CAA">
          <w:rPr>
            <w:rStyle w:val="Hyperlink"/>
          </w:rPr>
          <w:t>Appendix I – Standard Funding Restrictions</w:t>
        </w:r>
        <w:r w:rsidR="00780D34">
          <w:rPr>
            <w:webHidden/>
          </w:rPr>
          <w:tab/>
        </w:r>
        <w:r w:rsidR="00780D34">
          <w:rPr>
            <w:webHidden/>
          </w:rPr>
          <w:fldChar w:fldCharType="begin"/>
        </w:r>
        <w:r w:rsidR="00780D34">
          <w:rPr>
            <w:webHidden/>
          </w:rPr>
          <w:instrText xml:space="preserve"> PAGEREF _Toc174539186 \h </w:instrText>
        </w:r>
        <w:r w:rsidR="00780D34">
          <w:rPr>
            <w:webHidden/>
          </w:rPr>
        </w:r>
        <w:r w:rsidR="00780D34">
          <w:rPr>
            <w:webHidden/>
          </w:rPr>
          <w:fldChar w:fldCharType="separate"/>
        </w:r>
        <w:r w:rsidR="00571BED">
          <w:rPr>
            <w:webHidden/>
          </w:rPr>
          <w:t>70</w:t>
        </w:r>
        <w:r w:rsidR="00780D34">
          <w:rPr>
            <w:webHidden/>
          </w:rPr>
          <w:fldChar w:fldCharType="end"/>
        </w:r>
      </w:hyperlink>
    </w:p>
    <w:p w14:paraId="43FFDDC4" w14:textId="0B2492BC" w:rsidR="00780D34" w:rsidRDefault="00FF3F16">
      <w:pPr>
        <w:pStyle w:val="TOC1"/>
        <w:rPr>
          <w:rFonts w:asciiTheme="minorHAnsi" w:eastAsiaTheme="minorEastAsia" w:hAnsiTheme="minorHAnsi" w:cstheme="minorBidi"/>
          <w:kern w:val="2"/>
          <w14:ligatures w14:val="standardContextual"/>
        </w:rPr>
      </w:pPr>
      <w:hyperlink w:anchor="_Toc174539187" w:history="1">
        <w:r w:rsidR="00780D34" w:rsidRPr="00E61CAA">
          <w:rPr>
            <w:rStyle w:val="Hyperlink"/>
          </w:rPr>
          <w:t>Appendix J – Intergovernmental Review (E.O. 12372) Requirements</w:t>
        </w:r>
        <w:r w:rsidR="00780D34">
          <w:rPr>
            <w:webHidden/>
          </w:rPr>
          <w:tab/>
        </w:r>
        <w:r w:rsidR="00780D34">
          <w:rPr>
            <w:webHidden/>
          </w:rPr>
          <w:fldChar w:fldCharType="begin"/>
        </w:r>
        <w:r w:rsidR="00780D34">
          <w:rPr>
            <w:webHidden/>
          </w:rPr>
          <w:instrText xml:space="preserve"> PAGEREF _Toc174539187 \h </w:instrText>
        </w:r>
        <w:r w:rsidR="00780D34">
          <w:rPr>
            <w:webHidden/>
          </w:rPr>
        </w:r>
        <w:r w:rsidR="00780D34">
          <w:rPr>
            <w:webHidden/>
          </w:rPr>
          <w:fldChar w:fldCharType="separate"/>
        </w:r>
        <w:r w:rsidR="00571BED">
          <w:rPr>
            <w:webHidden/>
          </w:rPr>
          <w:t>72</w:t>
        </w:r>
        <w:r w:rsidR="00780D34">
          <w:rPr>
            <w:webHidden/>
          </w:rPr>
          <w:fldChar w:fldCharType="end"/>
        </w:r>
      </w:hyperlink>
    </w:p>
    <w:p w14:paraId="49EB74B4" w14:textId="386FF929" w:rsidR="00780D34" w:rsidRDefault="00FF3F16">
      <w:pPr>
        <w:pStyle w:val="TOC1"/>
        <w:rPr>
          <w:rFonts w:asciiTheme="minorHAnsi" w:eastAsiaTheme="minorEastAsia" w:hAnsiTheme="minorHAnsi" w:cstheme="minorBidi"/>
          <w:kern w:val="2"/>
          <w14:ligatures w14:val="standardContextual"/>
        </w:rPr>
      </w:pPr>
      <w:hyperlink w:anchor="_Toc174539188" w:history="1">
        <w:r w:rsidR="00780D34" w:rsidRPr="00E61CAA">
          <w:rPr>
            <w:rStyle w:val="Hyperlink"/>
          </w:rPr>
          <w:t>Appendix K – Administrative and National Policy</w:t>
        </w:r>
        <w:r w:rsidR="00780D34">
          <w:rPr>
            <w:webHidden/>
          </w:rPr>
          <w:tab/>
        </w:r>
        <w:r w:rsidR="00780D34">
          <w:rPr>
            <w:webHidden/>
          </w:rPr>
          <w:fldChar w:fldCharType="begin"/>
        </w:r>
        <w:r w:rsidR="00780D34">
          <w:rPr>
            <w:webHidden/>
          </w:rPr>
          <w:instrText xml:space="preserve"> PAGEREF _Toc174539188 \h </w:instrText>
        </w:r>
        <w:r w:rsidR="00780D34">
          <w:rPr>
            <w:webHidden/>
          </w:rPr>
        </w:r>
        <w:r w:rsidR="00780D34">
          <w:rPr>
            <w:webHidden/>
          </w:rPr>
          <w:fldChar w:fldCharType="separate"/>
        </w:r>
        <w:r w:rsidR="00571BED">
          <w:rPr>
            <w:webHidden/>
          </w:rPr>
          <w:t>74</w:t>
        </w:r>
        <w:r w:rsidR="00780D34">
          <w:rPr>
            <w:webHidden/>
          </w:rPr>
          <w:fldChar w:fldCharType="end"/>
        </w:r>
      </w:hyperlink>
    </w:p>
    <w:p w14:paraId="68E908B0" w14:textId="055A5B46" w:rsidR="00780D34" w:rsidRDefault="00FF3F16">
      <w:pPr>
        <w:pStyle w:val="TOC1"/>
        <w:rPr>
          <w:rFonts w:asciiTheme="minorHAnsi" w:eastAsiaTheme="minorEastAsia" w:hAnsiTheme="minorHAnsi" w:cstheme="minorBidi"/>
          <w:kern w:val="2"/>
          <w14:ligatures w14:val="standardContextual"/>
        </w:rPr>
      </w:pPr>
      <w:hyperlink w:anchor="_Toc174539189" w:history="1">
        <w:r w:rsidR="00780D34" w:rsidRPr="00E61CAA">
          <w:rPr>
            <w:rStyle w:val="Hyperlink"/>
          </w:rPr>
          <w:t>Appendix L – Sample Budget and Justification</w:t>
        </w:r>
        <w:r w:rsidR="00780D34">
          <w:rPr>
            <w:webHidden/>
          </w:rPr>
          <w:tab/>
        </w:r>
        <w:r w:rsidR="00780D34">
          <w:rPr>
            <w:webHidden/>
          </w:rPr>
          <w:fldChar w:fldCharType="begin"/>
        </w:r>
        <w:r w:rsidR="00780D34">
          <w:rPr>
            <w:webHidden/>
          </w:rPr>
          <w:instrText xml:space="preserve"> PAGEREF _Toc174539189 \h </w:instrText>
        </w:r>
        <w:r w:rsidR="00780D34">
          <w:rPr>
            <w:webHidden/>
          </w:rPr>
        </w:r>
        <w:r w:rsidR="00780D34">
          <w:rPr>
            <w:webHidden/>
          </w:rPr>
          <w:fldChar w:fldCharType="separate"/>
        </w:r>
        <w:r w:rsidR="00571BED">
          <w:rPr>
            <w:webHidden/>
          </w:rPr>
          <w:t>81</w:t>
        </w:r>
        <w:r w:rsidR="00780D34">
          <w:rPr>
            <w:webHidden/>
          </w:rPr>
          <w:fldChar w:fldCharType="end"/>
        </w:r>
      </w:hyperlink>
    </w:p>
    <w:p w14:paraId="4EFF25F9" w14:textId="3177DD7B" w:rsidR="00780D34" w:rsidRDefault="00FF3F16">
      <w:pPr>
        <w:pStyle w:val="TOC1"/>
        <w:rPr>
          <w:rFonts w:asciiTheme="minorHAnsi" w:eastAsiaTheme="minorEastAsia" w:hAnsiTheme="minorHAnsi" w:cstheme="minorBidi"/>
          <w:kern w:val="2"/>
          <w14:ligatures w14:val="standardContextual"/>
        </w:rPr>
      </w:pPr>
      <w:hyperlink w:anchor="_Toc174539190" w:history="1">
        <w:r w:rsidR="00780D34" w:rsidRPr="00E61CAA">
          <w:rPr>
            <w:rStyle w:val="Hyperlink"/>
          </w:rPr>
          <w:t>Appendix M – Localities Hardest Hit by the HIV Epidemic</w:t>
        </w:r>
        <w:r w:rsidR="00780D34">
          <w:rPr>
            <w:webHidden/>
          </w:rPr>
          <w:tab/>
        </w:r>
        <w:r w:rsidR="00780D34">
          <w:rPr>
            <w:webHidden/>
          </w:rPr>
          <w:fldChar w:fldCharType="begin"/>
        </w:r>
        <w:r w:rsidR="00780D34">
          <w:rPr>
            <w:webHidden/>
          </w:rPr>
          <w:instrText xml:space="preserve"> PAGEREF _Toc174539190 \h </w:instrText>
        </w:r>
        <w:r w:rsidR="00780D34">
          <w:rPr>
            <w:webHidden/>
          </w:rPr>
        </w:r>
        <w:r w:rsidR="00780D34">
          <w:rPr>
            <w:webHidden/>
          </w:rPr>
          <w:fldChar w:fldCharType="separate"/>
        </w:r>
        <w:r w:rsidR="00571BED">
          <w:rPr>
            <w:webHidden/>
          </w:rPr>
          <w:t>86</w:t>
        </w:r>
        <w:r w:rsidR="00780D34">
          <w:rPr>
            <w:webHidden/>
          </w:rPr>
          <w:fldChar w:fldCharType="end"/>
        </w:r>
      </w:hyperlink>
    </w:p>
    <w:p w14:paraId="16090187" w14:textId="2D6099B9" w:rsidR="00DA79D1" w:rsidRDefault="003818CA" w:rsidP="00452BAF">
      <w:pPr>
        <w:pStyle w:val="TOC1"/>
        <w:rPr>
          <w:rStyle w:val="StyleBold"/>
          <w:b w:val="0"/>
          <w:bCs w:val="0"/>
        </w:rPr>
      </w:pPr>
      <w:r w:rsidRPr="00AC34BE">
        <w:rPr>
          <w:color w:val="2B579A"/>
          <w:shd w:val="clear" w:color="auto" w:fill="E6E6E6"/>
        </w:rPr>
        <w:fldChar w:fldCharType="end"/>
      </w:r>
      <w:r w:rsidR="00DA79D1" w:rsidRPr="3B13CC28">
        <w:rPr>
          <w:rStyle w:val="StyleBold"/>
        </w:rPr>
        <w:br w:type="page"/>
      </w:r>
    </w:p>
    <w:p w14:paraId="2C7BE50D" w14:textId="77777777" w:rsidR="00CE7EE2" w:rsidRPr="00AC34BE" w:rsidRDefault="0001794E" w:rsidP="00AC34BE">
      <w:pPr>
        <w:pStyle w:val="Heading1"/>
      </w:pPr>
      <w:bookmarkStart w:id="0" w:name="_Toc277597246"/>
      <w:bookmarkStart w:id="1" w:name="_Toc277678566"/>
      <w:bookmarkStart w:id="2" w:name="_Toc485307376"/>
      <w:bookmarkStart w:id="3" w:name="_Toc81577269"/>
      <w:bookmarkStart w:id="4" w:name="_Toc174539131"/>
      <w:r w:rsidRPr="00AC34BE">
        <w:lastRenderedPageBreak/>
        <w:t>E</w:t>
      </w:r>
      <w:r w:rsidR="00CE796C" w:rsidRPr="00AC34BE">
        <w:t>XECUTIVE SUMMARY</w:t>
      </w:r>
      <w:bookmarkEnd w:id="0"/>
      <w:bookmarkEnd w:id="1"/>
      <w:bookmarkEnd w:id="2"/>
      <w:bookmarkEnd w:id="3"/>
      <w:bookmarkEnd w:id="4"/>
    </w:p>
    <w:p w14:paraId="280EF3D3" w14:textId="5AA7C163" w:rsidR="002067C2" w:rsidRPr="00AC34BE" w:rsidRDefault="3ADF80EB" w:rsidP="07855741">
      <w:pPr>
        <w:tabs>
          <w:tab w:val="left" w:pos="1008"/>
        </w:tabs>
        <w:rPr>
          <w:rStyle w:val="StyleBold"/>
          <w:rFonts w:cs="Arial"/>
        </w:rPr>
      </w:pPr>
      <w:r w:rsidRPr="0E1F19C3">
        <w:rPr>
          <w:rFonts w:cs="Arial"/>
        </w:rPr>
        <w:t>The Substance Abuse and Mental Health Services Administration</w:t>
      </w:r>
      <w:r w:rsidR="0C936478" w:rsidRPr="0E1F19C3">
        <w:rPr>
          <w:rFonts w:cs="Arial"/>
        </w:rPr>
        <w:t xml:space="preserve"> (SAMHSA)</w:t>
      </w:r>
      <w:r w:rsidR="3F3982E0" w:rsidRPr="0E1F19C3">
        <w:rPr>
          <w:rFonts w:cs="Arial"/>
        </w:rPr>
        <w:t xml:space="preserve">, </w:t>
      </w:r>
      <w:r w:rsidRPr="0E1F19C3">
        <w:rPr>
          <w:rFonts w:cs="Arial"/>
        </w:rPr>
        <w:t xml:space="preserve">Center for </w:t>
      </w:r>
      <w:r w:rsidR="6B9FA87C" w:rsidRPr="0E1F19C3">
        <w:rPr>
          <w:rFonts w:cs="Arial"/>
        </w:rPr>
        <w:t>Substance Abuse Treatment (CSAT)</w:t>
      </w:r>
      <w:r w:rsidR="4328DE6D" w:rsidRPr="0E1F19C3">
        <w:rPr>
          <w:rStyle w:val="StyleBold"/>
          <w:rFonts w:cs="Arial"/>
        </w:rPr>
        <w:t>,</w:t>
      </w:r>
      <w:r w:rsidR="4328DE6D" w:rsidRPr="0E1F19C3">
        <w:rPr>
          <w:rFonts w:cs="Arial"/>
          <w:b/>
          <w:bCs/>
        </w:rPr>
        <w:t xml:space="preserve"> </w:t>
      </w:r>
      <w:r w:rsidRPr="0E1F19C3">
        <w:rPr>
          <w:rFonts w:cs="Arial"/>
        </w:rPr>
        <w:t>is accepting applic</w:t>
      </w:r>
      <w:r w:rsidR="0E6A79A0" w:rsidRPr="0E1F19C3">
        <w:rPr>
          <w:rFonts w:cs="Arial"/>
        </w:rPr>
        <w:t xml:space="preserve">ations for fiscal year (FY) </w:t>
      </w:r>
      <w:r w:rsidR="02635E27" w:rsidRPr="0E1F19C3">
        <w:rPr>
          <w:rFonts w:cs="Arial"/>
        </w:rPr>
        <w:t>20</w:t>
      </w:r>
      <w:r w:rsidR="70C423CA" w:rsidRPr="0E1F19C3">
        <w:rPr>
          <w:rFonts w:cs="Arial"/>
        </w:rPr>
        <w:t>2</w:t>
      </w:r>
      <w:r w:rsidR="45CAFF94" w:rsidRPr="0E1F19C3">
        <w:rPr>
          <w:rFonts w:cs="Arial"/>
        </w:rPr>
        <w:t>2</w:t>
      </w:r>
      <w:r w:rsidR="561E0330" w:rsidRPr="0E1F19C3">
        <w:rPr>
          <w:rFonts w:cs="Arial"/>
        </w:rPr>
        <w:t xml:space="preserve"> </w:t>
      </w:r>
      <w:r w:rsidR="54D8D554">
        <w:t xml:space="preserve">Minority AIDS Initiative - </w:t>
      </w:r>
      <w:r w:rsidR="54D8D554" w:rsidRPr="0E1F19C3">
        <w:rPr>
          <w:rFonts w:cs="Arial"/>
        </w:rPr>
        <w:t xml:space="preserve">Substance Use Disorder Treatment for Racial/Ethnic Minority Populations at High-Risk for HIV/AIDS (Short Title: MAI </w:t>
      </w:r>
      <w:r w:rsidR="54D8D554" w:rsidRPr="0E1F19C3">
        <w:rPr>
          <w:rStyle w:val="StyleBold"/>
          <w:b w:val="0"/>
          <w:bCs w:val="0"/>
        </w:rPr>
        <w:t xml:space="preserve">– </w:t>
      </w:r>
      <w:r w:rsidR="54D8D554" w:rsidRPr="0E1F19C3">
        <w:rPr>
          <w:rFonts w:cs="Arial"/>
        </w:rPr>
        <w:t>High Risk Populations) grants.</w:t>
      </w:r>
      <w:r w:rsidR="63D55F4C" w:rsidRPr="0E1F19C3">
        <w:rPr>
          <w:rStyle w:val="StyleBold"/>
          <w:rFonts w:cs="Arial"/>
        </w:rPr>
        <w:t xml:space="preserve"> </w:t>
      </w:r>
      <w:r w:rsidRPr="0E1F19C3">
        <w:rPr>
          <w:rFonts w:cs="Arial"/>
        </w:rPr>
        <w:t>The purpose of this program</w:t>
      </w:r>
      <w:r w:rsidRPr="0E1F19C3">
        <w:rPr>
          <w:rStyle w:val="StyleBold"/>
          <w:rFonts w:cs="Arial"/>
        </w:rPr>
        <w:t xml:space="preserve"> </w:t>
      </w:r>
      <w:r w:rsidRPr="0E1F19C3">
        <w:rPr>
          <w:rFonts w:cs="Arial"/>
        </w:rPr>
        <w:t>is to</w:t>
      </w:r>
      <w:r w:rsidRPr="0E1F19C3">
        <w:rPr>
          <w:rStyle w:val="StyleBold"/>
          <w:rFonts w:cs="Arial"/>
        </w:rPr>
        <w:t xml:space="preserve"> </w:t>
      </w:r>
      <w:r w:rsidR="7DC5ACAE" w:rsidRPr="0E1F19C3">
        <w:rPr>
          <w:rStyle w:val="StyleBold"/>
          <w:rFonts w:cs="Arial"/>
          <w:b w:val="0"/>
          <w:bCs w:val="0"/>
        </w:rPr>
        <w:t xml:space="preserve">increase engagement in care for racial and ethnic </w:t>
      </w:r>
      <w:r w:rsidR="3B924F36" w:rsidRPr="0E1F19C3">
        <w:rPr>
          <w:rStyle w:val="StyleBold"/>
          <w:rFonts w:cs="Arial"/>
          <w:b w:val="0"/>
          <w:bCs w:val="0"/>
        </w:rPr>
        <w:t>underrepresented</w:t>
      </w:r>
      <w:r w:rsidR="001002D9" w:rsidRPr="0E1F19C3">
        <w:rPr>
          <w:rStyle w:val="StyleBold"/>
          <w:rFonts w:cs="Arial"/>
          <w:b w:val="0"/>
          <w:bCs w:val="0"/>
        </w:rPr>
        <w:t xml:space="preserve"> </w:t>
      </w:r>
      <w:r w:rsidR="7DC5ACAE" w:rsidRPr="0E1F19C3">
        <w:rPr>
          <w:rStyle w:val="StyleBold"/>
          <w:rFonts w:cs="Arial"/>
          <w:b w:val="0"/>
          <w:bCs w:val="0"/>
        </w:rPr>
        <w:t xml:space="preserve">individuals with substance use disorders (SUD) and/or co-occurring substance use and mental disorders (COD) who are at risk </w:t>
      </w:r>
      <w:proofErr w:type="gramStart"/>
      <w:r w:rsidR="7DC5ACAE" w:rsidRPr="0E1F19C3">
        <w:rPr>
          <w:rStyle w:val="StyleBold"/>
          <w:rFonts w:cs="Arial"/>
          <w:b w:val="0"/>
          <w:bCs w:val="0"/>
        </w:rPr>
        <w:t>for</w:t>
      </w:r>
      <w:r w:rsidR="004E5D86" w:rsidRPr="0E1F19C3">
        <w:rPr>
          <w:rStyle w:val="StyleBold"/>
          <w:rFonts w:cs="Arial"/>
          <w:b w:val="0"/>
          <w:bCs w:val="0"/>
        </w:rPr>
        <w:t>,</w:t>
      </w:r>
      <w:r w:rsidR="7DC5ACAE" w:rsidRPr="0E1F19C3">
        <w:rPr>
          <w:rStyle w:val="StyleBold"/>
          <w:rFonts w:cs="Arial"/>
          <w:b w:val="0"/>
          <w:bCs w:val="0"/>
        </w:rPr>
        <w:t xml:space="preserve"> or</w:t>
      </w:r>
      <w:proofErr w:type="gramEnd"/>
      <w:r w:rsidR="7DC5ACAE" w:rsidRPr="0E1F19C3">
        <w:rPr>
          <w:rStyle w:val="StyleBold"/>
          <w:rFonts w:cs="Arial"/>
          <w:b w:val="0"/>
          <w:bCs w:val="0"/>
        </w:rPr>
        <w:t xml:space="preserve"> </w:t>
      </w:r>
      <w:r w:rsidR="004E5D86" w:rsidRPr="0E1F19C3">
        <w:rPr>
          <w:rStyle w:val="StyleBold"/>
          <w:rFonts w:cs="Arial"/>
          <w:b w:val="0"/>
          <w:bCs w:val="0"/>
        </w:rPr>
        <w:t xml:space="preserve">are </w:t>
      </w:r>
      <w:r w:rsidR="1665A382" w:rsidRPr="0E1F19C3">
        <w:rPr>
          <w:rStyle w:val="StyleBold"/>
          <w:rFonts w:cs="Arial"/>
          <w:b w:val="0"/>
          <w:bCs w:val="0"/>
        </w:rPr>
        <w:t>living with</w:t>
      </w:r>
      <w:r w:rsidR="186B52D2" w:rsidRPr="0E1F19C3">
        <w:rPr>
          <w:rStyle w:val="StyleBold"/>
          <w:rFonts w:cs="Arial"/>
          <w:b w:val="0"/>
          <w:bCs w:val="0"/>
        </w:rPr>
        <w:t xml:space="preserve"> HIV</w:t>
      </w:r>
      <w:r w:rsidR="00F33B21" w:rsidRPr="0E1F19C3">
        <w:rPr>
          <w:rStyle w:val="StyleBold"/>
          <w:rFonts w:cs="Arial"/>
          <w:b w:val="0"/>
          <w:bCs w:val="0"/>
        </w:rPr>
        <w:t>/AIDS</w:t>
      </w:r>
      <w:r w:rsidR="7DC5ACAE" w:rsidRPr="0E1F19C3">
        <w:rPr>
          <w:rStyle w:val="StyleBold"/>
          <w:rFonts w:cs="Arial"/>
          <w:b w:val="0"/>
          <w:bCs w:val="0"/>
        </w:rPr>
        <w:t xml:space="preserve"> and receive HIV</w:t>
      </w:r>
      <w:r w:rsidR="00F33B21" w:rsidRPr="0E1F19C3">
        <w:rPr>
          <w:rStyle w:val="StyleBold"/>
          <w:rFonts w:cs="Arial"/>
          <w:b w:val="0"/>
          <w:bCs w:val="0"/>
        </w:rPr>
        <w:t>/AIDS</w:t>
      </w:r>
      <w:r w:rsidR="7DC5ACAE" w:rsidRPr="0E1F19C3">
        <w:rPr>
          <w:rStyle w:val="StyleBold"/>
          <w:rFonts w:cs="Arial"/>
          <w:b w:val="0"/>
          <w:bCs w:val="0"/>
        </w:rPr>
        <w:t xml:space="preserve"> services/treatment.</w:t>
      </w:r>
      <w:r w:rsidR="7DC5ACAE" w:rsidRPr="0E1F19C3">
        <w:rPr>
          <w:rStyle w:val="StyleBold"/>
          <w:rFonts w:cs="Arial"/>
        </w:rPr>
        <w:t xml:space="preserve"> </w:t>
      </w:r>
    </w:p>
    <w:tbl>
      <w:tblPr>
        <w:tblW w:w="96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909"/>
      </w:tblGrid>
      <w:tr w:rsidR="00BF15A1" w:rsidRPr="00AC34BE" w14:paraId="657FF50D" w14:textId="77777777" w:rsidTr="003A5674">
        <w:trPr>
          <w:cantSplit/>
        </w:trPr>
        <w:tc>
          <w:tcPr>
            <w:tcW w:w="3780" w:type="dxa"/>
          </w:tcPr>
          <w:p w14:paraId="60AC9FCC" w14:textId="77777777" w:rsidR="00BF15A1" w:rsidRPr="003A5674" w:rsidRDefault="007D2C1F" w:rsidP="00AC34BE">
            <w:pPr>
              <w:tabs>
                <w:tab w:val="left" w:pos="1008"/>
              </w:tabs>
              <w:rPr>
                <w:rFonts w:cs="Arial"/>
                <w:b/>
                <w:szCs w:val="24"/>
              </w:rPr>
            </w:pPr>
            <w:bookmarkStart w:id="5" w:name="_Toc139161419"/>
            <w:bookmarkStart w:id="6" w:name="_Toc143489856"/>
            <w:r w:rsidRPr="003A5674">
              <w:rPr>
                <w:rFonts w:cs="Arial"/>
                <w:b/>
                <w:szCs w:val="24"/>
              </w:rPr>
              <w:t>Funding Opportunity</w:t>
            </w:r>
            <w:r w:rsidR="00BF15A1" w:rsidRPr="003A5674">
              <w:rPr>
                <w:rFonts w:cs="Arial"/>
                <w:b/>
                <w:szCs w:val="24"/>
              </w:rPr>
              <w:t xml:space="preserve"> Title:</w:t>
            </w:r>
          </w:p>
        </w:tc>
        <w:tc>
          <w:tcPr>
            <w:tcW w:w="5909" w:type="dxa"/>
          </w:tcPr>
          <w:p w14:paraId="597B2D26" w14:textId="48FDADAA" w:rsidR="00BF15A1" w:rsidRPr="00A821EC" w:rsidRDefault="00A11693" w:rsidP="3B13CC28">
            <w:pPr>
              <w:tabs>
                <w:tab w:val="left" w:pos="1008"/>
              </w:tabs>
              <w:rPr>
                <w:rStyle w:val="StyleBold"/>
                <w:rFonts w:cs="Arial"/>
                <w:sz w:val="22"/>
                <w:szCs w:val="22"/>
              </w:rPr>
            </w:pPr>
            <w:r w:rsidRPr="3B13CC28">
              <w:rPr>
                <w:rFonts w:cs="Arial"/>
                <w:color w:val="000000" w:themeColor="text1"/>
                <w:lang w:val="en"/>
              </w:rPr>
              <w:t>Minority AIDS Initiative: Substance Use Disorder Treatment for Racial/Ethnic Minority Populations at High Risk for HIV/AIDS</w:t>
            </w:r>
          </w:p>
        </w:tc>
      </w:tr>
      <w:tr w:rsidR="00BF15A1" w:rsidRPr="00AC34BE" w14:paraId="3E95373B" w14:textId="77777777" w:rsidTr="003A5674">
        <w:trPr>
          <w:cantSplit/>
        </w:trPr>
        <w:tc>
          <w:tcPr>
            <w:tcW w:w="3780" w:type="dxa"/>
          </w:tcPr>
          <w:p w14:paraId="78E8E34A" w14:textId="77777777" w:rsidR="00BF15A1" w:rsidRPr="003A5674" w:rsidRDefault="007D2C1F" w:rsidP="00AC34BE">
            <w:pPr>
              <w:tabs>
                <w:tab w:val="left" w:pos="1008"/>
              </w:tabs>
              <w:rPr>
                <w:rFonts w:cs="Arial"/>
                <w:b/>
                <w:szCs w:val="24"/>
              </w:rPr>
            </w:pPr>
            <w:r w:rsidRPr="003A5674">
              <w:rPr>
                <w:rFonts w:cs="Arial"/>
                <w:b/>
                <w:szCs w:val="24"/>
              </w:rPr>
              <w:t>Funding Opportunity</w:t>
            </w:r>
            <w:r w:rsidR="00BF15A1" w:rsidRPr="003A5674">
              <w:rPr>
                <w:rFonts w:cs="Arial"/>
                <w:b/>
                <w:szCs w:val="24"/>
              </w:rPr>
              <w:t xml:space="preserve"> Number:</w:t>
            </w:r>
          </w:p>
        </w:tc>
        <w:tc>
          <w:tcPr>
            <w:tcW w:w="5909" w:type="dxa"/>
          </w:tcPr>
          <w:p w14:paraId="1964797C" w14:textId="189B408B" w:rsidR="00BF15A1" w:rsidRPr="003A5674" w:rsidRDefault="053EBD2C" w:rsidP="20409F6C">
            <w:pPr>
              <w:tabs>
                <w:tab w:val="left" w:pos="1008"/>
              </w:tabs>
              <w:rPr>
                <w:rStyle w:val="StyleBold"/>
                <w:rFonts w:cs="Arial"/>
                <w:b w:val="0"/>
                <w:bCs w:val="0"/>
                <w:szCs w:val="24"/>
              </w:rPr>
            </w:pPr>
            <w:r w:rsidRPr="003A5674">
              <w:rPr>
                <w:rStyle w:val="StyleBold"/>
                <w:rFonts w:cs="Arial"/>
                <w:b w:val="0"/>
                <w:bCs w:val="0"/>
                <w:szCs w:val="24"/>
              </w:rPr>
              <w:t>TI-22-004</w:t>
            </w:r>
          </w:p>
        </w:tc>
      </w:tr>
      <w:tr w:rsidR="00BF15A1" w:rsidRPr="00AC34BE" w14:paraId="0F8FCE43" w14:textId="77777777" w:rsidTr="003A5674">
        <w:trPr>
          <w:cantSplit/>
        </w:trPr>
        <w:tc>
          <w:tcPr>
            <w:tcW w:w="3780" w:type="dxa"/>
          </w:tcPr>
          <w:p w14:paraId="7D749A36" w14:textId="77777777" w:rsidR="00BF15A1" w:rsidRPr="003A5674" w:rsidRDefault="00BF15A1" w:rsidP="00AC34BE">
            <w:pPr>
              <w:tabs>
                <w:tab w:val="left" w:pos="1008"/>
              </w:tabs>
              <w:rPr>
                <w:rFonts w:cs="Arial"/>
                <w:b/>
                <w:szCs w:val="24"/>
              </w:rPr>
            </w:pPr>
            <w:r w:rsidRPr="003A5674">
              <w:rPr>
                <w:rFonts w:cs="Arial"/>
                <w:b/>
                <w:szCs w:val="24"/>
              </w:rPr>
              <w:t>Due Date for Applications:</w:t>
            </w:r>
          </w:p>
        </w:tc>
        <w:tc>
          <w:tcPr>
            <w:tcW w:w="5909" w:type="dxa"/>
          </w:tcPr>
          <w:p w14:paraId="7D4D0A44" w14:textId="549E189A" w:rsidR="00BF15A1" w:rsidRPr="003A5674" w:rsidRDefault="00BD49DA" w:rsidP="20409F6C">
            <w:pPr>
              <w:tabs>
                <w:tab w:val="left" w:pos="1008"/>
              </w:tabs>
              <w:spacing w:line="259" w:lineRule="auto"/>
              <w:rPr>
                <w:rStyle w:val="StyleBold"/>
                <w:rFonts w:cs="Arial"/>
                <w:b w:val="0"/>
                <w:bCs w:val="0"/>
                <w:szCs w:val="24"/>
              </w:rPr>
            </w:pPr>
            <w:r w:rsidRPr="003A5674">
              <w:rPr>
                <w:rStyle w:val="StyleBold"/>
                <w:rFonts w:cs="Arial"/>
                <w:b w:val="0"/>
                <w:bCs w:val="0"/>
                <w:szCs w:val="24"/>
              </w:rPr>
              <w:t>4/29/2022</w:t>
            </w:r>
          </w:p>
        </w:tc>
      </w:tr>
      <w:tr w:rsidR="00BF15A1" w:rsidRPr="00AC34BE" w14:paraId="57C49773" w14:textId="77777777" w:rsidTr="003A5674">
        <w:trPr>
          <w:cantSplit/>
        </w:trPr>
        <w:tc>
          <w:tcPr>
            <w:tcW w:w="3780" w:type="dxa"/>
          </w:tcPr>
          <w:p w14:paraId="1AE8A80C" w14:textId="77777777" w:rsidR="00BF15A1" w:rsidRPr="003A5674" w:rsidRDefault="000B0597" w:rsidP="000B0597">
            <w:pPr>
              <w:tabs>
                <w:tab w:val="left" w:pos="1008"/>
              </w:tabs>
              <w:rPr>
                <w:rFonts w:cs="Arial"/>
                <w:b/>
                <w:szCs w:val="24"/>
              </w:rPr>
            </w:pPr>
            <w:r w:rsidRPr="003A5674">
              <w:rPr>
                <w:rFonts w:cs="Arial"/>
                <w:b/>
                <w:szCs w:val="24"/>
              </w:rPr>
              <w:t>Estimated</w:t>
            </w:r>
            <w:r w:rsidR="00BF15A1" w:rsidRPr="003A5674">
              <w:rPr>
                <w:rFonts w:cs="Arial"/>
                <w:b/>
                <w:szCs w:val="24"/>
              </w:rPr>
              <w:t xml:space="preserve"> Total Available Funding:</w:t>
            </w:r>
          </w:p>
        </w:tc>
        <w:tc>
          <w:tcPr>
            <w:tcW w:w="5909" w:type="dxa"/>
          </w:tcPr>
          <w:p w14:paraId="6A83A7AD" w14:textId="5577E64B" w:rsidR="00BF15A1" w:rsidRPr="00835F34" w:rsidRDefault="53AA7049" w:rsidP="20409F6C">
            <w:pPr>
              <w:tabs>
                <w:tab w:val="left" w:pos="1008"/>
              </w:tabs>
              <w:spacing w:line="259" w:lineRule="auto"/>
              <w:rPr>
                <w:rStyle w:val="StyleBold"/>
                <w:szCs w:val="24"/>
              </w:rPr>
            </w:pPr>
            <w:r w:rsidRPr="003A5674">
              <w:rPr>
                <w:rFonts w:cs="Arial"/>
                <w:szCs w:val="24"/>
              </w:rPr>
              <w:t xml:space="preserve">Up to </w:t>
            </w:r>
            <w:r w:rsidRPr="003A5674">
              <w:rPr>
                <w:rStyle w:val="StyleBold"/>
                <w:rFonts w:cs="Arial"/>
                <w:b w:val="0"/>
                <w:bCs w:val="0"/>
                <w:szCs w:val="24"/>
              </w:rPr>
              <w:t>$30,500,000</w:t>
            </w:r>
          </w:p>
        </w:tc>
      </w:tr>
      <w:tr w:rsidR="00BF15A1" w:rsidRPr="00AC34BE" w14:paraId="7822DA3B" w14:textId="77777777" w:rsidTr="003A5674">
        <w:trPr>
          <w:cantSplit/>
          <w:trHeight w:val="1245"/>
        </w:trPr>
        <w:tc>
          <w:tcPr>
            <w:tcW w:w="3780" w:type="dxa"/>
          </w:tcPr>
          <w:p w14:paraId="2BF2FD6E" w14:textId="77777777" w:rsidR="00BF15A1" w:rsidRPr="003A5674" w:rsidRDefault="00BF15A1" w:rsidP="00AC34BE">
            <w:pPr>
              <w:tabs>
                <w:tab w:val="left" w:pos="1008"/>
              </w:tabs>
              <w:rPr>
                <w:rFonts w:cs="Arial"/>
                <w:b/>
                <w:szCs w:val="24"/>
              </w:rPr>
            </w:pPr>
            <w:r w:rsidRPr="003A5674">
              <w:rPr>
                <w:rFonts w:cs="Arial"/>
                <w:b/>
                <w:szCs w:val="24"/>
              </w:rPr>
              <w:t>Estimated Number of Awards:</w:t>
            </w:r>
          </w:p>
        </w:tc>
        <w:tc>
          <w:tcPr>
            <w:tcW w:w="5909" w:type="dxa"/>
          </w:tcPr>
          <w:p w14:paraId="23F138F5" w14:textId="005A962B" w:rsidR="005C467E" w:rsidRPr="00835F34" w:rsidRDefault="4BB476C2" w:rsidP="003A5674">
            <w:pPr>
              <w:tabs>
                <w:tab w:val="left" w:pos="1008"/>
              </w:tabs>
              <w:rPr>
                <w:rFonts w:cs="Arial"/>
                <w:szCs w:val="24"/>
              </w:rPr>
            </w:pPr>
            <w:r w:rsidRPr="003A5674">
              <w:rPr>
                <w:rStyle w:val="StyleBold"/>
                <w:rFonts w:cs="Arial"/>
                <w:b w:val="0"/>
                <w:bCs w:val="0"/>
                <w:szCs w:val="24"/>
              </w:rPr>
              <w:t>Up to 61</w:t>
            </w:r>
            <w:r w:rsidR="00CE1775">
              <w:rPr>
                <w:rStyle w:val="StyleBold"/>
                <w:rFonts w:cs="Arial"/>
                <w:b w:val="0"/>
                <w:bCs w:val="0"/>
                <w:szCs w:val="24"/>
              </w:rPr>
              <w:t xml:space="preserve"> </w:t>
            </w:r>
            <w:r w:rsidR="00CE1775">
              <w:rPr>
                <w:rStyle w:val="StyleBold"/>
                <w:rFonts w:cs="Arial"/>
                <w:szCs w:val="24"/>
              </w:rPr>
              <w:t>(</w:t>
            </w:r>
            <w:r w:rsidR="001A75E9" w:rsidRPr="00835F34">
              <w:rPr>
                <w:rFonts w:cs="Arial"/>
                <w:szCs w:val="24"/>
              </w:rPr>
              <w:t xml:space="preserve">At least </w:t>
            </w:r>
            <w:r w:rsidR="001A75E9">
              <w:rPr>
                <w:rFonts w:cs="Arial"/>
              </w:rPr>
              <w:t>five</w:t>
            </w:r>
            <w:r w:rsidR="001A75E9" w:rsidRPr="00835F34">
              <w:rPr>
                <w:rFonts w:cs="Arial"/>
                <w:szCs w:val="24"/>
              </w:rPr>
              <w:t xml:space="preserve"> </w:t>
            </w:r>
            <w:r w:rsidR="001A75E9">
              <w:rPr>
                <w:rFonts w:cs="Arial"/>
              </w:rPr>
              <w:t>awards will be made to AI/AN tribes or tribal organizations pending sufficient application volume and the strengths and weaknesses of the application as identified by peer reviewers.)</w:t>
            </w:r>
          </w:p>
        </w:tc>
      </w:tr>
      <w:tr w:rsidR="00BF15A1" w:rsidRPr="00AC34BE" w14:paraId="7BAE5039" w14:textId="77777777" w:rsidTr="003A5674">
        <w:trPr>
          <w:cantSplit/>
        </w:trPr>
        <w:tc>
          <w:tcPr>
            <w:tcW w:w="3780" w:type="dxa"/>
          </w:tcPr>
          <w:p w14:paraId="6C1AF15B" w14:textId="77777777" w:rsidR="00BF15A1" w:rsidRPr="003A5674" w:rsidRDefault="00BF15A1" w:rsidP="00AC34BE">
            <w:pPr>
              <w:tabs>
                <w:tab w:val="left" w:pos="1008"/>
              </w:tabs>
              <w:rPr>
                <w:rFonts w:cs="Arial"/>
                <w:b/>
                <w:szCs w:val="24"/>
              </w:rPr>
            </w:pPr>
            <w:r w:rsidRPr="003A5674">
              <w:rPr>
                <w:rFonts w:cs="Arial"/>
                <w:b/>
                <w:szCs w:val="24"/>
              </w:rPr>
              <w:t>Estimated Award Amount:</w:t>
            </w:r>
          </w:p>
        </w:tc>
        <w:tc>
          <w:tcPr>
            <w:tcW w:w="5909" w:type="dxa"/>
          </w:tcPr>
          <w:p w14:paraId="60AA2DDD" w14:textId="704BE0C2" w:rsidR="00BF15A1" w:rsidRPr="003A5674" w:rsidRDefault="1367B747" w:rsidP="3B13CC28">
            <w:pPr>
              <w:tabs>
                <w:tab w:val="left" w:pos="1008"/>
              </w:tabs>
              <w:rPr>
                <w:rFonts w:cs="Arial"/>
                <w:b/>
                <w:bCs/>
                <w:szCs w:val="24"/>
              </w:rPr>
            </w:pPr>
            <w:r w:rsidRPr="003A5674">
              <w:rPr>
                <w:rFonts w:cs="Arial"/>
                <w:szCs w:val="24"/>
              </w:rPr>
              <w:t xml:space="preserve">Up to </w:t>
            </w:r>
            <w:r w:rsidR="77A79C7C" w:rsidRPr="003A5674">
              <w:rPr>
                <w:rStyle w:val="StyleBold"/>
                <w:rFonts w:cs="Arial"/>
                <w:b w:val="0"/>
                <w:bCs w:val="0"/>
                <w:szCs w:val="24"/>
              </w:rPr>
              <w:t>$500,000</w:t>
            </w:r>
            <w:r w:rsidRPr="003A5674">
              <w:rPr>
                <w:rFonts w:cs="Arial"/>
                <w:b/>
                <w:szCs w:val="24"/>
              </w:rPr>
              <w:t xml:space="preserve"> </w:t>
            </w:r>
            <w:r w:rsidRPr="003A5674">
              <w:rPr>
                <w:rFonts w:cs="Arial"/>
                <w:szCs w:val="24"/>
              </w:rPr>
              <w:t>per year</w:t>
            </w:r>
            <w:r w:rsidR="00875C13" w:rsidRPr="003A5674">
              <w:rPr>
                <w:rFonts w:cs="Arial"/>
                <w:szCs w:val="24"/>
              </w:rPr>
              <w:t xml:space="preserve"> per award</w:t>
            </w:r>
          </w:p>
        </w:tc>
      </w:tr>
      <w:tr w:rsidR="00BF15A1" w:rsidRPr="00AC34BE" w14:paraId="7D4B252C" w14:textId="77777777" w:rsidTr="003A5674">
        <w:trPr>
          <w:cantSplit/>
        </w:trPr>
        <w:tc>
          <w:tcPr>
            <w:tcW w:w="3780" w:type="dxa"/>
          </w:tcPr>
          <w:p w14:paraId="69488BD9" w14:textId="77777777" w:rsidR="00BF15A1" w:rsidRPr="003A5674" w:rsidRDefault="00BF15A1" w:rsidP="00AC34BE">
            <w:pPr>
              <w:tabs>
                <w:tab w:val="left" w:pos="1008"/>
              </w:tabs>
              <w:rPr>
                <w:rFonts w:cs="Arial"/>
                <w:b/>
                <w:szCs w:val="24"/>
              </w:rPr>
            </w:pPr>
            <w:r w:rsidRPr="003A5674">
              <w:rPr>
                <w:rFonts w:cs="Arial"/>
                <w:b/>
                <w:szCs w:val="24"/>
              </w:rPr>
              <w:t>Cost Sharing/Match Required</w:t>
            </w:r>
            <w:r w:rsidR="00230B77" w:rsidRPr="003A5674">
              <w:rPr>
                <w:rFonts w:cs="Arial"/>
                <w:b/>
                <w:szCs w:val="24"/>
              </w:rPr>
              <w:t>:</w:t>
            </w:r>
          </w:p>
        </w:tc>
        <w:tc>
          <w:tcPr>
            <w:tcW w:w="5909" w:type="dxa"/>
          </w:tcPr>
          <w:p w14:paraId="25C7CE89" w14:textId="6D7C4897" w:rsidR="00BF15A1" w:rsidRPr="003A5674" w:rsidRDefault="00A11693" w:rsidP="3B13CC28">
            <w:pPr>
              <w:tabs>
                <w:tab w:val="left" w:pos="1008"/>
              </w:tabs>
              <w:rPr>
                <w:rFonts w:cs="Arial"/>
                <w:szCs w:val="24"/>
              </w:rPr>
            </w:pPr>
            <w:r w:rsidRPr="003A5674">
              <w:rPr>
                <w:rFonts w:cs="Arial"/>
                <w:szCs w:val="24"/>
              </w:rPr>
              <w:t>No</w:t>
            </w:r>
          </w:p>
        </w:tc>
      </w:tr>
      <w:tr w:rsidR="00230B77" w:rsidRPr="00AC34BE" w14:paraId="06561FC5" w14:textId="77777777" w:rsidTr="003A5674">
        <w:trPr>
          <w:cantSplit/>
        </w:trPr>
        <w:tc>
          <w:tcPr>
            <w:tcW w:w="3780" w:type="dxa"/>
          </w:tcPr>
          <w:p w14:paraId="46DE0D28" w14:textId="77777777" w:rsidR="00230B77" w:rsidRPr="003A5674" w:rsidRDefault="00230B77" w:rsidP="00AC34BE">
            <w:pPr>
              <w:tabs>
                <w:tab w:val="left" w:pos="1008"/>
              </w:tabs>
              <w:rPr>
                <w:rFonts w:cs="Arial"/>
                <w:b/>
                <w:szCs w:val="24"/>
              </w:rPr>
            </w:pPr>
            <w:r w:rsidRPr="003A5674">
              <w:rPr>
                <w:rFonts w:cs="Arial"/>
                <w:b/>
                <w:szCs w:val="24"/>
              </w:rPr>
              <w:t>Anticipated Project Start Date:</w:t>
            </w:r>
          </w:p>
        </w:tc>
        <w:tc>
          <w:tcPr>
            <w:tcW w:w="5909" w:type="dxa"/>
          </w:tcPr>
          <w:p w14:paraId="4FABA141" w14:textId="419B0586" w:rsidR="00230B77" w:rsidRPr="003A5674" w:rsidRDefault="0194B409" w:rsidP="00AC34BE">
            <w:pPr>
              <w:tabs>
                <w:tab w:val="left" w:pos="1008"/>
              </w:tabs>
              <w:rPr>
                <w:rFonts w:cs="Arial"/>
                <w:szCs w:val="24"/>
              </w:rPr>
            </w:pPr>
            <w:r w:rsidRPr="003A5674">
              <w:rPr>
                <w:rFonts w:cs="Arial"/>
                <w:szCs w:val="24"/>
              </w:rPr>
              <w:t>9/30/2022</w:t>
            </w:r>
          </w:p>
        </w:tc>
      </w:tr>
      <w:tr w:rsidR="00F67E02" w:rsidRPr="00AC34BE" w14:paraId="7375907B" w14:textId="77777777" w:rsidTr="003A5674">
        <w:trPr>
          <w:cantSplit/>
        </w:trPr>
        <w:tc>
          <w:tcPr>
            <w:tcW w:w="3780" w:type="dxa"/>
          </w:tcPr>
          <w:p w14:paraId="310D8449" w14:textId="2EEEAEB3" w:rsidR="00F67E02" w:rsidRPr="003A5674" w:rsidRDefault="00F67E02" w:rsidP="00AC34BE">
            <w:pPr>
              <w:tabs>
                <w:tab w:val="left" w:pos="1008"/>
              </w:tabs>
              <w:rPr>
                <w:rFonts w:cs="Arial"/>
                <w:b/>
                <w:szCs w:val="24"/>
              </w:rPr>
            </w:pPr>
            <w:r w:rsidRPr="003A5674">
              <w:rPr>
                <w:rFonts w:cs="Arial"/>
                <w:b/>
                <w:szCs w:val="24"/>
              </w:rPr>
              <w:t>Anticipated Award Date</w:t>
            </w:r>
            <w:r w:rsidR="00CE1775">
              <w:rPr>
                <w:rFonts w:cs="Arial"/>
                <w:b/>
                <w:szCs w:val="24"/>
              </w:rPr>
              <w:t>:</w:t>
            </w:r>
          </w:p>
        </w:tc>
        <w:tc>
          <w:tcPr>
            <w:tcW w:w="5909" w:type="dxa"/>
          </w:tcPr>
          <w:p w14:paraId="6E98B571" w14:textId="0750BA5D" w:rsidR="00F67E02" w:rsidRPr="003A5674" w:rsidRDefault="00BD49DA" w:rsidP="00AC34BE">
            <w:pPr>
              <w:tabs>
                <w:tab w:val="left" w:pos="1008"/>
              </w:tabs>
              <w:rPr>
                <w:rFonts w:cs="Arial"/>
                <w:szCs w:val="24"/>
              </w:rPr>
            </w:pPr>
            <w:r w:rsidRPr="003A5674">
              <w:rPr>
                <w:rFonts w:cs="Arial"/>
                <w:szCs w:val="24"/>
              </w:rPr>
              <w:t>8</w:t>
            </w:r>
            <w:r w:rsidRPr="00835F34">
              <w:rPr>
                <w:szCs w:val="24"/>
              </w:rPr>
              <w:t>/31/2022</w:t>
            </w:r>
          </w:p>
        </w:tc>
      </w:tr>
      <w:tr w:rsidR="00BF15A1" w:rsidRPr="00AC34BE" w14:paraId="52A3E8A9" w14:textId="77777777" w:rsidTr="003A5674">
        <w:trPr>
          <w:cantSplit/>
        </w:trPr>
        <w:tc>
          <w:tcPr>
            <w:tcW w:w="3780" w:type="dxa"/>
          </w:tcPr>
          <w:p w14:paraId="0034B633" w14:textId="77777777" w:rsidR="00BF15A1" w:rsidRPr="003A5674" w:rsidRDefault="00BF15A1" w:rsidP="00AC34BE">
            <w:pPr>
              <w:tabs>
                <w:tab w:val="left" w:pos="1008"/>
              </w:tabs>
              <w:rPr>
                <w:rFonts w:cs="Arial"/>
                <w:b/>
                <w:szCs w:val="24"/>
              </w:rPr>
            </w:pPr>
            <w:r w:rsidRPr="003A5674">
              <w:rPr>
                <w:rFonts w:cs="Arial"/>
                <w:b/>
                <w:szCs w:val="24"/>
              </w:rPr>
              <w:t>Length of Project Period:</w:t>
            </w:r>
          </w:p>
        </w:tc>
        <w:tc>
          <w:tcPr>
            <w:tcW w:w="5909" w:type="dxa"/>
          </w:tcPr>
          <w:p w14:paraId="013E6B38" w14:textId="7B167AA4" w:rsidR="00BF15A1" w:rsidRPr="00A821EC" w:rsidRDefault="1367B747" w:rsidP="3B13CC28">
            <w:pPr>
              <w:tabs>
                <w:tab w:val="left" w:pos="1008"/>
              </w:tabs>
              <w:rPr>
                <w:rFonts w:cs="Arial"/>
                <w:b/>
                <w:bCs/>
                <w:sz w:val="22"/>
                <w:szCs w:val="22"/>
              </w:rPr>
            </w:pPr>
            <w:r w:rsidRPr="00CD4352">
              <w:rPr>
                <w:rFonts w:cs="Arial"/>
                <w:szCs w:val="24"/>
              </w:rPr>
              <w:t xml:space="preserve">Up to </w:t>
            </w:r>
            <w:r w:rsidR="00A11693" w:rsidRPr="00CD4352">
              <w:rPr>
                <w:rFonts w:cs="Arial"/>
                <w:szCs w:val="24"/>
              </w:rPr>
              <w:t>5 years</w:t>
            </w:r>
            <w:r w:rsidRPr="00CD4352">
              <w:rPr>
                <w:rFonts w:cs="Arial"/>
                <w:szCs w:val="24"/>
              </w:rPr>
              <w:t xml:space="preserve"> </w:t>
            </w:r>
          </w:p>
        </w:tc>
      </w:tr>
      <w:tr w:rsidR="00BF15A1" w:rsidRPr="00AC34BE" w14:paraId="77F23CE4" w14:textId="77777777" w:rsidTr="003A5674">
        <w:trPr>
          <w:cantSplit/>
        </w:trPr>
        <w:tc>
          <w:tcPr>
            <w:tcW w:w="3780" w:type="dxa"/>
          </w:tcPr>
          <w:p w14:paraId="75216EC6" w14:textId="77777777" w:rsidR="00BF15A1" w:rsidRPr="003A5674" w:rsidRDefault="00BF15A1" w:rsidP="00AC34BE">
            <w:pPr>
              <w:tabs>
                <w:tab w:val="left" w:pos="1008"/>
              </w:tabs>
              <w:rPr>
                <w:rFonts w:cs="Arial"/>
                <w:b/>
                <w:szCs w:val="24"/>
              </w:rPr>
            </w:pPr>
            <w:r w:rsidRPr="003A5674">
              <w:rPr>
                <w:rFonts w:cs="Arial"/>
                <w:b/>
                <w:szCs w:val="24"/>
              </w:rPr>
              <w:t>Eligible Applicants:</w:t>
            </w:r>
          </w:p>
        </w:tc>
        <w:tc>
          <w:tcPr>
            <w:tcW w:w="5909" w:type="dxa"/>
          </w:tcPr>
          <w:p w14:paraId="5447EC55" w14:textId="5C43B207" w:rsidR="00D24A10" w:rsidRDefault="5B21F1A2" w:rsidP="4DB19E56">
            <w:pPr>
              <w:tabs>
                <w:tab w:val="left" w:pos="1008"/>
              </w:tabs>
              <w:rPr>
                <w:rFonts w:cs="Arial"/>
              </w:rPr>
            </w:pPr>
            <w:r w:rsidRPr="20409F6C">
              <w:rPr>
                <w:rFonts w:cs="Arial"/>
              </w:rPr>
              <w:t xml:space="preserve">Eligible applicants are domestic public and private non-profit entities including </w:t>
            </w:r>
            <w:r w:rsidR="003C15A4">
              <w:rPr>
                <w:rFonts w:cs="Arial"/>
              </w:rPr>
              <w:t>f</w:t>
            </w:r>
            <w:r w:rsidRPr="20409F6C">
              <w:rPr>
                <w:rFonts w:cs="Arial"/>
              </w:rPr>
              <w:t xml:space="preserve">ederally </w:t>
            </w:r>
            <w:r w:rsidR="003C15A4">
              <w:rPr>
                <w:rFonts w:cs="Arial"/>
              </w:rPr>
              <w:t>r</w:t>
            </w:r>
            <w:r w:rsidRPr="20409F6C">
              <w:rPr>
                <w:rFonts w:cs="Arial"/>
              </w:rPr>
              <w:t xml:space="preserve">ecognized Tribes and Tribal Organizations. </w:t>
            </w:r>
          </w:p>
          <w:p w14:paraId="05CF2CB1" w14:textId="57B9C266" w:rsidR="00BF15A1" w:rsidRPr="003A5674" w:rsidRDefault="1367B747" w:rsidP="3B13CC28">
            <w:pPr>
              <w:tabs>
                <w:tab w:val="left" w:pos="1008"/>
              </w:tabs>
              <w:rPr>
                <w:rFonts w:cs="Arial"/>
                <w:b/>
                <w:bCs/>
                <w:szCs w:val="24"/>
              </w:rPr>
            </w:pPr>
            <w:r w:rsidRPr="003A5674">
              <w:rPr>
                <w:rFonts w:cs="Arial"/>
                <w:szCs w:val="24"/>
              </w:rPr>
              <w:t xml:space="preserve">See </w:t>
            </w:r>
            <w:hyperlink w:anchor="_III._ELIGIBILITY_INFORMATION">
              <w:r w:rsidRPr="003A5674">
                <w:rPr>
                  <w:rStyle w:val="Hyperlink"/>
                  <w:rFonts w:cs="Arial"/>
                  <w:szCs w:val="24"/>
                </w:rPr>
                <w:t>Section III-1</w:t>
              </w:r>
            </w:hyperlink>
            <w:r w:rsidRPr="003A5674">
              <w:rPr>
                <w:rFonts w:cs="Arial"/>
                <w:szCs w:val="24"/>
              </w:rPr>
              <w:t xml:space="preserve"> for complete eligibility information.]</w:t>
            </w:r>
          </w:p>
        </w:tc>
      </w:tr>
      <w:tr w:rsidR="00875C13" w:rsidRPr="00AC34BE" w14:paraId="6F631C9B" w14:textId="77777777" w:rsidTr="003A5674">
        <w:trPr>
          <w:cantSplit/>
          <w:trHeight w:val="890"/>
        </w:trPr>
        <w:tc>
          <w:tcPr>
            <w:tcW w:w="3780" w:type="dxa"/>
          </w:tcPr>
          <w:p w14:paraId="0B34E48D" w14:textId="21219309" w:rsidR="00875C13" w:rsidRPr="003A5674" w:rsidRDefault="00875C13" w:rsidP="00AC34BE">
            <w:pPr>
              <w:tabs>
                <w:tab w:val="left" w:pos="1008"/>
              </w:tabs>
              <w:rPr>
                <w:rFonts w:cs="Arial"/>
                <w:b/>
                <w:szCs w:val="24"/>
              </w:rPr>
            </w:pPr>
            <w:r w:rsidRPr="003A5674">
              <w:rPr>
                <w:rFonts w:cs="Arial"/>
                <w:b/>
                <w:szCs w:val="24"/>
              </w:rPr>
              <w:lastRenderedPageBreak/>
              <w:t>Authorizing Statute</w:t>
            </w:r>
            <w:r w:rsidR="003C15A4" w:rsidRPr="003A5674">
              <w:rPr>
                <w:rFonts w:cs="Arial"/>
                <w:b/>
                <w:szCs w:val="24"/>
              </w:rPr>
              <w:t>:</w:t>
            </w:r>
          </w:p>
        </w:tc>
        <w:tc>
          <w:tcPr>
            <w:tcW w:w="5909" w:type="dxa"/>
          </w:tcPr>
          <w:p w14:paraId="07309F7C" w14:textId="30FA8A6B" w:rsidR="00875C13" w:rsidRPr="00AE1088" w:rsidRDefault="5B21F1A2" w:rsidP="00036175">
            <w:pPr>
              <w:rPr>
                <w:rStyle w:val="StyleBold"/>
                <w:rFonts w:cs="Arial"/>
                <w:sz w:val="22"/>
                <w:szCs w:val="22"/>
              </w:rPr>
            </w:pPr>
            <w:r w:rsidRPr="20409F6C">
              <w:rPr>
                <w:rFonts w:cs="Arial"/>
              </w:rPr>
              <w:t>MAI – High Risk Populations grants are authorized under Section 509 of the Public Health Service Act, as amended.</w:t>
            </w:r>
            <w:bookmarkStart w:id="7" w:name="_Hlk81574464"/>
            <w:bookmarkEnd w:id="7"/>
          </w:p>
        </w:tc>
      </w:tr>
    </w:tbl>
    <w:p w14:paraId="434EFCCF" w14:textId="428C093A" w:rsidR="009D2F7A" w:rsidRPr="00AC34BE" w:rsidRDefault="00F559C4" w:rsidP="00DC0A5E">
      <w:pPr>
        <w:spacing w:before="240"/>
        <w:rPr>
          <w:rStyle w:val="StyleBold"/>
          <w:rFonts w:cs="Arial"/>
        </w:rPr>
      </w:pPr>
      <w:bookmarkStart w:id="8" w:name="_Toc454207958"/>
      <w:bookmarkEnd w:id="5"/>
      <w:bookmarkEnd w:id="6"/>
      <w:r w:rsidRPr="00AC34BE">
        <w:rPr>
          <w:rStyle w:val="StyleBold"/>
          <w:rFonts w:cs="Arial"/>
        </w:rPr>
        <w:t>Be sure to check the SAMHSA website periodically for any updates on this program.</w:t>
      </w:r>
      <w:bookmarkEnd w:id="8"/>
    </w:p>
    <w:p w14:paraId="4845639F" w14:textId="232A046F" w:rsidR="009D2F7A" w:rsidRDefault="00C16633" w:rsidP="00AC34BE">
      <w:pPr>
        <w:rPr>
          <w:b/>
          <w:bCs/>
        </w:rPr>
      </w:pPr>
      <w:r w:rsidRPr="00AC34BE">
        <w:rPr>
          <w:rFonts w:cs="Arial"/>
          <w:b/>
          <w:noProof/>
          <w:color w:val="FF0000"/>
          <w:sz w:val="28"/>
          <w:szCs w:val="28"/>
          <w:shd w:val="clear" w:color="auto" w:fill="E6E6E6"/>
        </w:rPr>
        <mc:AlternateContent>
          <mc:Choice Requires="wps">
            <w:drawing>
              <wp:inline distT="0" distB="0" distL="0" distR="0" wp14:anchorId="1DF8DD95" wp14:editId="3CBE3FBD">
                <wp:extent cx="6048375" cy="3843867"/>
                <wp:effectExtent l="0" t="0" r="28575" b="2349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7D7FE1E1" w14:textId="77777777" w:rsidR="00CE0154" w:rsidRDefault="00CE0154" w:rsidP="00C16633">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E096CA0" w14:textId="77777777" w:rsidR="00CE0154" w:rsidRPr="00E0663B" w:rsidRDefault="00CE0154" w:rsidP="00C16633">
                            <w:pPr>
                              <w:rPr>
                                <w:b/>
                                <w:bCs/>
                              </w:rPr>
                            </w:pPr>
                            <w:r>
                              <w:rPr>
                                <w:b/>
                                <w:bCs/>
                              </w:rPr>
                              <w:t>WARNING: BY THE DEADLINE FOR THIS NOFO YOU MUST HAVE SUCCESSFULLY COMPLETED THE FOLLOWING TO SUBMIT AN APPLICATION:</w:t>
                            </w:r>
                          </w:p>
                          <w:p w14:paraId="3A990194" w14:textId="77777777" w:rsidR="00CE0154" w:rsidRPr="00E0663B" w:rsidRDefault="00CE0154" w:rsidP="00C16633">
                            <w:pPr>
                              <w:numPr>
                                <w:ilvl w:val="0"/>
                                <w:numId w:val="7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1ADE613C" w14:textId="77777777" w:rsidR="00CE0154" w:rsidRPr="00E0663B" w:rsidRDefault="00CE0154" w:rsidP="00C16633">
                            <w:pPr>
                              <w:numPr>
                                <w:ilvl w:val="0"/>
                                <w:numId w:val="7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604505CC" w14:textId="77777777" w:rsidR="00CE0154" w:rsidRPr="0031549F" w:rsidRDefault="00CE0154" w:rsidP="00C16633">
                            <w:pPr>
                              <w:rPr>
                                <w:b/>
                                <w:bCs/>
                                <w:u w:val="single"/>
                              </w:rPr>
                            </w:pPr>
                            <w:r w:rsidRPr="0031549F">
                              <w:rPr>
                                <w:b/>
                                <w:bCs/>
                                <w:u w:val="single"/>
                              </w:rPr>
                              <w:t>No exceptions will be made. </w:t>
                            </w:r>
                          </w:p>
                          <w:p w14:paraId="52FC5C7E" w14:textId="6CCFE419" w:rsidR="00CE0154" w:rsidRDefault="00CE0154" w:rsidP="00C16633">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36753181" w14:textId="6784AE6C" w:rsidR="00CE0154" w:rsidRDefault="00CE0154" w:rsidP="00C16633">
                            <w:r w:rsidRPr="00ED334A">
                              <w:rPr>
                                <w:b/>
                                <w:bCs/>
                                <w:szCs w:val="24"/>
                              </w:rPr>
                              <w:t>DO NOT WAIT UNTIL THE LAST MINUTE TO SUBMIT THE APPLICATION.</w:t>
                            </w:r>
                            <w:r w:rsidR="00D5562E">
                              <w:rPr>
                                <w:b/>
                                <w:bCs/>
                                <w:szCs w:val="24"/>
                              </w:rPr>
                              <w:t xml:space="preserve"> </w:t>
                            </w:r>
                            <w:r w:rsidRPr="00ED334A">
                              <w:rPr>
                                <w:b/>
                                <w:bCs/>
                                <w:szCs w:val="24"/>
                              </w:rPr>
                              <w:t xml:space="preserve">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8F8F2A3" w14:textId="77777777" w:rsidR="00CE0154" w:rsidRPr="00E753F1" w:rsidRDefault="00CE0154" w:rsidP="00C16633"/>
                          <w:p w14:paraId="118129B7" w14:textId="77777777" w:rsidR="00CE0154" w:rsidRPr="00E753F1" w:rsidRDefault="00CE0154" w:rsidP="00C16633"/>
                        </w:txbxContent>
                      </wps:txbx>
                      <wps:bodyPr rot="0" vert="horz" wrap="square" lIns="91440" tIns="45720" rIns="91440" bIns="45720" anchor="t" anchorCtr="0" upright="1">
                        <a:noAutofit/>
                      </wps:bodyPr>
                    </wps:wsp>
                  </a:graphicData>
                </a:graphic>
              </wp:inline>
            </w:drawing>
          </mc:Choice>
          <mc:Fallback>
            <w:pict>
              <v:shapetype w14:anchorId="1DF8DD95" id="_x0000_t202" coordsize="21600,21600" o:spt="202" path="m,l,21600r21600,l21600,xe">
                <v:stroke joinstyle="miter"/>
                <v:path gradientshapeok="t" o:connecttype="rect"/>
              </v:shapetype>
              <v:shape id="Text Box 4" o:spid="_x0000_s1026" type="#_x0000_t202" style="width:476.25pt;height:30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">
                <v:textbox>
                  <w:txbxContent>
                    <w:p w14:paraId="7D7FE1E1" w14:textId="77777777" w:rsidR="00CE0154" w:rsidRDefault="00CE0154" w:rsidP="00C16633">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E096CA0" w14:textId="77777777" w:rsidR="00CE0154" w:rsidRPr="00E0663B" w:rsidRDefault="00CE0154" w:rsidP="00C16633">
                      <w:pPr>
                        <w:rPr>
                          <w:b/>
                          <w:bCs/>
                        </w:rPr>
                      </w:pPr>
                      <w:r>
                        <w:rPr>
                          <w:b/>
                          <w:bCs/>
                        </w:rPr>
                        <w:t>WARNING: BY THE DEADLINE FOR THIS NOFO YOU MUST HAVE SUCCESSFULLY COMPLETED THE FOLLOWING TO SUBMIT AN APPLICATION:</w:t>
                      </w:r>
                    </w:p>
                    <w:p w14:paraId="3A990194" w14:textId="77777777" w:rsidR="00CE0154" w:rsidRPr="00E0663B" w:rsidRDefault="00CE0154" w:rsidP="00C16633">
                      <w:pPr>
                        <w:numPr>
                          <w:ilvl w:val="0"/>
                          <w:numId w:val="7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1ADE613C" w14:textId="77777777" w:rsidR="00CE0154" w:rsidRPr="00E0663B" w:rsidRDefault="00CE0154" w:rsidP="00C16633">
                      <w:pPr>
                        <w:numPr>
                          <w:ilvl w:val="0"/>
                          <w:numId w:val="75"/>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604505CC" w14:textId="77777777" w:rsidR="00CE0154" w:rsidRPr="0031549F" w:rsidRDefault="00CE0154" w:rsidP="00C16633">
                      <w:pPr>
                        <w:rPr>
                          <w:b/>
                          <w:bCs/>
                          <w:u w:val="single"/>
                        </w:rPr>
                      </w:pPr>
                      <w:r w:rsidRPr="0031549F">
                        <w:rPr>
                          <w:b/>
                          <w:bCs/>
                          <w:u w:val="single"/>
                        </w:rPr>
                        <w:t>No exceptions will be made. </w:t>
                      </w:r>
                    </w:p>
                    <w:p w14:paraId="52FC5C7E" w14:textId="6CCFE419" w:rsidR="00CE0154" w:rsidRDefault="00CE0154" w:rsidP="00C16633">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36753181" w14:textId="6784AE6C" w:rsidR="00CE0154" w:rsidRDefault="00CE0154" w:rsidP="00C16633">
                      <w:r w:rsidRPr="00ED334A">
                        <w:rPr>
                          <w:b/>
                          <w:bCs/>
                          <w:szCs w:val="24"/>
                        </w:rPr>
                        <w:t>DO NOT WAIT UNTIL THE LAST MINUTE TO SUBMIT THE APPLICATION.</w:t>
                      </w:r>
                      <w:r w:rsidR="00D5562E">
                        <w:rPr>
                          <w:b/>
                          <w:bCs/>
                          <w:szCs w:val="24"/>
                        </w:rPr>
                        <w:t xml:space="preserve"> </w:t>
                      </w:r>
                      <w:r w:rsidRPr="00ED334A">
                        <w:rPr>
                          <w:b/>
                          <w:bCs/>
                          <w:szCs w:val="24"/>
                        </w:rPr>
                        <w:t xml:space="preserve">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8F8F2A3" w14:textId="77777777" w:rsidR="00CE0154" w:rsidRPr="00E753F1" w:rsidRDefault="00CE0154" w:rsidP="00C16633"/>
                    <w:p w14:paraId="118129B7" w14:textId="77777777" w:rsidR="00CE0154" w:rsidRPr="00E753F1" w:rsidRDefault="00CE0154" w:rsidP="00C16633"/>
                  </w:txbxContent>
                </v:textbox>
                <w10:anchorlock/>
              </v:shape>
            </w:pict>
          </mc:Fallback>
        </mc:AlternateContent>
      </w:r>
    </w:p>
    <w:p w14:paraId="6830F183" w14:textId="1C8B1C57" w:rsidR="0001794E" w:rsidRPr="00AC34BE" w:rsidRDefault="00602069" w:rsidP="00AC34BE">
      <w:pPr>
        <w:pStyle w:val="Heading1"/>
        <w:tabs>
          <w:tab w:val="left" w:pos="1008"/>
        </w:tabs>
      </w:pPr>
      <w:bookmarkStart w:id="9" w:name="_Toc485307377"/>
      <w:bookmarkStart w:id="10" w:name="_Toc81577270"/>
      <w:bookmarkStart w:id="11" w:name="_Toc174539132"/>
      <w:r w:rsidRPr="00AC34BE">
        <w:t>I</w:t>
      </w:r>
      <w:r w:rsidR="00075B3B" w:rsidRPr="00AC34BE">
        <w:t>.</w:t>
      </w:r>
      <w:r w:rsidR="00075B3B" w:rsidRPr="00AC34BE">
        <w:tab/>
      </w:r>
      <w:r w:rsidR="009128E4" w:rsidRPr="00AC34BE">
        <w:t>PROGRAM</w:t>
      </w:r>
      <w:r w:rsidR="0001794E" w:rsidRPr="00AC34BE">
        <w:t xml:space="preserve"> DESCRIPTION</w:t>
      </w:r>
      <w:bookmarkEnd w:id="9"/>
      <w:bookmarkEnd w:id="10"/>
      <w:bookmarkEnd w:id="11"/>
    </w:p>
    <w:p w14:paraId="38AE2E58" w14:textId="3AAE7C53" w:rsidR="0001794E" w:rsidRPr="00AC34BE" w:rsidRDefault="00A945B3" w:rsidP="003A5674">
      <w:pPr>
        <w:pStyle w:val="Heading2"/>
        <w:numPr>
          <w:ilvl w:val="0"/>
          <w:numId w:val="165"/>
        </w:numPr>
        <w:tabs>
          <w:tab w:val="clear" w:pos="720"/>
          <w:tab w:val="left" w:pos="360"/>
        </w:tabs>
        <w:ind w:hanging="720"/>
      </w:pPr>
      <w:bookmarkStart w:id="12" w:name="_1._PURPOSE"/>
      <w:bookmarkStart w:id="13" w:name="_Toc174539133"/>
      <w:bookmarkEnd w:id="12"/>
      <w:r>
        <w:t>PURPOSE</w:t>
      </w:r>
      <w:bookmarkEnd w:id="13"/>
    </w:p>
    <w:p w14:paraId="78844D82" w14:textId="77777777" w:rsidR="00013A9B" w:rsidRDefault="0033790E" w:rsidP="40017806">
      <w:pPr>
        <w:rPr>
          <w:rFonts w:cs="Arial"/>
        </w:rPr>
      </w:pPr>
      <w:r w:rsidRPr="32CD6C78">
        <w:rPr>
          <w:rFonts w:cs="Arial"/>
        </w:rPr>
        <w:t>The Substance Abuse and Mental Health Services Administration (SAMHSA), Center for Substance Abuse Treatment (CSAT)</w:t>
      </w:r>
      <w:r w:rsidRPr="32CD6C78">
        <w:rPr>
          <w:rStyle w:val="StyleBold"/>
          <w:rFonts w:cs="Arial"/>
        </w:rPr>
        <w:t>,</w:t>
      </w:r>
      <w:r w:rsidRPr="32CD6C78">
        <w:rPr>
          <w:rFonts w:cs="Arial"/>
          <w:b/>
          <w:bCs/>
        </w:rPr>
        <w:t xml:space="preserve"> </w:t>
      </w:r>
      <w:r w:rsidRPr="32CD6C78">
        <w:rPr>
          <w:rFonts w:cs="Arial"/>
        </w:rPr>
        <w:t xml:space="preserve">is accepting applications for fiscal year (FY) 2022 </w:t>
      </w:r>
      <w:r>
        <w:t xml:space="preserve">Minority AIDS Initiative - </w:t>
      </w:r>
      <w:r w:rsidRPr="32CD6C78">
        <w:rPr>
          <w:rFonts w:cs="Arial"/>
        </w:rPr>
        <w:t xml:space="preserve">Substance Use Disorder Treatment for Racial/Ethnic Minority Populations at High-Risk for HIV/AIDS (Short Title: MAI </w:t>
      </w:r>
      <w:r w:rsidRPr="32CD6C78">
        <w:rPr>
          <w:rStyle w:val="StyleBold"/>
          <w:b w:val="0"/>
          <w:bCs w:val="0"/>
        </w:rPr>
        <w:t xml:space="preserve">– </w:t>
      </w:r>
      <w:r w:rsidRPr="32CD6C78">
        <w:rPr>
          <w:rFonts w:cs="Arial"/>
        </w:rPr>
        <w:t>High Risk Populations) grants.</w:t>
      </w:r>
      <w:bookmarkStart w:id="14" w:name="_Hlk95224547"/>
    </w:p>
    <w:p w14:paraId="0652784F" w14:textId="24DE2027" w:rsidR="00013A9B" w:rsidRDefault="00013A9B" w:rsidP="40017806">
      <w:pPr>
        <w:rPr>
          <w:rStyle w:val="StyleBold"/>
          <w:rFonts w:cs="Arial"/>
        </w:rPr>
      </w:pPr>
      <w:r>
        <w:rPr>
          <w:rStyle w:val="StyleBold"/>
          <w:rFonts w:cs="Arial"/>
        </w:rPr>
        <w:br w:type="page"/>
      </w:r>
    </w:p>
    <w:p w14:paraId="7C6F5CD5" w14:textId="62738F6F" w:rsidR="006B7933" w:rsidRDefault="0010273D" w:rsidP="40017806">
      <w:pPr>
        <w:rPr>
          <w:rFonts w:cs="Arial"/>
        </w:rPr>
      </w:pPr>
      <w:r w:rsidRPr="32CD6C78">
        <w:rPr>
          <w:rFonts w:cs="Arial"/>
        </w:rPr>
        <w:lastRenderedPageBreak/>
        <w:t xml:space="preserve">The purpose of this program is to increase engagement in care for racial and ethnic </w:t>
      </w:r>
      <w:r w:rsidR="00244519" w:rsidRPr="32CD6C78">
        <w:rPr>
          <w:rStyle w:val="StyleBold"/>
          <w:rFonts w:cs="Arial"/>
          <w:b w:val="0"/>
          <w:bCs w:val="0"/>
        </w:rPr>
        <w:t>un</w:t>
      </w:r>
      <w:r w:rsidR="03EDDED8" w:rsidRPr="32CD6C78">
        <w:rPr>
          <w:rStyle w:val="StyleBold"/>
          <w:rFonts w:cs="Arial"/>
          <w:b w:val="0"/>
          <w:bCs w:val="0"/>
        </w:rPr>
        <w:t>der</w:t>
      </w:r>
      <w:r w:rsidR="00244519" w:rsidRPr="32CD6C78">
        <w:rPr>
          <w:rStyle w:val="StyleBold"/>
          <w:rFonts w:cs="Arial"/>
          <w:b w:val="0"/>
          <w:bCs w:val="0"/>
        </w:rPr>
        <w:t>represented</w:t>
      </w:r>
      <w:r w:rsidRPr="32CD6C78">
        <w:rPr>
          <w:rFonts w:cs="Arial"/>
        </w:rPr>
        <w:t xml:space="preserve"> individuals with substance use disorders (SUD) and/or co-occurring substance use and mental disorders (COD) who are at risk </w:t>
      </w:r>
      <w:proofErr w:type="gramStart"/>
      <w:r w:rsidRPr="32CD6C78">
        <w:rPr>
          <w:rFonts w:cs="Arial"/>
        </w:rPr>
        <w:t>for</w:t>
      </w:r>
      <w:r w:rsidR="004E5D86" w:rsidRPr="32CD6C78">
        <w:rPr>
          <w:rFonts w:cs="Arial"/>
        </w:rPr>
        <w:t>,</w:t>
      </w:r>
      <w:r w:rsidRPr="32CD6C78">
        <w:rPr>
          <w:rFonts w:cs="Arial"/>
        </w:rPr>
        <w:t xml:space="preserve"> or</w:t>
      </w:r>
      <w:proofErr w:type="gramEnd"/>
      <w:r w:rsidRPr="32CD6C78">
        <w:rPr>
          <w:rFonts w:cs="Arial"/>
        </w:rPr>
        <w:t xml:space="preserve"> </w:t>
      </w:r>
      <w:r w:rsidR="004E5D86" w:rsidRPr="32CD6C78">
        <w:rPr>
          <w:rFonts w:cs="Arial"/>
        </w:rPr>
        <w:t xml:space="preserve">are </w:t>
      </w:r>
      <w:r w:rsidRPr="32CD6C78">
        <w:rPr>
          <w:rFonts w:cs="Arial"/>
        </w:rPr>
        <w:t>living with HIV/AIDS and receive HIV/AIDS services/treatment.</w:t>
      </w:r>
    </w:p>
    <w:bookmarkEnd w:id="14"/>
    <w:p w14:paraId="640A7304" w14:textId="1E5DB656" w:rsidR="00C328AA" w:rsidRDefault="4DF487EE" w:rsidP="3B13CC28">
      <w:pPr>
        <w:rPr>
          <w:rFonts w:ascii="Calibri" w:hAnsi="Calibri"/>
          <w:sz w:val="22"/>
          <w:szCs w:val="22"/>
        </w:rPr>
      </w:pPr>
      <w:r>
        <w:t>The development of this grant was informed by the key strategies and priority jurisdictions outlined in the Ending the HIV Epidemic in the U.S. (EHE) initiative, for which SAMHSA is a participating agency.</w:t>
      </w:r>
      <w:r w:rsidR="00C328AA">
        <w:rPr>
          <w:rStyle w:val="FootnoteReference"/>
        </w:rPr>
        <w:footnoteReference w:id="2"/>
      </w:r>
      <w:r>
        <w:t xml:space="preserve"> It also supports the goals, objectives, and strategies highlighted in the National HIV/AIDS Strategy for the United States (2022 - 2025).</w:t>
      </w:r>
      <w:r w:rsidR="00C328AA">
        <w:rPr>
          <w:rStyle w:val="FootnoteReference"/>
        </w:rPr>
        <w:footnoteReference w:id="3"/>
      </w:r>
    </w:p>
    <w:p w14:paraId="0850A42F" w14:textId="01230090" w:rsidR="00413C4F" w:rsidRDefault="483ED3E5" w:rsidP="20409F6C">
      <w:pPr>
        <w:rPr>
          <w:rFonts w:cs="Arial"/>
          <w:color w:val="000000" w:themeColor="text1"/>
          <w:vertAlign w:val="superscript"/>
        </w:rPr>
      </w:pPr>
      <w:r w:rsidRPr="3B13CC28">
        <w:rPr>
          <w:rFonts w:cs="Arial"/>
        </w:rPr>
        <w:t xml:space="preserve">According to the Centers for Disease Control and Prevention (CDC), the spread of HIV in the United States is mainly through anal or vaginal sex or by sharing drug-use equipment. However, although these risk factors are the same for everyone, due to a </w:t>
      </w:r>
      <w:r w:rsidRPr="3B13CC28">
        <w:rPr>
          <w:rFonts w:cs="Arial"/>
          <w:color w:val="000000"/>
        </w:rPr>
        <w:t>range of social, economic, and demographic factors—such as stigma, discrimination, income, education, and geographic region,</w:t>
      </w:r>
      <w:r w:rsidRPr="3B13CC28">
        <w:rPr>
          <w:rFonts w:cs="Arial"/>
        </w:rPr>
        <w:t xml:space="preserve"> some racial</w:t>
      </w:r>
      <w:r w:rsidR="00B17977">
        <w:rPr>
          <w:rFonts w:cs="Arial"/>
        </w:rPr>
        <w:t xml:space="preserve"> and </w:t>
      </w:r>
      <w:r w:rsidRPr="3B13CC28">
        <w:rPr>
          <w:rFonts w:cs="Arial"/>
        </w:rPr>
        <w:t xml:space="preserve">ethnic groups are more affected than others when compared to their percentage of the United States population. In 2019, </w:t>
      </w:r>
      <w:r w:rsidR="003D1875">
        <w:rPr>
          <w:rFonts w:cs="Arial"/>
        </w:rPr>
        <w:t xml:space="preserve">the </w:t>
      </w:r>
      <w:r w:rsidRPr="3B13CC28">
        <w:rPr>
          <w:rFonts w:cs="Arial"/>
        </w:rPr>
        <w:t xml:space="preserve">CDC reported that Latino/Hispanic people were disproportionately affected by HIV, accounting for 29 percent (10,494) of the 36,801 new HIV diagnoses in the US and dependent areas. In 2018, although </w:t>
      </w:r>
      <w:r w:rsidRPr="3B13CC28">
        <w:rPr>
          <w:rFonts w:cs="Arial"/>
          <w:color w:val="000000"/>
          <w:shd w:val="clear" w:color="auto" w:fill="FFFFFF"/>
        </w:rPr>
        <w:t>Black/African Americans</w:t>
      </w:r>
      <w:r w:rsidRPr="3B13CC28">
        <w:rPr>
          <w:rFonts w:cs="Arial"/>
          <w:color w:val="000000"/>
          <w:shd w:val="clear" w:color="auto" w:fill="FFFFFF"/>
          <w:vertAlign w:val="superscript"/>
        </w:rPr>
        <w:t xml:space="preserve"> </w:t>
      </w:r>
      <w:r w:rsidRPr="3B13CC28">
        <w:rPr>
          <w:rFonts w:cs="Arial"/>
          <w:color w:val="000000"/>
          <w:shd w:val="clear" w:color="auto" w:fill="FFFFFF"/>
        </w:rPr>
        <w:t>represented 13 percent of the US population, they accounted for 42 percent (16,002) of the 37,968 new HIV diagnoses in the United States and dependent areas.</w:t>
      </w:r>
      <w:r w:rsidR="00413C4F" w:rsidRPr="20409F6C">
        <w:rPr>
          <w:rStyle w:val="FootnoteReference"/>
          <w:rFonts w:cs="Arial"/>
          <w:color w:val="000000" w:themeColor="text1"/>
        </w:rPr>
        <w:footnoteReference w:id="4"/>
      </w:r>
      <w:r w:rsidRPr="3B13CC28">
        <w:rPr>
          <w:rFonts w:cs="Arial"/>
          <w:color w:val="000000"/>
          <w:shd w:val="clear" w:color="auto" w:fill="FFFFFF"/>
        </w:rPr>
        <w:t xml:space="preserve"> </w:t>
      </w:r>
      <w:r w:rsidR="74AAC6D0" w:rsidRPr="3B13CC28">
        <w:rPr>
          <w:rFonts w:cs="Arial"/>
        </w:rPr>
        <w:t xml:space="preserve">To address these disparities, the MAI-High Risk Populations grant program focuses on ethnic and </w:t>
      </w:r>
      <w:r w:rsidR="004E5D86">
        <w:rPr>
          <w:rFonts w:cs="Arial"/>
        </w:rPr>
        <w:t>racial underrepresented individuals</w:t>
      </w:r>
      <w:r w:rsidR="74AAC6D0" w:rsidRPr="3B13CC28">
        <w:rPr>
          <w:rFonts w:cs="Arial"/>
        </w:rPr>
        <w:t xml:space="preserve">. </w:t>
      </w:r>
      <w:r w:rsidR="74AAC6D0" w:rsidRPr="11371345">
        <w:rPr>
          <w:rFonts w:cs="Arial"/>
          <w:i/>
          <w:iCs/>
        </w:rPr>
        <w:t>Priority</w:t>
      </w:r>
      <w:r w:rsidR="64795E75" w:rsidRPr="11371345">
        <w:rPr>
          <w:rFonts w:cs="Arial"/>
          <w:i/>
          <w:iCs/>
        </w:rPr>
        <w:t xml:space="preserve"> (5 additional points)</w:t>
      </w:r>
      <w:r w:rsidR="74AAC6D0" w:rsidRPr="11371345">
        <w:rPr>
          <w:rFonts w:cs="Arial"/>
          <w:i/>
          <w:iCs/>
        </w:rPr>
        <w:t xml:space="preserve"> will be given to communities accounting for the greatest number of HIV cases</w:t>
      </w:r>
      <w:r w:rsidR="009D49AE" w:rsidRPr="11371345">
        <w:rPr>
          <w:rStyle w:val="FootnoteReference"/>
          <w:rFonts w:cs="Arial"/>
          <w:i/>
          <w:iCs/>
        </w:rPr>
        <w:footnoteReference w:id="5"/>
      </w:r>
      <w:r w:rsidR="74AAC6D0" w:rsidRPr="11371345">
        <w:rPr>
          <w:rFonts w:cs="Arial"/>
          <w:i/>
          <w:iCs/>
        </w:rPr>
        <w:t xml:space="preserve"> (see </w:t>
      </w:r>
      <w:hyperlink w:anchor="_Appendix_M_–_2" w:history="1">
        <w:r w:rsidR="74AAC6D0" w:rsidRPr="00303EE4">
          <w:rPr>
            <w:rStyle w:val="Hyperlink"/>
            <w:rFonts w:cs="Arial"/>
            <w:i/>
            <w:iCs/>
          </w:rPr>
          <w:t>Appendix M</w:t>
        </w:r>
      </w:hyperlink>
      <w:r w:rsidR="74AAC6D0" w:rsidRPr="11371345">
        <w:rPr>
          <w:rFonts w:cs="Arial"/>
          <w:i/>
          <w:iCs/>
        </w:rPr>
        <w:t xml:space="preserve"> – Localities Hardest Hit by the HIV Epidemic).</w:t>
      </w:r>
    </w:p>
    <w:p w14:paraId="62B50520" w14:textId="0F49BE84" w:rsidR="00E46BF5" w:rsidRPr="00E46BF5" w:rsidRDefault="5B21F1A2" w:rsidP="003F42C5">
      <w:pPr>
        <w:rPr>
          <w:highlight w:val="yellow"/>
        </w:rPr>
      </w:pPr>
      <w:r>
        <w:t>MAI – High Risk Populations grants are authorized under Section 509 of the Public Health Service Act, as amended.</w:t>
      </w:r>
    </w:p>
    <w:p w14:paraId="1A772338" w14:textId="1DAD9B30" w:rsidR="00453C85" w:rsidRPr="002324C2" w:rsidRDefault="00A945B3" w:rsidP="003A5674">
      <w:pPr>
        <w:pStyle w:val="Heading2"/>
        <w:numPr>
          <w:ilvl w:val="0"/>
          <w:numId w:val="165"/>
        </w:numPr>
        <w:tabs>
          <w:tab w:val="clear" w:pos="720"/>
          <w:tab w:val="left" w:pos="360"/>
        </w:tabs>
        <w:ind w:hanging="720"/>
      </w:pPr>
      <w:bookmarkStart w:id="15" w:name="_2._EXPECTATIONS"/>
      <w:bookmarkStart w:id="16" w:name="_Toc174539134"/>
      <w:bookmarkStart w:id="17" w:name="_Toc197933184"/>
      <w:bookmarkStart w:id="18" w:name="_Toc197933186"/>
      <w:bookmarkEnd w:id="15"/>
      <w:r w:rsidRPr="00A945B3">
        <w:t>KEY PERSONNEL</w:t>
      </w:r>
      <w:bookmarkEnd w:id="16"/>
    </w:p>
    <w:p w14:paraId="6AB4E865" w14:textId="77777777" w:rsidR="00323A94" w:rsidRDefault="01F97BBC" w:rsidP="00E46BF5">
      <w:pPr>
        <w:tabs>
          <w:tab w:val="left" w:pos="1008"/>
        </w:tabs>
        <w:rPr>
          <w:rStyle w:val="StyleBold"/>
          <w:rFonts w:cs="Arial"/>
          <w:b w:val="0"/>
          <w:bCs w:val="0"/>
        </w:rPr>
      </w:pPr>
      <w:r w:rsidRPr="20409F6C">
        <w:rPr>
          <w:rStyle w:val="StyleBold"/>
          <w:rFonts w:cs="Arial"/>
          <w:b w:val="0"/>
          <w:bCs w:val="0"/>
        </w:rPr>
        <w:t xml:space="preserve">Key personnel are staff members who must be part of the project regardless of </w:t>
      </w:r>
      <w:r w:rsidR="009B74AE" w:rsidRPr="20409F6C">
        <w:rPr>
          <w:rStyle w:val="StyleBold"/>
          <w:rFonts w:cs="Arial"/>
          <w:b w:val="0"/>
          <w:bCs w:val="0"/>
        </w:rPr>
        <w:t>whether they</w:t>
      </w:r>
      <w:r w:rsidRPr="20409F6C">
        <w:rPr>
          <w:rStyle w:val="StyleBold"/>
          <w:rFonts w:cs="Arial"/>
          <w:b w:val="0"/>
          <w:bCs w:val="0"/>
        </w:rPr>
        <w:t xml:space="preserve"> receive a salary or compensation from the project. These staff members must make a substantial contribution to the execution of the project.</w:t>
      </w:r>
    </w:p>
    <w:p w14:paraId="0E088357" w14:textId="0FDEA036" w:rsidR="00323A94" w:rsidRDefault="00323A94" w:rsidP="00E46BF5">
      <w:pPr>
        <w:tabs>
          <w:tab w:val="left" w:pos="1008"/>
        </w:tabs>
        <w:rPr>
          <w:rStyle w:val="StyleBold"/>
          <w:rFonts w:cs="Arial"/>
          <w:b w:val="0"/>
          <w:bCs w:val="0"/>
        </w:rPr>
      </w:pPr>
      <w:r>
        <w:rPr>
          <w:rStyle w:val="StyleBold"/>
          <w:rFonts w:cs="Arial"/>
          <w:b w:val="0"/>
          <w:bCs w:val="0"/>
        </w:rPr>
        <w:br w:type="page"/>
      </w:r>
    </w:p>
    <w:p w14:paraId="77A356A0" w14:textId="77777777" w:rsidR="00E46BF5" w:rsidRPr="00E827E7" w:rsidRDefault="00E46BF5" w:rsidP="00E46BF5">
      <w:pPr>
        <w:tabs>
          <w:tab w:val="left" w:pos="1008"/>
        </w:tabs>
        <w:rPr>
          <w:rStyle w:val="StyleBold"/>
          <w:b w:val="0"/>
          <w:bCs w:val="0"/>
        </w:rPr>
      </w:pPr>
      <w:r w:rsidRPr="3B13CC28">
        <w:rPr>
          <w:rStyle w:val="StyleBold"/>
          <w:b w:val="0"/>
          <w:bCs w:val="0"/>
        </w:rPr>
        <w:lastRenderedPageBreak/>
        <w:t xml:space="preserve">The key staff for this program are as follows: </w:t>
      </w:r>
    </w:p>
    <w:p w14:paraId="503F36E7" w14:textId="77777777" w:rsidR="00E46BF5" w:rsidRPr="00E827E7" w:rsidRDefault="00E46BF5" w:rsidP="0058504D">
      <w:pPr>
        <w:pStyle w:val="ListParagraph"/>
        <w:numPr>
          <w:ilvl w:val="0"/>
          <w:numId w:val="133"/>
        </w:numPr>
        <w:tabs>
          <w:tab w:val="left" w:pos="1008"/>
        </w:tabs>
        <w:ind w:left="806"/>
        <w:contextualSpacing w:val="0"/>
        <w:rPr>
          <w:rStyle w:val="StyleBold"/>
          <w:b w:val="0"/>
          <w:bCs w:val="0"/>
        </w:rPr>
      </w:pPr>
      <w:r w:rsidRPr="3B13CC28">
        <w:rPr>
          <w:rStyle w:val="StyleBold"/>
        </w:rPr>
        <w:t>Project Director</w:t>
      </w:r>
      <w:r w:rsidRPr="3B13CC28">
        <w:rPr>
          <w:rStyle w:val="StyleBold"/>
          <w:b w:val="0"/>
          <w:bCs w:val="0"/>
        </w:rPr>
        <w:t xml:space="preserve"> (person responsible for overseeing, monitoring, and managing the grant) with at least a 20 percent level of effort, </w:t>
      </w:r>
    </w:p>
    <w:p w14:paraId="242A22A6" w14:textId="77B37AC2" w:rsidR="00E46BF5" w:rsidRPr="00E827E7" w:rsidRDefault="00E46BF5" w:rsidP="0058504D">
      <w:pPr>
        <w:pStyle w:val="ListParagraph"/>
        <w:numPr>
          <w:ilvl w:val="0"/>
          <w:numId w:val="133"/>
        </w:numPr>
        <w:tabs>
          <w:tab w:val="left" w:pos="1008"/>
        </w:tabs>
        <w:ind w:left="806"/>
        <w:contextualSpacing w:val="0"/>
        <w:rPr>
          <w:rStyle w:val="StyleBold"/>
          <w:b w:val="0"/>
          <w:bCs w:val="0"/>
        </w:rPr>
      </w:pPr>
      <w:r w:rsidRPr="3B13CC28">
        <w:rPr>
          <w:rStyle w:val="StyleBold"/>
        </w:rPr>
        <w:t>Program Coordinator</w:t>
      </w:r>
      <w:r w:rsidRPr="3B13CC28">
        <w:rPr>
          <w:rStyle w:val="StyleBold"/>
          <w:b w:val="0"/>
          <w:bCs w:val="0"/>
        </w:rPr>
        <w:t xml:space="preserve"> (person responsible for </w:t>
      </w:r>
      <w:r w:rsidR="003D1875">
        <w:rPr>
          <w:rStyle w:val="StyleBold"/>
          <w:b w:val="0"/>
          <w:bCs w:val="0"/>
        </w:rPr>
        <w:t xml:space="preserve">the </w:t>
      </w:r>
      <w:r w:rsidR="60A5EDBE" w:rsidRPr="3B13CC28">
        <w:rPr>
          <w:rStyle w:val="StyleBold"/>
          <w:b w:val="0"/>
          <w:bCs w:val="0"/>
        </w:rPr>
        <w:t>day-to-day</w:t>
      </w:r>
      <w:r w:rsidRPr="3B13CC28">
        <w:rPr>
          <w:rStyle w:val="StyleBold"/>
          <w:b w:val="0"/>
          <w:bCs w:val="0"/>
        </w:rPr>
        <w:t xml:space="preserve"> operations of the grant) with a 100 percent level of effort, and </w:t>
      </w:r>
    </w:p>
    <w:p w14:paraId="730E7E19" w14:textId="25AC4181" w:rsidR="00E46BF5" w:rsidRDefault="01F97BBC" w:rsidP="0058504D">
      <w:pPr>
        <w:pStyle w:val="ListParagraph"/>
        <w:numPr>
          <w:ilvl w:val="0"/>
          <w:numId w:val="133"/>
        </w:numPr>
        <w:tabs>
          <w:tab w:val="left" w:pos="1008"/>
        </w:tabs>
        <w:ind w:left="806"/>
        <w:contextualSpacing w:val="0"/>
        <w:rPr>
          <w:rStyle w:val="StyleBold"/>
          <w:b w:val="0"/>
          <w:bCs w:val="0"/>
        </w:rPr>
      </w:pPr>
      <w:r w:rsidRPr="20409F6C">
        <w:rPr>
          <w:rStyle w:val="StyleBold"/>
        </w:rPr>
        <w:t>Program Evaluator</w:t>
      </w:r>
      <w:r w:rsidRPr="20409F6C">
        <w:rPr>
          <w:rStyle w:val="StyleBold"/>
          <w:b w:val="0"/>
          <w:bCs w:val="0"/>
        </w:rPr>
        <w:t xml:space="preserve"> (person responsible for evaluating the processes and outcomes of the grant) with at least a 20 percent level of effort.</w:t>
      </w:r>
    </w:p>
    <w:p w14:paraId="66CC9B84" w14:textId="52E4461B" w:rsidR="00962020" w:rsidRDefault="00663DCE" w:rsidP="008A0391">
      <w:pPr>
        <w:pStyle w:val="Heading2"/>
        <w:tabs>
          <w:tab w:val="left" w:pos="360"/>
        </w:tabs>
      </w:pPr>
      <w:bookmarkStart w:id="19" w:name="_Toc174539135"/>
      <w:r w:rsidRPr="207036CF">
        <w:t>3</w:t>
      </w:r>
      <w:r>
        <w:t>.</w:t>
      </w:r>
      <w:r w:rsidR="002D6952">
        <w:tab/>
      </w:r>
      <w:r w:rsidR="00A945B3" w:rsidRPr="207036CF">
        <w:t>REQUIRED ACTIVITIES</w:t>
      </w:r>
      <w:bookmarkEnd w:id="19"/>
      <w:r w:rsidR="00A945B3">
        <w:t xml:space="preserve"> </w:t>
      </w:r>
    </w:p>
    <w:p w14:paraId="70BB987A" w14:textId="36D934C2" w:rsidR="006338ED" w:rsidRDefault="6931E9AD" w:rsidP="0005162E">
      <w:pPr>
        <w:rPr>
          <w:rFonts w:cs="Arial"/>
          <w:b/>
          <w:bCs/>
        </w:rPr>
      </w:pPr>
      <w:r w:rsidRPr="7FFA4094">
        <w:rPr>
          <w:rFonts w:cs="Arial"/>
          <w:b/>
          <w:bCs/>
        </w:rPr>
        <w:t>Required activities are the activities that every</w:t>
      </w:r>
      <w:r w:rsidRPr="00DD7C07">
        <w:rPr>
          <w:rFonts w:cs="Arial"/>
          <w:b/>
          <w:bCs/>
        </w:rPr>
        <w:t xml:space="preserve"> grant </w:t>
      </w:r>
      <w:r w:rsidR="55C309E9" w:rsidRPr="00DD7C07">
        <w:rPr>
          <w:rFonts w:cs="Arial"/>
          <w:b/>
          <w:bCs/>
        </w:rPr>
        <w:t>recipient</w:t>
      </w:r>
      <w:r w:rsidRPr="00DD7C07">
        <w:rPr>
          <w:rFonts w:cs="Arial"/>
          <w:b/>
          <w:bCs/>
        </w:rPr>
        <w:t xml:space="preserve"> </w:t>
      </w:r>
      <w:r w:rsidRPr="7FFA4094">
        <w:rPr>
          <w:rFonts w:cs="Arial"/>
          <w:b/>
          <w:bCs/>
        </w:rPr>
        <w:t xml:space="preserve">must implement. They must be reflected in the Project Narrative of </w:t>
      </w:r>
      <w:r w:rsidR="3F8A323D" w:rsidRPr="7FFA4094">
        <w:rPr>
          <w:rFonts w:cs="Arial"/>
          <w:b/>
          <w:bCs/>
        </w:rPr>
        <w:t xml:space="preserve">your </w:t>
      </w:r>
      <w:r w:rsidRPr="7FFA4094">
        <w:rPr>
          <w:rFonts w:cs="Arial"/>
          <w:b/>
          <w:bCs/>
        </w:rPr>
        <w:t xml:space="preserve">application. This is in response to </w:t>
      </w:r>
      <w:hyperlink w:anchor="_6._OTHER_SUBMISSION">
        <w:r w:rsidRPr="7FFA4094">
          <w:rPr>
            <w:rStyle w:val="Hyperlink"/>
            <w:rFonts w:cs="Arial"/>
            <w:b/>
            <w:bCs/>
          </w:rPr>
          <w:t>Section V</w:t>
        </w:r>
      </w:hyperlink>
      <w:r w:rsidRPr="7FFA4094">
        <w:rPr>
          <w:rStyle w:val="Hyperlink"/>
          <w:rFonts w:cs="Arial"/>
          <w:color w:val="auto"/>
          <w:u w:val="none"/>
        </w:rPr>
        <w:t xml:space="preserve"> </w:t>
      </w:r>
      <w:r w:rsidRPr="7FFA4094">
        <w:rPr>
          <w:rStyle w:val="Hyperlink"/>
          <w:rFonts w:cs="Arial"/>
          <w:b/>
          <w:bCs/>
          <w:color w:val="auto"/>
          <w:u w:val="none"/>
        </w:rPr>
        <w:t>of th</w:t>
      </w:r>
      <w:r w:rsidR="5F4C7D0B" w:rsidRPr="7FFA4094">
        <w:rPr>
          <w:rStyle w:val="Hyperlink"/>
          <w:rFonts w:cs="Arial"/>
          <w:b/>
          <w:bCs/>
          <w:color w:val="auto"/>
          <w:u w:val="none"/>
        </w:rPr>
        <w:t>is</w:t>
      </w:r>
      <w:r w:rsidRPr="7FFA4094">
        <w:rPr>
          <w:rStyle w:val="Hyperlink"/>
          <w:rFonts w:cs="Arial"/>
          <w:b/>
          <w:bCs/>
          <w:color w:val="auto"/>
          <w:u w:val="none"/>
        </w:rPr>
        <w:t xml:space="preserve"> NOFO</w:t>
      </w:r>
      <w:r w:rsidRPr="7FFA4094">
        <w:rPr>
          <w:rStyle w:val="Hyperlink"/>
          <w:rFonts w:cs="Arial"/>
          <w:color w:val="auto"/>
          <w:u w:val="none"/>
        </w:rPr>
        <w:t>.</w:t>
      </w:r>
      <w:r w:rsidRPr="7FFA4094">
        <w:rPr>
          <w:rFonts w:cs="Arial"/>
          <w:b/>
          <w:bCs/>
        </w:rPr>
        <w:t xml:space="preserve"> </w:t>
      </w:r>
    </w:p>
    <w:p w14:paraId="67B01E4C" w14:textId="77777777" w:rsidR="006338ED" w:rsidRPr="004544E1" w:rsidRDefault="744895CE" w:rsidP="0005162E">
      <w:r w:rsidRPr="20409F6C">
        <w:t xml:space="preserve">Project implementation is expected to begin by </w:t>
      </w:r>
      <w:r w:rsidRPr="00D13DB8">
        <w:t xml:space="preserve">the </w:t>
      </w:r>
      <w:r w:rsidRPr="00DD7C07">
        <w:rPr>
          <w:u w:val="single"/>
        </w:rPr>
        <w:t>fourth month</w:t>
      </w:r>
      <w:r w:rsidRPr="20409F6C">
        <w:t xml:space="preserve"> of the grant.</w:t>
      </w:r>
      <w:r>
        <w:rPr>
          <w:bCs/>
        </w:rPr>
        <w:t xml:space="preserve"> </w:t>
      </w:r>
    </w:p>
    <w:p w14:paraId="52771774" w14:textId="5DA43E0C" w:rsidR="000B70AD" w:rsidRDefault="006338ED" w:rsidP="0005162E">
      <w:pPr>
        <w:rPr>
          <w:rFonts w:cs="Arial"/>
          <w:b/>
        </w:rPr>
      </w:pPr>
      <w:r>
        <w:rPr>
          <w:rFonts w:cs="Arial"/>
          <w:b/>
        </w:rPr>
        <w:t>A</w:t>
      </w:r>
      <w:r w:rsidR="000B70AD" w:rsidRPr="006C7B8C">
        <w:rPr>
          <w:rFonts w:cs="Arial"/>
          <w:b/>
        </w:rPr>
        <w:t>pplicants must indicate the total number of unduplicated individuals that will be served each year of the grant and over the total project period</w:t>
      </w:r>
      <w:r w:rsidR="00CE1775">
        <w:rPr>
          <w:rFonts w:cs="Arial"/>
          <w:b/>
        </w:rPr>
        <w:t xml:space="preserve"> in </w:t>
      </w:r>
      <w:hyperlink w:anchor="Section_B" w:history="1">
        <w:r w:rsidR="00387BA8" w:rsidRPr="00387BA8">
          <w:rPr>
            <w:rStyle w:val="Hyperlink"/>
            <w:rFonts w:cs="Arial"/>
            <w:b/>
          </w:rPr>
          <w:t>Section B</w:t>
        </w:r>
      </w:hyperlink>
      <w:r w:rsidR="00387BA8">
        <w:rPr>
          <w:rFonts w:cs="Arial"/>
          <w:b/>
        </w:rPr>
        <w:t xml:space="preserve"> </w:t>
      </w:r>
      <w:r w:rsidR="00560C5F">
        <w:rPr>
          <w:rFonts w:cs="Arial"/>
          <w:b/>
        </w:rPr>
        <w:t>of your project narrative</w:t>
      </w:r>
      <w:r>
        <w:rPr>
          <w:rFonts w:cs="Arial"/>
          <w:b/>
        </w:rPr>
        <w:t>.</w:t>
      </w:r>
      <w:r w:rsidR="000B70AD" w:rsidRPr="006C7B8C">
        <w:rPr>
          <w:rFonts w:cs="Arial"/>
          <w:b/>
        </w:rPr>
        <w:t xml:space="preserve"> You are expected to achieve the numbers that are proposed.</w:t>
      </w:r>
    </w:p>
    <w:p w14:paraId="04C5898A" w14:textId="5EF06B38" w:rsidR="00814867" w:rsidRDefault="00C324E3" w:rsidP="00814867">
      <w:pPr>
        <w:tabs>
          <w:tab w:val="left" w:pos="1008"/>
        </w:tabs>
        <w:rPr>
          <w:rFonts w:cs="Arial"/>
        </w:rPr>
      </w:pPr>
      <w:r w:rsidRPr="3B13CC28">
        <w:rPr>
          <w:rFonts w:cs="Arial"/>
        </w:rPr>
        <w:t>You must use SAMHSA’s services grant funds primari</w:t>
      </w:r>
      <w:r w:rsidR="00AE2CBD" w:rsidRPr="3B13CC28">
        <w:rPr>
          <w:rFonts w:cs="Arial"/>
        </w:rPr>
        <w:t xml:space="preserve">ly to support direct services. </w:t>
      </w:r>
      <w:r w:rsidRPr="3B13CC28">
        <w:rPr>
          <w:rFonts w:cs="Arial"/>
        </w:rPr>
        <w:t>This includes the following activities:</w:t>
      </w:r>
      <w:r w:rsidR="00693A46" w:rsidRPr="3B13CC28">
        <w:rPr>
          <w:rFonts w:cs="Arial"/>
        </w:rPr>
        <w:t xml:space="preserve"> </w:t>
      </w:r>
    </w:p>
    <w:p w14:paraId="0C054D77" w14:textId="5D194E76" w:rsidR="003D1875" w:rsidRDefault="74B901FD" w:rsidP="00CC5F64">
      <w:pPr>
        <w:pStyle w:val="ListParagraph"/>
        <w:numPr>
          <w:ilvl w:val="0"/>
          <w:numId w:val="129"/>
        </w:numPr>
        <w:contextualSpacing w:val="0"/>
        <w:rPr>
          <w:rFonts w:cs="Arial"/>
        </w:rPr>
      </w:pPr>
      <w:r w:rsidRPr="48C27FEA">
        <w:rPr>
          <w:rFonts w:cs="Arial"/>
        </w:rPr>
        <w:t xml:space="preserve">Offer all clients and their drug-using and/or sexual partners HIV rapid preliminary antibody testing at enrollment, including rapid fourth-generation HIV diagnostic testing. Quality assurance measures must be developed and implemented to appropriately conduct HIV testing. </w:t>
      </w:r>
    </w:p>
    <w:p w14:paraId="3A745CAA" w14:textId="77777777" w:rsidR="003D1875" w:rsidRPr="0084330A" w:rsidRDefault="006D360F" w:rsidP="00CC5F64">
      <w:pPr>
        <w:pStyle w:val="ListParagraph"/>
        <w:numPr>
          <w:ilvl w:val="0"/>
          <w:numId w:val="129"/>
        </w:numPr>
        <w:contextualSpacing w:val="0"/>
        <w:rPr>
          <w:rFonts w:cs="Arial"/>
        </w:rPr>
      </w:pPr>
      <w:r w:rsidRPr="48C27FEA">
        <w:rPr>
          <w:rFonts w:cs="Arial"/>
        </w:rPr>
        <w:t xml:space="preserve">Provide on-site HIV testing in accordance with state and local requirements, including linking clients who request to be tested off-site to facilities that are certified by the local health department. </w:t>
      </w:r>
    </w:p>
    <w:p w14:paraId="018D2AA7" w14:textId="77777777" w:rsidR="00D825A7" w:rsidRDefault="74B901FD" w:rsidP="00CC5F64">
      <w:pPr>
        <w:pStyle w:val="ListParagraph"/>
        <w:numPr>
          <w:ilvl w:val="0"/>
          <w:numId w:val="129"/>
        </w:numPr>
        <w:contextualSpacing w:val="0"/>
        <w:rPr>
          <w:rFonts w:cs="Arial"/>
        </w:rPr>
      </w:pPr>
      <w:r w:rsidRPr="48C27FEA">
        <w:rPr>
          <w:rFonts w:cs="Arial"/>
        </w:rPr>
        <w:t>Provide or link clients who test positive for HIV to confirmatory testing with follow-up on the client’s HIV status, as appropriate.</w:t>
      </w:r>
    </w:p>
    <w:p w14:paraId="774F6AEB" w14:textId="61227270" w:rsidR="00D825A7" w:rsidRDefault="00D825A7" w:rsidP="00CC5F64">
      <w:pPr>
        <w:pStyle w:val="ListParagraph"/>
        <w:numPr>
          <w:ilvl w:val="0"/>
          <w:numId w:val="129"/>
        </w:numPr>
        <w:contextualSpacing w:val="0"/>
        <w:rPr>
          <w:rFonts w:cs="Arial"/>
        </w:rPr>
      </w:pPr>
      <w:r>
        <w:rPr>
          <w:rFonts w:cs="Arial"/>
        </w:rPr>
        <w:br w:type="page"/>
      </w:r>
    </w:p>
    <w:p w14:paraId="0450FD7D" w14:textId="3682389C" w:rsidR="002C3CE3" w:rsidRPr="0084330A" w:rsidRDefault="55C16235" w:rsidP="00CC5F64">
      <w:pPr>
        <w:pStyle w:val="ListParagraph"/>
        <w:numPr>
          <w:ilvl w:val="0"/>
          <w:numId w:val="129"/>
        </w:numPr>
        <w:contextualSpacing w:val="0"/>
        <w:rPr>
          <w:rFonts w:cs="Arial"/>
        </w:rPr>
      </w:pPr>
      <w:r w:rsidRPr="48C27FEA">
        <w:rPr>
          <w:rFonts w:cs="Arial"/>
        </w:rPr>
        <w:lastRenderedPageBreak/>
        <w:t>Provide case management, referral/linkages to follow-up care</w:t>
      </w:r>
      <w:r w:rsidR="74A97FEB" w:rsidRPr="48C27FEA">
        <w:rPr>
          <w:rFonts w:cs="Arial"/>
        </w:rPr>
        <w:t>,</w:t>
      </w:r>
      <w:r w:rsidRPr="48C27FEA">
        <w:rPr>
          <w:rFonts w:cs="Arial"/>
        </w:rPr>
        <w:t xml:space="preserve"> and treatment for all clients who have a preliminary positive HIV and confirmatory HIV test results. In alignment with CDC HIV treatment guidelines, it is expected that persons diagnosed with HIV will be successfully linked to HIV medical care as soon as possible; preferably within hours of diagnosis, and </w:t>
      </w:r>
      <w:proofErr w:type="spellStart"/>
      <w:r w:rsidRPr="48C27FEA">
        <w:rPr>
          <w:rFonts w:cs="Arial"/>
        </w:rPr>
        <w:t>not longer</w:t>
      </w:r>
      <w:proofErr w:type="spellEnd"/>
      <w:r w:rsidRPr="48C27FEA">
        <w:rPr>
          <w:rFonts w:cs="Arial"/>
        </w:rPr>
        <w:t xml:space="preserve"> than 30 days. The process of case management includes comprehensive assessment of the client's needs and development of an individualized service plan. </w:t>
      </w:r>
    </w:p>
    <w:p w14:paraId="3152A490" w14:textId="5C2EBCD1" w:rsidR="00F669FB" w:rsidRPr="00551138" w:rsidRDefault="74B901FD" w:rsidP="00CC5F64">
      <w:pPr>
        <w:pStyle w:val="ListParagraph"/>
        <w:numPr>
          <w:ilvl w:val="0"/>
          <w:numId w:val="129"/>
        </w:numPr>
        <w:contextualSpacing w:val="0"/>
        <w:rPr>
          <w:rFonts w:eastAsia="Arial" w:cs="Arial"/>
          <w:szCs w:val="24"/>
        </w:rPr>
      </w:pPr>
      <w:r w:rsidRPr="48C27FEA">
        <w:rPr>
          <w:rFonts w:cs="Arial"/>
        </w:rPr>
        <w:t>Provide case management, referral/linkage to Pre-Exposure Prophylaxis (</w:t>
      </w:r>
      <w:proofErr w:type="spellStart"/>
      <w:r w:rsidRPr="48C27FEA">
        <w:rPr>
          <w:rFonts w:cs="Arial"/>
        </w:rPr>
        <w:t>PrEP</w:t>
      </w:r>
      <w:proofErr w:type="spellEnd"/>
      <w:r w:rsidRPr="48C27FEA">
        <w:rPr>
          <w:rFonts w:cs="Arial"/>
        </w:rPr>
        <w:t>) services for individuals who screen negative for HIV but are at increased risk of becoming infected with HIV. I</w:t>
      </w:r>
      <w:r w:rsidR="7D432732" w:rsidRPr="48C27FEA">
        <w:rPr>
          <w:rFonts w:cs="Arial"/>
        </w:rPr>
        <w:t>t</w:t>
      </w:r>
      <w:r w:rsidRPr="48C27FEA">
        <w:rPr>
          <w:rFonts w:cs="Arial"/>
        </w:rPr>
        <w:t xml:space="preserve"> is expected that individuals who screen negative for HIV, but are at high risk, will be offered HIV prevention education and referral to </w:t>
      </w:r>
      <w:proofErr w:type="spellStart"/>
      <w:r w:rsidRPr="48C27FEA">
        <w:rPr>
          <w:rFonts w:cs="Arial"/>
        </w:rPr>
        <w:t>PrEP</w:t>
      </w:r>
      <w:proofErr w:type="spellEnd"/>
      <w:r w:rsidRPr="48C27FEA">
        <w:rPr>
          <w:rFonts w:cs="Arial"/>
        </w:rPr>
        <w:t xml:space="preserve"> within 30 days.</w:t>
      </w:r>
    </w:p>
    <w:p w14:paraId="430FE2FD" w14:textId="577EB707" w:rsidR="00F669FB" w:rsidRPr="00551138" w:rsidRDefault="6EA3ACBD" w:rsidP="00B52DD3">
      <w:pPr>
        <w:pStyle w:val="ListParagraph"/>
        <w:numPr>
          <w:ilvl w:val="0"/>
          <w:numId w:val="129"/>
        </w:numPr>
        <w:contextualSpacing w:val="0"/>
        <w:rPr>
          <w:rFonts w:eastAsia="Arial" w:cs="Arial"/>
          <w:color w:val="000000" w:themeColor="text1"/>
          <w:szCs w:val="24"/>
        </w:rPr>
      </w:pPr>
      <w:bookmarkStart w:id="20" w:name="_Hlk92726211"/>
      <w:r w:rsidRPr="48C27FEA">
        <w:rPr>
          <w:rFonts w:eastAsia="Arial" w:cs="Arial"/>
          <w:color w:val="000000" w:themeColor="text1"/>
          <w:szCs w:val="24"/>
        </w:rPr>
        <w:t>Ensure the provision and availability of HIV and viral hepatitis treatment services</w:t>
      </w:r>
      <w:r w:rsidR="00D34CA7">
        <w:rPr>
          <w:rFonts w:eastAsia="Arial" w:cs="Arial"/>
          <w:color w:val="000000" w:themeColor="text1"/>
          <w:szCs w:val="24"/>
        </w:rPr>
        <w:t xml:space="preserve">, </w:t>
      </w:r>
      <w:r w:rsidRPr="48C27FEA">
        <w:rPr>
          <w:rFonts w:eastAsia="Arial" w:cs="Arial"/>
          <w:color w:val="000000" w:themeColor="text1"/>
          <w:szCs w:val="24"/>
        </w:rPr>
        <w:t>by referral and linkage</w:t>
      </w:r>
      <w:r w:rsidR="00D34CA7">
        <w:rPr>
          <w:rFonts w:eastAsia="Arial" w:cs="Arial"/>
          <w:color w:val="000000" w:themeColor="text1"/>
          <w:szCs w:val="24"/>
        </w:rPr>
        <w:t>,</w:t>
      </w:r>
      <w:r w:rsidRPr="009F3A9C">
        <w:rPr>
          <w:rFonts w:eastAsia="Arial" w:cs="Arial"/>
          <w:color w:val="000000" w:themeColor="text1"/>
          <w:szCs w:val="24"/>
        </w:rPr>
        <w:t xml:space="preserve"> either</w:t>
      </w:r>
      <w:r w:rsidRPr="48C27FEA">
        <w:rPr>
          <w:rFonts w:eastAsia="Arial" w:cs="Arial"/>
          <w:color w:val="000000" w:themeColor="text1"/>
          <w:szCs w:val="24"/>
        </w:rPr>
        <w:t xml:space="preserve"> in-house or with Memorandum of Agreements (MOAs) with the following entities: </w:t>
      </w:r>
    </w:p>
    <w:p w14:paraId="68D84518" w14:textId="4238FAB6" w:rsidR="00F669FB" w:rsidRPr="00551138" w:rsidRDefault="6EA3ACBD" w:rsidP="00B52DD3">
      <w:pPr>
        <w:pStyle w:val="ListParagraph"/>
        <w:numPr>
          <w:ilvl w:val="1"/>
          <w:numId w:val="129"/>
        </w:numPr>
        <w:contextualSpacing w:val="0"/>
        <w:rPr>
          <w:rFonts w:eastAsia="Arial" w:cs="Arial"/>
          <w:color w:val="000000" w:themeColor="text1"/>
        </w:rPr>
      </w:pPr>
      <w:r w:rsidRPr="47F73959">
        <w:rPr>
          <w:color w:val="000000" w:themeColor="text1"/>
        </w:rPr>
        <w:t xml:space="preserve">Primary HIV treatment and care providers, including Ryan White </w:t>
      </w:r>
      <w:proofErr w:type="gramStart"/>
      <w:r w:rsidRPr="47F73959">
        <w:rPr>
          <w:color w:val="000000" w:themeColor="text1"/>
        </w:rPr>
        <w:t>providers;</w:t>
      </w:r>
      <w:proofErr w:type="gramEnd"/>
      <w:r w:rsidRPr="47F73959">
        <w:rPr>
          <w:color w:val="000000" w:themeColor="text1"/>
        </w:rPr>
        <w:t xml:space="preserve"> </w:t>
      </w:r>
    </w:p>
    <w:p w14:paraId="7365BE52" w14:textId="45C9C2E8" w:rsidR="00F669FB" w:rsidRPr="00551138" w:rsidRDefault="6EA3ACBD" w:rsidP="00013296">
      <w:pPr>
        <w:pStyle w:val="ListParagraph"/>
        <w:numPr>
          <w:ilvl w:val="1"/>
          <w:numId w:val="129"/>
        </w:numPr>
        <w:contextualSpacing w:val="0"/>
        <w:rPr>
          <w:rFonts w:eastAsia="Arial" w:cs="Arial"/>
          <w:color w:val="000000" w:themeColor="text1"/>
          <w:szCs w:val="24"/>
        </w:rPr>
      </w:pPr>
      <w:r w:rsidRPr="48C27FEA">
        <w:rPr>
          <w:color w:val="000000" w:themeColor="text1"/>
          <w:szCs w:val="24"/>
        </w:rPr>
        <w:t xml:space="preserve">Appropriate treatment providers for follow-up care and treatment for individuals with viral hepatitis (B or C); and </w:t>
      </w:r>
    </w:p>
    <w:p w14:paraId="1E1B554E" w14:textId="7BBB5277" w:rsidR="00F669FB" w:rsidRPr="00551138" w:rsidRDefault="6EA3ACBD" w:rsidP="00013296">
      <w:pPr>
        <w:pStyle w:val="ListParagraph"/>
        <w:numPr>
          <w:ilvl w:val="1"/>
          <w:numId w:val="129"/>
        </w:numPr>
        <w:contextualSpacing w:val="0"/>
        <w:rPr>
          <w:rFonts w:eastAsia="Arial" w:cs="Arial"/>
          <w:color w:val="000000" w:themeColor="text1"/>
          <w:szCs w:val="24"/>
        </w:rPr>
      </w:pPr>
      <w:r w:rsidRPr="48C27FEA">
        <w:rPr>
          <w:color w:val="000000" w:themeColor="text1"/>
          <w:szCs w:val="24"/>
        </w:rPr>
        <w:t xml:space="preserve">Appropriate treatment providers for </w:t>
      </w:r>
      <w:proofErr w:type="spellStart"/>
      <w:r w:rsidRPr="48C27FEA">
        <w:rPr>
          <w:color w:val="000000" w:themeColor="text1"/>
          <w:szCs w:val="24"/>
        </w:rPr>
        <w:t>PrEP</w:t>
      </w:r>
      <w:r w:rsidR="00D34CA7">
        <w:rPr>
          <w:color w:val="000000" w:themeColor="text1"/>
          <w:szCs w:val="24"/>
        </w:rPr>
        <w:t>.</w:t>
      </w:r>
      <w:proofErr w:type="spellEnd"/>
    </w:p>
    <w:p w14:paraId="5BB0F680" w14:textId="684707B5" w:rsidR="00F669FB" w:rsidRPr="00551138" w:rsidRDefault="114994F1" w:rsidP="00013296">
      <w:pPr>
        <w:ind w:firstLine="720"/>
        <w:rPr>
          <w:szCs w:val="24"/>
        </w:rPr>
      </w:pPr>
      <w:r w:rsidRPr="48C27FEA">
        <w:rPr>
          <w:rFonts w:eastAsia="Arial" w:cs="Arial"/>
          <w:b/>
          <w:bCs/>
          <w:color w:val="000000" w:themeColor="text1"/>
          <w:szCs w:val="24"/>
        </w:rPr>
        <w:t xml:space="preserve">NOTE: </w:t>
      </w:r>
    </w:p>
    <w:p w14:paraId="5927716D" w14:textId="4ACAE67C" w:rsidR="00F669FB" w:rsidRPr="003A5674" w:rsidRDefault="00B8AE4D" w:rsidP="00013296">
      <w:pPr>
        <w:pStyle w:val="ListParagraph"/>
        <w:numPr>
          <w:ilvl w:val="0"/>
          <w:numId w:val="164"/>
        </w:numPr>
        <w:contextualSpacing w:val="0"/>
        <w:rPr>
          <w:rFonts w:eastAsia="Arial" w:cs="Arial"/>
          <w:color w:val="000000" w:themeColor="text1"/>
          <w:szCs w:val="24"/>
        </w:rPr>
      </w:pPr>
      <w:bookmarkStart w:id="21" w:name="_Hlk96946695"/>
      <w:r w:rsidRPr="003A5674">
        <w:rPr>
          <w:rFonts w:eastAsia="Arial" w:cs="Arial"/>
          <w:b/>
          <w:bCs/>
          <w:color w:val="000000" w:themeColor="text1"/>
          <w:szCs w:val="24"/>
        </w:rPr>
        <w:t xml:space="preserve">Funds may not be used to cover the costs of HIV treatment, viral hepatitis treatment, primary care services, or </w:t>
      </w:r>
      <w:proofErr w:type="spellStart"/>
      <w:r w:rsidRPr="003A5674">
        <w:rPr>
          <w:rFonts w:eastAsia="Arial" w:cs="Arial"/>
          <w:b/>
          <w:bCs/>
          <w:color w:val="000000" w:themeColor="text1"/>
          <w:szCs w:val="24"/>
        </w:rPr>
        <w:t>PrEP.</w:t>
      </w:r>
      <w:proofErr w:type="spellEnd"/>
      <w:r w:rsidRPr="003A5674">
        <w:rPr>
          <w:rFonts w:eastAsia="Arial" w:cs="Arial"/>
          <w:color w:val="000000" w:themeColor="text1"/>
          <w:szCs w:val="24"/>
        </w:rPr>
        <w:t xml:space="preserve"> </w:t>
      </w:r>
    </w:p>
    <w:p w14:paraId="5D45BFA4" w14:textId="48D77FA7" w:rsidR="00021A44" w:rsidRPr="003A5674" w:rsidRDefault="4ACA506F" w:rsidP="00013296">
      <w:pPr>
        <w:pStyle w:val="ListParagraph"/>
        <w:numPr>
          <w:ilvl w:val="0"/>
          <w:numId w:val="164"/>
        </w:numPr>
        <w:contextualSpacing w:val="0"/>
        <w:rPr>
          <w:rFonts w:eastAsia="Arial" w:cs="Arial"/>
        </w:rPr>
      </w:pPr>
      <w:r w:rsidRPr="003A5674">
        <w:rPr>
          <w:rFonts w:eastAsia="Arial" w:cs="Arial"/>
          <w:b/>
          <w:bCs/>
          <w:color w:val="000000" w:themeColor="text1"/>
        </w:rPr>
        <w:t xml:space="preserve">In </w:t>
      </w:r>
      <w:hyperlink w:anchor="Section_B3" w:history="1">
        <w:r w:rsidR="00021A44" w:rsidRPr="00835F34">
          <w:rPr>
            <w:rStyle w:val="Hyperlink"/>
            <w:rFonts w:eastAsia="Arial" w:cs="Arial"/>
            <w:b/>
            <w:bCs/>
          </w:rPr>
          <w:t>Section B.3</w:t>
        </w:r>
      </w:hyperlink>
      <w:r w:rsidR="00021A44">
        <w:rPr>
          <w:rFonts w:eastAsia="Arial" w:cs="Arial"/>
          <w:b/>
          <w:bCs/>
          <w:color w:val="000000" w:themeColor="text1"/>
        </w:rPr>
        <w:t xml:space="preserve"> of </w:t>
      </w:r>
      <w:r w:rsidRPr="003A5674">
        <w:rPr>
          <w:rFonts w:eastAsia="Arial" w:cs="Arial"/>
          <w:b/>
          <w:bCs/>
          <w:color w:val="000000" w:themeColor="text1"/>
        </w:rPr>
        <w:t>the Project Narrative</w:t>
      </w:r>
      <w:r w:rsidR="00021A44">
        <w:rPr>
          <w:rFonts w:eastAsia="Arial" w:cs="Arial"/>
          <w:b/>
          <w:bCs/>
          <w:color w:val="000000" w:themeColor="text1"/>
        </w:rPr>
        <w:t xml:space="preserve"> </w:t>
      </w:r>
      <w:r w:rsidRPr="003A5674">
        <w:rPr>
          <w:rFonts w:eastAsia="Arial" w:cs="Arial"/>
          <w:b/>
          <w:bCs/>
          <w:color w:val="000000" w:themeColor="text1"/>
        </w:rPr>
        <w:t>you must either</w:t>
      </w:r>
      <w:r w:rsidR="00021A44">
        <w:rPr>
          <w:rFonts w:eastAsia="Arial" w:cs="Arial"/>
          <w:b/>
          <w:bCs/>
          <w:color w:val="000000" w:themeColor="text1"/>
        </w:rPr>
        <w:t>:</w:t>
      </w:r>
    </w:p>
    <w:p w14:paraId="5E7D5C08" w14:textId="0A4093B9" w:rsidR="002943C3" w:rsidRDefault="4ACA506F" w:rsidP="002943C3">
      <w:pPr>
        <w:pStyle w:val="ListParagraph"/>
        <w:numPr>
          <w:ilvl w:val="0"/>
          <w:numId w:val="169"/>
        </w:numPr>
        <w:contextualSpacing w:val="0"/>
        <w:rPr>
          <w:rFonts w:eastAsia="Arial" w:cs="Arial"/>
          <w:b/>
          <w:bCs/>
          <w:color w:val="000000" w:themeColor="text1"/>
        </w:rPr>
      </w:pPr>
      <w:r w:rsidRPr="003A5674">
        <w:rPr>
          <w:rFonts w:eastAsia="Arial" w:cs="Arial"/>
          <w:b/>
          <w:bCs/>
          <w:color w:val="000000" w:themeColor="text1"/>
        </w:rPr>
        <w:t xml:space="preserve">describe your plan to implement the </w:t>
      </w:r>
      <w:r w:rsidR="00DF33AF" w:rsidRPr="003A5674">
        <w:rPr>
          <w:rFonts w:eastAsia="Arial" w:cs="Arial"/>
          <w:b/>
          <w:bCs/>
          <w:color w:val="000000" w:themeColor="text1"/>
        </w:rPr>
        <w:t xml:space="preserve">above </w:t>
      </w:r>
      <w:r w:rsidR="00C17B51" w:rsidRPr="003A5674">
        <w:rPr>
          <w:rFonts w:eastAsia="Arial" w:cs="Arial"/>
          <w:b/>
          <w:bCs/>
          <w:color w:val="000000" w:themeColor="text1"/>
        </w:rPr>
        <w:t>tre</w:t>
      </w:r>
      <w:r w:rsidR="00DF33AF" w:rsidRPr="003A5674">
        <w:rPr>
          <w:rFonts w:eastAsia="Arial" w:cs="Arial"/>
          <w:b/>
          <w:bCs/>
          <w:color w:val="000000" w:themeColor="text1"/>
        </w:rPr>
        <w:t>atment</w:t>
      </w:r>
      <w:r w:rsidR="00C17B51" w:rsidRPr="003A5674">
        <w:rPr>
          <w:rFonts w:eastAsia="Arial" w:cs="Arial"/>
          <w:b/>
          <w:bCs/>
          <w:color w:val="000000" w:themeColor="text1"/>
        </w:rPr>
        <w:t xml:space="preserve"> </w:t>
      </w:r>
      <w:r w:rsidRPr="003A5674">
        <w:rPr>
          <w:rFonts w:eastAsia="Arial" w:cs="Arial"/>
          <w:b/>
          <w:bCs/>
          <w:color w:val="000000" w:themeColor="text1"/>
        </w:rPr>
        <w:t>services in-house with resources from your organization and/or other funding already in place</w:t>
      </w:r>
      <w:r w:rsidR="00021A44">
        <w:rPr>
          <w:rFonts w:eastAsia="Arial" w:cs="Arial"/>
          <w:b/>
          <w:bCs/>
          <w:color w:val="000000" w:themeColor="text1"/>
        </w:rPr>
        <w:t>;</w:t>
      </w:r>
      <w:r w:rsidRPr="003A5674">
        <w:rPr>
          <w:rFonts w:eastAsia="Arial" w:cs="Arial"/>
          <w:b/>
          <w:bCs/>
          <w:color w:val="000000" w:themeColor="text1"/>
        </w:rPr>
        <w:t xml:space="preserve"> or</w:t>
      </w:r>
    </w:p>
    <w:p w14:paraId="43B4677F" w14:textId="66F84BB5" w:rsidR="002943C3" w:rsidRDefault="002943C3" w:rsidP="002943C3">
      <w:pPr>
        <w:pStyle w:val="ListParagraph"/>
        <w:numPr>
          <w:ilvl w:val="0"/>
          <w:numId w:val="169"/>
        </w:numPr>
        <w:contextualSpacing w:val="0"/>
        <w:rPr>
          <w:rFonts w:eastAsia="Arial" w:cs="Arial"/>
          <w:b/>
          <w:bCs/>
          <w:color w:val="000000" w:themeColor="text1"/>
        </w:rPr>
      </w:pPr>
      <w:r>
        <w:rPr>
          <w:rFonts w:eastAsia="Arial" w:cs="Arial"/>
          <w:b/>
          <w:bCs/>
          <w:color w:val="000000" w:themeColor="text1"/>
        </w:rPr>
        <w:br w:type="page"/>
      </w:r>
    </w:p>
    <w:p w14:paraId="22D68C1F" w14:textId="4CF5E592" w:rsidR="009F3A9C" w:rsidRPr="003A5674" w:rsidRDefault="4ACA506F" w:rsidP="00013296">
      <w:pPr>
        <w:pStyle w:val="ListParagraph"/>
        <w:ind w:left="1620"/>
        <w:contextualSpacing w:val="0"/>
        <w:rPr>
          <w:rFonts w:eastAsia="Arial" w:cs="Arial"/>
        </w:rPr>
      </w:pPr>
      <w:r w:rsidRPr="003A5674">
        <w:rPr>
          <w:rFonts w:eastAsia="Arial" w:cs="Arial"/>
          <w:b/>
          <w:bCs/>
          <w:color w:val="000000" w:themeColor="text1"/>
        </w:rPr>
        <w:lastRenderedPageBreak/>
        <w:t xml:space="preserve">(b) specify the partner organizations that will provide these services. If these services will not be provided in-house, MOAs demonstrating that you have partnerships and linkages with appropriate treatment providers must be submitted in Attachment 1. If this information is not provided in </w:t>
      </w:r>
      <w:hyperlink w:anchor="Section_B3" w:history="1">
        <w:r w:rsidR="00835F34" w:rsidRPr="003A5674">
          <w:rPr>
            <w:rStyle w:val="Hyperlink"/>
            <w:rFonts w:eastAsia="Arial" w:cs="Arial"/>
            <w:b/>
            <w:bCs/>
          </w:rPr>
          <w:t>Section B</w:t>
        </w:r>
        <w:r w:rsidR="00835F34" w:rsidRPr="00835F34">
          <w:rPr>
            <w:rStyle w:val="Hyperlink"/>
            <w:rFonts w:eastAsia="Arial" w:cs="Arial"/>
            <w:b/>
            <w:bCs/>
          </w:rPr>
          <w:t>.3</w:t>
        </w:r>
      </w:hyperlink>
      <w:r w:rsidRPr="003A5674">
        <w:rPr>
          <w:rFonts w:eastAsia="Arial" w:cs="Arial"/>
          <w:b/>
          <w:bCs/>
          <w:color w:val="000000" w:themeColor="text1"/>
        </w:rPr>
        <w:t xml:space="preserve"> and/or required MOAs are not submitted</w:t>
      </w:r>
      <w:r w:rsidR="00560C5F">
        <w:rPr>
          <w:rFonts w:eastAsia="Arial" w:cs="Arial"/>
          <w:b/>
          <w:bCs/>
          <w:color w:val="000000" w:themeColor="text1"/>
        </w:rPr>
        <w:t xml:space="preserve"> in Attachment 1</w:t>
      </w:r>
      <w:r w:rsidRPr="003A5674">
        <w:rPr>
          <w:rFonts w:eastAsia="Arial" w:cs="Arial"/>
          <w:b/>
          <w:bCs/>
          <w:color w:val="000000" w:themeColor="text1"/>
        </w:rPr>
        <w:t>, your application will be screened out and not considered for review.</w:t>
      </w:r>
    </w:p>
    <w:bookmarkEnd w:id="20"/>
    <w:bookmarkEnd w:id="21"/>
    <w:p w14:paraId="18A35BDD" w14:textId="679AD162" w:rsidR="002C3CE3" w:rsidRPr="0084330A" w:rsidRDefault="002C3CE3" w:rsidP="00013296">
      <w:pPr>
        <w:pStyle w:val="ListParagraph"/>
        <w:numPr>
          <w:ilvl w:val="0"/>
          <w:numId w:val="129"/>
        </w:numPr>
        <w:contextualSpacing w:val="0"/>
        <w:rPr>
          <w:rFonts w:cs="Arial"/>
        </w:rPr>
      </w:pPr>
      <w:r w:rsidRPr="207036CF">
        <w:rPr>
          <w:rFonts w:cs="Arial"/>
        </w:rPr>
        <w:t xml:space="preserve">Screen and assess clients determined to be at high risk for HIV infection or </w:t>
      </w:r>
      <w:r w:rsidR="1DC4BFD8" w:rsidRPr="207036CF">
        <w:rPr>
          <w:rFonts w:cs="Arial"/>
        </w:rPr>
        <w:t>living with HIV</w:t>
      </w:r>
      <w:r w:rsidR="00474CC2">
        <w:rPr>
          <w:rFonts w:cs="Arial"/>
        </w:rPr>
        <w:t>/AIDS</w:t>
      </w:r>
      <w:r w:rsidRPr="207036CF">
        <w:rPr>
          <w:rFonts w:cs="Arial"/>
        </w:rPr>
        <w:t xml:space="preserve"> for the presence of CODs and use the information obtained from the screening and assessment to develop appropriate treatment approaches for these individuals. </w:t>
      </w:r>
    </w:p>
    <w:p w14:paraId="4E07E5B5" w14:textId="07604855" w:rsidR="002C3CE3" w:rsidRPr="0084330A" w:rsidRDefault="002C3CE3" w:rsidP="00013296">
      <w:pPr>
        <w:pStyle w:val="ListParagraph"/>
        <w:numPr>
          <w:ilvl w:val="0"/>
          <w:numId w:val="129"/>
        </w:numPr>
        <w:contextualSpacing w:val="0"/>
        <w:rPr>
          <w:rFonts w:cs="Arial"/>
        </w:rPr>
      </w:pPr>
      <w:r w:rsidRPr="3B13CC28">
        <w:rPr>
          <w:rFonts w:cs="Arial"/>
        </w:rPr>
        <w:t>Provide evidence-based SUD/COD treatment and recovery support services to individuals at risk for or living with HIV</w:t>
      </w:r>
      <w:r w:rsidR="00474CC2">
        <w:rPr>
          <w:rFonts w:cs="Arial"/>
        </w:rPr>
        <w:t>/AIDS</w:t>
      </w:r>
      <w:r w:rsidRPr="3B13CC28">
        <w:rPr>
          <w:rFonts w:cs="Arial"/>
        </w:rPr>
        <w:t xml:space="preserve">, including screening/assessment, outpatient services, intensive outpatient services, and the use of FDA-approved medication for the treatment of the SUD and/or COD. </w:t>
      </w:r>
    </w:p>
    <w:p w14:paraId="200421FA" w14:textId="1074EAC2" w:rsidR="002C3CE3" w:rsidRPr="0084330A" w:rsidRDefault="00D93F24" w:rsidP="003006BE">
      <w:pPr>
        <w:pStyle w:val="ListParagraph"/>
        <w:numPr>
          <w:ilvl w:val="0"/>
          <w:numId w:val="129"/>
        </w:numPr>
        <w:contextualSpacing w:val="0"/>
        <w:rPr>
          <w:rFonts w:cs="Arial"/>
        </w:rPr>
      </w:pPr>
      <w:r>
        <w:rPr>
          <w:rFonts w:cs="Arial"/>
        </w:rPr>
        <w:t>I</w:t>
      </w:r>
      <w:r w:rsidR="002C3CE3" w:rsidRPr="3B13CC28">
        <w:rPr>
          <w:rFonts w:cs="Arial"/>
        </w:rPr>
        <w:t xml:space="preserve">n accordance with state and local requirements, </w:t>
      </w:r>
      <w:r>
        <w:rPr>
          <w:rFonts w:cs="Arial"/>
        </w:rPr>
        <w:t xml:space="preserve">test </w:t>
      </w:r>
      <w:r w:rsidR="002C3CE3" w:rsidRPr="3B13CC28">
        <w:rPr>
          <w:rFonts w:cs="Arial"/>
        </w:rPr>
        <w:t xml:space="preserve">all clients who </w:t>
      </w:r>
      <w:proofErr w:type="gramStart"/>
      <w:r w:rsidR="002C3CE3" w:rsidRPr="3B13CC28">
        <w:rPr>
          <w:rFonts w:cs="Arial"/>
        </w:rPr>
        <w:t>are considered to be</w:t>
      </w:r>
      <w:proofErr w:type="gramEnd"/>
      <w:r w:rsidR="002C3CE3" w:rsidRPr="3B13CC28">
        <w:rPr>
          <w:rFonts w:cs="Arial"/>
        </w:rPr>
        <w:t xml:space="preserve"> at risk for viral Hepatitis (B and C)</w:t>
      </w:r>
      <w:r>
        <w:rPr>
          <w:rFonts w:cs="Arial"/>
        </w:rPr>
        <w:t xml:space="preserve"> either on-site or through referral. A</w:t>
      </w:r>
      <w:r w:rsidR="002C3CE3" w:rsidRPr="3B13CC28">
        <w:rPr>
          <w:rFonts w:cs="Arial"/>
        </w:rPr>
        <w:t>ll clients determined to be at high risk for HIV infection will also be at risk for viral hepatitis and must be tested as specified by the US Public Health Service Task Force (USPSTF) recommendations for Hepatitis B and Hepatitis C screening</w:t>
      </w:r>
      <w:r>
        <w:rPr>
          <w:rFonts w:cs="Arial"/>
        </w:rPr>
        <w:t>.</w:t>
      </w:r>
      <w:r w:rsidR="002C3CE3" w:rsidRPr="3B13CC28">
        <w:rPr>
          <w:rFonts w:cs="Arial"/>
        </w:rPr>
        <w:t xml:space="preserve"> Hepatitis A testing may also be performed if an outbreak is currently taking place in the recipient’s geographic area. Up to five percent of annual award funds may be used for the following hepatitis testing and services (based on risk and USPSTF guidelines): </w:t>
      </w:r>
    </w:p>
    <w:p w14:paraId="599849C3" w14:textId="77777777" w:rsidR="002C3CE3" w:rsidRPr="0084330A" w:rsidRDefault="002C3CE3" w:rsidP="003006BE">
      <w:pPr>
        <w:pStyle w:val="ListParagraph"/>
        <w:numPr>
          <w:ilvl w:val="1"/>
          <w:numId w:val="129"/>
        </w:numPr>
        <w:contextualSpacing w:val="0"/>
        <w:rPr>
          <w:rFonts w:cs="Arial"/>
        </w:rPr>
      </w:pPr>
      <w:r w:rsidRPr="3B13CC28">
        <w:rPr>
          <w:rFonts w:cs="Arial"/>
        </w:rPr>
        <w:t xml:space="preserve">Viral Hepatitis B and C (antibody and confirmatory) testing. </w:t>
      </w:r>
    </w:p>
    <w:p w14:paraId="4252A4CB" w14:textId="77777777" w:rsidR="002C3CE3" w:rsidRPr="0084330A" w:rsidRDefault="002C3CE3" w:rsidP="00AB4C1E">
      <w:pPr>
        <w:pStyle w:val="ListParagraph"/>
        <w:numPr>
          <w:ilvl w:val="1"/>
          <w:numId w:val="129"/>
        </w:numPr>
        <w:contextualSpacing w:val="0"/>
        <w:rPr>
          <w:rFonts w:cs="Arial"/>
        </w:rPr>
      </w:pPr>
      <w:r w:rsidRPr="3B13CC28">
        <w:rPr>
          <w:rFonts w:cs="Arial"/>
        </w:rPr>
        <w:t xml:space="preserve">Viral Hepatitis A and B vaccination (including purchase and administration). </w:t>
      </w:r>
    </w:p>
    <w:p w14:paraId="7788C93F" w14:textId="77777777" w:rsidR="002C3CE3" w:rsidRPr="0084330A" w:rsidRDefault="002C3CE3" w:rsidP="00AB4C1E">
      <w:pPr>
        <w:pStyle w:val="ListParagraph"/>
        <w:numPr>
          <w:ilvl w:val="1"/>
          <w:numId w:val="129"/>
        </w:numPr>
        <w:contextualSpacing w:val="0"/>
        <w:rPr>
          <w:rFonts w:cs="Arial"/>
        </w:rPr>
      </w:pPr>
      <w:r w:rsidRPr="3B13CC28">
        <w:rPr>
          <w:rFonts w:cs="Arial"/>
        </w:rPr>
        <w:t xml:space="preserve">Purchase of test kits and other required supplies (e.g., gloves, biohazardous waste containers, etc.); and </w:t>
      </w:r>
    </w:p>
    <w:p w14:paraId="64211467" w14:textId="77777777" w:rsidR="0001292E" w:rsidRDefault="002C3CE3" w:rsidP="00AB4C1E">
      <w:pPr>
        <w:pStyle w:val="ListParagraph"/>
        <w:numPr>
          <w:ilvl w:val="0"/>
          <w:numId w:val="129"/>
        </w:numPr>
        <w:contextualSpacing w:val="0"/>
        <w:rPr>
          <w:rFonts w:cs="Arial"/>
        </w:rPr>
      </w:pPr>
      <w:r w:rsidRPr="3B13CC28">
        <w:rPr>
          <w:rFonts w:cs="Arial"/>
        </w:rPr>
        <w:t>Training for staff related to viral Hepatitis (B and C) testing.</w:t>
      </w:r>
    </w:p>
    <w:p w14:paraId="1CB7B4E8" w14:textId="23F1F199" w:rsidR="00393664" w:rsidRPr="00DB55D5" w:rsidRDefault="0001292E" w:rsidP="00AB4C1E">
      <w:pPr>
        <w:pStyle w:val="ListParagraph"/>
        <w:numPr>
          <w:ilvl w:val="0"/>
          <w:numId w:val="129"/>
        </w:numPr>
        <w:contextualSpacing w:val="0"/>
        <w:rPr>
          <w:rFonts w:cs="Arial"/>
        </w:rPr>
      </w:pPr>
      <w:r>
        <w:rPr>
          <w:rFonts w:cs="Arial"/>
        </w:rPr>
        <w:br w:type="page"/>
      </w:r>
    </w:p>
    <w:p w14:paraId="66CD9EB0" w14:textId="0E4A791E" w:rsidR="00E8422B" w:rsidRPr="00393664" w:rsidRDefault="5B5CAB91" w:rsidP="00AB4C1E">
      <w:pPr>
        <w:tabs>
          <w:tab w:val="left" w:pos="1008"/>
        </w:tabs>
      </w:pPr>
      <w:r w:rsidRPr="207036CF">
        <w:rPr>
          <w:rFonts w:cs="Arial"/>
        </w:rPr>
        <w:lastRenderedPageBreak/>
        <w:t xml:space="preserve">Note: Grant recipients must report all positive viral hepatitis test results to the local and state health department, as appropriate. </w:t>
      </w:r>
      <w:bookmarkStart w:id="22" w:name="_Hlk88979836"/>
      <w:r w:rsidRPr="207036CF">
        <w:rPr>
          <w:rFonts w:cs="Arial"/>
        </w:rPr>
        <w:t xml:space="preserve">Recipients will also be required to report to SAMHSA on a </w:t>
      </w:r>
      <w:r w:rsidR="7D3AA378" w:rsidRPr="207036CF">
        <w:rPr>
          <w:rFonts w:cs="Arial"/>
        </w:rPr>
        <w:t>semi-</w:t>
      </w:r>
      <w:r w:rsidRPr="207036CF">
        <w:rPr>
          <w:rFonts w:cs="Arial"/>
        </w:rPr>
        <w:t xml:space="preserve">annual basis on the number of HIV test kits and viral Hepatitis test kits purchased with SAMHSA grant funds, the number of positive HIV and viral Hepatitis tests, and data on referrals and linkages to follow-up care. </w:t>
      </w:r>
      <w:bookmarkEnd w:id="22"/>
      <w:r w:rsidRPr="207036CF">
        <w:rPr>
          <w:rFonts w:cs="Arial"/>
        </w:rPr>
        <w:t xml:space="preserve">When necessary, recipients will be expected to work with providers with whom they have linkages/partnerships or to whom they make referrals </w:t>
      </w:r>
      <w:proofErr w:type="gramStart"/>
      <w:r w:rsidRPr="207036CF">
        <w:rPr>
          <w:rFonts w:cs="Arial"/>
        </w:rPr>
        <w:t>in order to</w:t>
      </w:r>
      <w:proofErr w:type="gramEnd"/>
      <w:r w:rsidRPr="207036CF">
        <w:rPr>
          <w:rFonts w:cs="Arial"/>
        </w:rPr>
        <w:t xml:space="preserve"> gather this data.</w:t>
      </w:r>
    </w:p>
    <w:p w14:paraId="3162ABD5" w14:textId="705ECA59" w:rsidR="00FD57F1" w:rsidRPr="00663DCE" w:rsidRDefault="00663DCE" w:rsidP="00ED391B">
      <w:pPr>
        <w:pStyle w:val="Heading2"/>
        <w:rPr>
          <w:szCs w:val="24"/>
        </w:rPr>
      </w:pPr>
      <w:bookmarkStart w:id="23" w:name="_Toc174539136"/>
      <w:r w:rsidRPr="00C17E50">
        <w:t xml:space="preserve">4. </w:t>
      </w:r>
      <w:r w:rsidR="00A945B3" w:rsidRPr="00C17E50">
        <w:t>ALLOWABLE ACTIVITIES</w:t>
      </w:r>
      <w:r w:rsidR="00A945B3">
        <w:t>:</w:t>
      </w:r>
      <w:bookmarkEnd w:id="23"/>
    </w:p>
    <w:p w14:paraId="49D9D86F" w14:textId="4160A0DC" w:rsidR="006338ED" w:rsidRPr="00C47926" w:rsidRDefault="006338ED" w:rsidP="00AC34BE">
      <w:pPr>
        <w:tabs>
          <w:tab w:val="left" w:pos="1008"/>
        </w:tabs>
        <w:rPr>
          <w:rFonts w:cs="Arial"/>
          <w:bCs/>
        </w:rPr>
      </w:pPr>
      <w:r w:rsidRPr="00C47926">
        <w:rPr>
          <w:rFonts w:cs="Arial"/>
          <w:bCs/>
        </w:rPr>
        <w:t>Allowable activities are an allowable use of grant</w:t>
      </w:r>
      <w:r w:rsidRPr="00C47926" w:rsidDel="00CA5E1C">
        <w:rPr>
          <w:rFonts w:cs="Arial"/>
          <w:bCs/>
        </w:rPr>
        <w:t xml:space="preserve"> </w:t>
      </w:r>
      <w:r w:rsidRPr="00C47926">
        <w:rPr>
          <w:rFonts w:cs="Arial"/>
          <w:bCs/>
        </w:rPr>
        <w:t>funds but are not required.</w:t>
      </w:r>
      <w:r w:rsidR="00921015">
        <w:rPr>
          <w:rFonts w:cs="Arial"/>
          <w:bCs/>
        </w:rPr>
        <w:t xml:space="preserve"> </w:t>
      </w:r>
      <w:r w:rsidR="00921015">
        <w:rPr>
          <w:rStyle w:val="normaltextrun"/>
          <w:rFonts w:cs="Arial"/>
          <w:color w:val="000000"/>
          <w:shd w:val="clear" w:color="auto" w:fill="FFFFFF"/>
        </w:rPr>
        <w:t>Recipients may use grant funds to provide any allowable activit</w:t>
      </w:r>
      <w:r w:rsidR="00680EA5">
        <w:rPr>
          <w:rStyle w:val="normaltextrun"/>
          <w:rFonts w:cs="Arial"/>
          <w:color w:val="000000"/>
          <w:shd w:val="clear" w:color="auto" w:fill="FFFFFF"/>
        </w:rPr>
        <w:t>y</w:t>
      </w:r>
      <w:r w:rsidR="00921015">
        <w:rPr>
          <w:rStyle w:val="normaltextrun"/>
          <w:rFonts w:cs="Arial"/>
          <w:color w:val="000000"/>
          <w:shd w:val="clear" w:color="auto" w:fill="FFFFFF"/>
        </w:rPr>
        <w:t xml:space="preserve"> if it does not interfere or prevent the grant recipient from performing all required activities and serv</w:t>
      </w:r>
      <w:r w:rsidR="000B6342">
        <w:rPr>
          <w:rStyle w:val="normaltextrun"/>
          <w:rFonts w:cs="Arial"/>
          <w:color w:val="000000"/>
          <w:shd w:val="clear" w:color="auto" w:fill="FFFFFF"/>
        </w:rPr>
        <w:t>e</w:t>
      </w:r>
      <w:r w:rsidR="00921015">
        <w:rPr>
          <w:rStyle w:val="normaltextrun"/>
          <w:rFonts w:cs="Arial"/>
          <w:color w:val="000000"/>
          <w:shd w:val="clear" w:color="auto" w:fill="FFFFFF"/>
        </w:rPr>
        <w:t xml:space="preserve"> the total number of unduplicated individuals each year of the grant.</w:t>
      </w:r>
      <w:r w:rsidRPr="00C47926">
        <w:rPr>
          <w:rFonts w:cs="Arial"/>
          <w:bCs/>
        </w:rPr>
        <w:t xml:space="preserve"> Allowable activities may include:</w:t>
      </w:r>
    </w:p>
    <w:p w14:paraId="3F564D63" w14:textId="7F85A92C" w:rsidR="003C0C18" w:rsidRPr="00C47926" w:rsidRDefault="4217ACAB" w:rsidP="004133F9">
      <w:pPr>
        <w:pStyle w:val="Default"/>
        <w:numPr>
          <w:ilvl w:val="0"/>
          <w:numId w:val="67"/>
        </w:numPr>
        <w:spacing w:after="240"/>
        <w:rPr>
          <w:rFonts w:ascii="Arial" w:eastAsia="Arial" w:hAnsi="Arial" w:cs="Arial"/>
          <w:color w:val="000000" w:themeColor="text1"/>
        </w:rPr>
      </w:pPr>
      <w:r w:rsidRPr="207036CF">
        <w:rPr>
          <w:rFonts w:ascii="Arial" w:eastAsia="Arial" w:hAnsi="Arial" w:cs="Arial"/>
          <w:color w:val="000000" w:themeColor="text1"/>
        </w:rPr>
        <w:t xml:space="preserve">Grant recipients may use up to $25,000 for the purchase of </w:t>
      </w:r>
      <w:r w:rsidR="00907596">
        <w:rPr>
          <w:rFonts w:ascii="Arial" w:eastAsia="Arial" w:hAnsi="Arial" w:cs="Arial"/>
          <w:color w:val="000000" w:themeColor="text1"/>
        </w:rPr>
        <w:t>t</w:t>
      </w:r>
      <w:r w:rsidRPr="207036CF">
        <w:rPr>
          <w:rFonts w:ascii="Arial" w:eastAsia="Arial" w:hAnsi="Arial" w:cs="Arial"/>
          <w:color w:val="000000" w:themeColor="text1"/>
        </w:rPr>
        <w:t xml:space="preserve">echnical </w:t>
      </w:r>
      <w:r w:rsidR="00907596">
        <w:rPr>
          <w:rFonts w:ascii="Arial" w:eastAsia="Arial" w:hAnsi="Arial" w:cs="Arial"/>
          <w:color w:val="000000" w:themeColor="text1"/>
        </w:rPr>
        <w:t>a</w:t>
      </w:r>
      <w:r w:rsidRPr="207036CF">
        <w:rPr>
          <w:rFonts w:ascii="Arial" w:eastAsia="Arial" w:hAnsi="Arial" w:cs="Arial"/>
          <w:color w:val="000000" w:themeColor="text1"/>
        </w:rPr>
        <w:t xml:space="preserve">ssistance </w:t>
      </w:r>
      <w:r w:rsidR="00474CC2">
        <w:rPr>
          <w:rFonts w:ascii="Arial" w:eastAsia="Arial" w:hAnsi="Arial" w:cs="Arial"/>
          <w:color w:val="000000" w:themeColor="text1"/>
        </w:rPr>
        <w:t xml:space="preserve">(TA) </w:t>
      </w:r>
      <w:r w:rsidRPr="207036CF">
        <w:rPr>
          <w:rFonts w:ascii="Arial" w:eastAsia="Arial" w:hAnsi="Arial" w:cs="Arial"/>
          <w:color w:val="000000" w:themeColor="text1"/>
        </w:rPr>
        <w:t xml:space="preserve">services for the project. If such TA is not needed, these funds may be used for other allowable activities in the grant program. </w:t>
      </w:r>
      <w:r w:rsidR="56C02AD5" w:rsidRPr="207036CF">
        <w:rPr>
          <w:rFonts w:ascii="Arial" w:eastAsia="Arial" w:hAnsi="Arial" w:cs="Arial"/>
          <w:color w:val="000000" w:themeColor="text1"/>
        </w:rPr>
        <w:t xml:space="preserve">Allowable TA includes TA to </w:t>
      </w:r>
      <w:r w:rsidR="09E45F39" w:rsidRPr="207036CF">
        <w:rPr>
          <w:rFonts w:ascii="Arial" w:eastAsia="Arial" w:hAnsi="Arial" w:cs="Arial"/>
          <w:color w:val="000000" w:themeColor="text1"/>
        </w:rPr>
        <w:t>improve the grant recipient’s efforts in the areas of</w:t>
      </w:r>
      <w:r w:rsidR="56C02AD5" w:rsidRPr="207036CF">
        <w:rPr>
          <w:rFonts w:ascii="Arial" w:eastAsia="Arial" w:hAnsi="Arial" w:cs="Arial"/>
          <w:color w:val="000000" w:themeColor="text1"/>
        </w:rPr>
        <w:t xml:space="preserve"> client outreach, engagement, retention and/or follow-up, </w:t>
      </w:r>
      <w:r w:rsidR="0401FAF7" w:rsidRPr="207036CF">
        <w:rPr>
          <w:rFonts w:ascii="Arial" w:eastAsia="Arial" w:hAnsi="Arial" w:cs="Arial"/>
          <w:color w:val="000000" w:themeColor="text1"/>
        </w:rPr>
        <w:t xml:space="preserve">grant </w:t>
      </w:r>
      <w:r w:rsidR="3A4BDAB4" w:rsidRPr="207036CF">
        <w:rPr>
          <w:rFonts w:ascii="Arial" w:eastAsia="Arial" w:hAnsi="Arial" w:cs="Arial"/>
          <w:color w:val="000000" w:themeColor="text1"/>
        </w:rPr>
        <w:t>recipient</w:t>
      </w:r>
      <w:r w:rsidR="56C02AD5" w:rsidRPr="207036CF">
        <w:rPr>
          <w:rFonts w:ascii="Arial" w:eastAsia="Arial" w:hAnsi="Arial" w:cs="Arial"/>
          <w:color w:val="000000" w:themeColor="text1"/>
        </w:rPr>
        <w:t xml:space="preserve"> staff retention (decrease in staff-turnover), use of evidence-based </w:t>
      </w:r>
      <w:r w:rsidR="00474CC2">
        <w:rPr>
          <w:rFonts w:ascii="Arial" w:eastAsia="Arial" w:hAnsi="Arial" w:cs="Arial"/>
          <w:color w:val="000000" w:themeColor="text1"/>
        </w:rPr>
        <w:t>i</w:t>
      </w:r>
      <w:r w:rsidR="56C02AD5" w:rsidRPr="207036CF">
        <w:rPr>
          <w:rFonts w:ascii="Arial" w:eastAsia="Arial" w:hAnsi="Arial" w:cs="Arial"/>
          <w:color w:val="000000" w:themeColor="text1"/>
        </w:rPr>
        <w:t xml:space="preserve">nterventions for the provision of care and services, improvement with client data collection, and continuous quality improvement. </w:t>
      </w:r>
    </w:p>
    <w:p w14:paraId="5F9F921D" w14:textId="0A2BCE7E" w:rsidR="003C0C18" w:rsidRPr="00C47926" w:rsidRDefault="4217ACAB" w:rsidP="004133F9">
      <w:pPr>
        <w:pStyle w:val="Default"/>
        <w:numPr>
          <w:ilvl w:val="0"/>
          <w:numId w:val="67"/>
        </w:numPr>
        <w:spacing w:after="240"/>
        <w:rPr>
          <w:rFonts w:ascii="Arial" w:eastAsia="Arial" w:hAnsi="Arial" w:cs="Arial"/>
          <w:color w:val="000000" w:themeColor="text1"/>
        </w:rPr>
      </w:pPr>
      <w:r w:rsidRPr="00F057AD">
        <w:rPr>
          <w:rFonts w:ascii="Arial" w:eastAsia="Arial" w:hAnsi="Arial" w:cs="Arial"/>
          <w:color w:val="000000" w:themeColor="text1"/>
        </w:rPr>
        <w:t>Up to five percent of the total grant award may be used to pay for F</w:t>
      </w:r>
      <w:r w:rsidR="002D6952">
        <w:rPr>
          <w:rFonts w:ascii="Arial" w:eastAsia="Arial" w:hAnsi="Arial" w:cs="Arial"/>
          <w:color w:val="000000" w:themeColor="text1"/>
        </w:rPr>
        <w:t xml:space="preserve">ood and </w:t>
      </w:r>
      <w:r w:rsidRPr="00F057AD">
        <w:rPr>
          <w:rFonts w:ascii="Arial" w:eastAsia="Arial" w:hAnsi="Arial" w:cs="Arial"/>
          <w:color w:val="000000" w:themeColor="text1"/>
        </w:rPr>
        <w:t>D</w:t>
      </w:r>
      <w:r w:rsidR="002D6952">
        <w:rPr>
          <w:rFonts w:ascii="Arial" w:eastAsia="Arial" w:hAnsi="Arial" w:cs="Arial"/>
          <w:color w:val="000000" w:themeColor="text1"/>
        </w:rPr>
        <w:t xml:space="preserve">rug </w:t>
      </w:r>
      <w:r w:rsidRPr="00F057AD">
        <w:rPr>
          <w:rFonts w:ascii="Arial" w:eastAsia="Arial" w:hAnsi="Arial" w:cs="Arial"/>
          <w:color w:val="000000" w:themeColor="text1"/>
        </w:rPr>
        <w:t>A</w:t>
      </w:r>
      <w:r w:rsidR="002D6952">
        <w:rPr>
          <w:rFonts w:ascii="Arial" w:eastAsia="Arial" w:hAnsi="Arial" w:cs="Arial"/>
          <w:color w:val="000000" w:themeColor="text1"/>
        </w:rPr>
        <w:t>dministration (FDA)</w:t>
      </w:r>
      <w:r w:rsidRPr="00F057AD">
        <w:rPr>
          <w:rFonts w:ascii="Arial" w:eastAsia="Arial" w:hAnsi="Arial" w:cs="Arial"/>
          <w:color w:val="000000" w:themeColor="text1"/>
        </w:rPr>
        <w:t xml:space="preserve"> approved medications for the treatment of SUDs (e.g., methadone, buprenorphine products including buprenorphine/naloxone combination formulations and buprenorphine mono-product formulations, naltrexone products including extended-release and oral formulations, disulfiram, and acamprosate calcium, etc.) as part of a comprehensive treatment plan when the client has no other source of funds to do so</w:t>
      </w:r>
      <w:r w:rsidR="34661F0A" w:rsidRPr="00F057AD">
        <w:rPr>
          <w:rFonts w:ascii="Arial" w:eastAsia="Arial" w:hAnsi="Arial" w:cs="Arial"/>
          <w:color w:val="000000" w:themeColor="text1"/>
        </w:rPr>
        <w:t xml:space="preserve"> (Payer-of-last resort)</w:t>
      </w:r>
      <w:r w:rsidRPr="00F057AD">
        <w:rPr>
          <w:rFonts w:ascii="Arial" w:eastAsia="Arial" w:hAnsi="Arial" w:cs="Arial"/>
          <w:color w:val="000000" w:themeColor="text1"/>
        </w:rPr>
        <w:t>.</w:t>
      </w:r>
    </w:p>
    <w:p w14:paraId="440E7B84" w14:textId="77777777" w:rsidR="00AD7916" w:rsidRPr="00F057AD" w:rsidRDefault="1EF1B3B3" w:rsidP="004133F9">
      <w:pPr>
        <w:pStyle w:val="ListParagraph"/>
        <w:numPr>
          <w:ilvl w:val="0"/>
          <w:numId w:val="67"/>
        </w:numPr>
        <w:tabs>
          <w:tab w:val="left" w:pos="1008"/>
        </w:tabs>
        <w:contextualSpacing w:val="0"/>
        <w:rPr>
          <w:rFonts w:eastAsia="Arial" w:cs="Arial"/>
          <w:color w:val="000000" w:themeColor="text1"/>
          <w:szCs w:val="24"/>
        </w:rPr>
      </w:pPr>
      <w:r w:rsidRPr="00F057AD">
        <w:rPr>
          <w:rFonts w:eastAsia="Arial" w:cs="Arial"/>
          <w:color w:val="000000" w:themeColor="text1"/>
          <w:szCs w:val="24"/>
        </w:rPr>
        <w:t>Develop and implement tobacco cessation programs, activities, and/or strategies.</w:t>
      </w:r>
    </w:p>
    <w:p w14:paraId="61A08192" w14:textId="77777777" w:rsidR="000D096A" w:rsidRDefault="007F2B66" w:rsidP="004133F9">
      <w:pPr>
        <w:pStyle w:val="ListParagraph"/>
        <w:numPr>
          <w:ilvl w:val="0"/>
          <w:numId w:val="67"/>
        </w:numPr>
        <w:contextualSpacing w:val="0"/>
        <w:rPr>
          <w:rStyle w:val="normaltextrun"/>
          <w:rFonts w:cs="Arial"/>
          <w:color w:val="000000"/>
          <w:shd w:val="clear" w:color="auto" w:fill="FFFFFF"/>
        </w:rPr>
      </w:pPr>
      <w:r>
        <w:rPr>
          <w:rStyle w:val="normaltextrun"/>
          <w:rFonts w:cs="Arial"/>
          <w:color w:val="000000"/>
          <w:shd w:val="clear" w:color="auto" w:fill="FFFFFF"/>
        </w:rPr>
        <w:t>Recovery housing</w:t>
      </w:r>
      <w:r w:rsidR="00474CC2">
        <w:rPr>
          <w:rStyle w:val="normaltextrun"/>
          <w:rFonts w:cs="Arial"/>
          <w:color w:val="000000"/>
          <w:shd w:val="clear" w:color="auto" w:fill="FFFFFF"/>
        </w:rPr>
        <w:t>: Recovery housing</w:t>
      </w:r>
      <w:r>
        <w:rPr>
          <w:rStyle w:val="normaltextrun"/>
          <w:rFonts w:cs="Arial"/>
          <w:color w:val="000000"/>
          <w:shd w:val="clear" w:color="auto" w:fill="FFFFFF"/>
        </w:rPr>
        <w:t xml:space="preserve"> is one component of the SUD treatment and recovery continuum of care. While recovery residences vary widely in structure, all are centered on peer support and a connection to services that promote long-term recovery. Individuals in recovery should have a meaningful role in developing the service array used in their recovery plan. Recovery houses are safe, healthy, family-like substance-free living environments that support individuals in recovery from addiction.</w:t>
      </w:r>
    </w:p>
    <w:p w14:paraId="7E1FD581" w14:textId="21735C16" w:rsidR="000D096A" w:rsidRDefault="000D096A" w:rsidP="004133F9">
      <w:pPr>
        <w:pStyle w:val="ListParagraph"/>
        <w:numPr>
          <w:ilvl w:val="0"/>
          <w:numId w:val="67"/>
        </w:numPr>
        <w:contextualSpacing w:val="0"/>
        <w:rPr>
          <w:rStyle w:val="normaltextrun"/>
          <w:rFonts w:cs="Arial"/>
          <w:color w:val="000000"/>
          <w:shd w:val="clear" w:color="auto" w:fill="FFFFFF"/>
        </w:rPr>
      </w:pPr>
      <w:r>
        <w:rPr>
          <w:rStyle w:val="normaltextrun"/>
          <w:rFonts w:cs="Arial"/>
          <w:color w:val="000000"/>
          <w:shd w:val="clear" w:color="auto" w:fill="FFFFFF"/>
        </w:rPr>
        <w:br w:type="page"/>
      </w:r>
    </w:p>
    <w:p w14:paraId="17D36A89" w14:textId="5C4D9312" w:rsidR="007F2B66" w:rsidRPr="00921015" w:rsidRDefault="007F2B66" w:rsidP="000D096A">
      <w:pPr>
        <w:pStyle w:val="ListParagraph"/>
        <w:contextualSpacing w:val="0"/>
        <w:rPr>
          <w:rStyle w:val="normaltextrun"/>
          <w:rFonts w:eastAsia="Arial" w:cs="Arial"/>
          <w:color w:val="000000" w:themeColor="text1"/>
        </w:rPr>
      </w:pPr>
      <w:r>
        <w:rPr>
          <w:rStyle w:val="normaltextrun"/>
          <w:rFonts w:cs="Arial"/>
          <w:color w:val="000000"/>
          <w:u w:val="single"/>
          <w:shd w:val="clear" w:color="auto" w:fill="FFFFFF"/>
        </w:rPr>
        <w:lastRenderedPageBreak/>
        <w:t>Substance-free does not prohibit prescribed medications taken as directed by a licensed practitioner,</w:t>
      </w:r>
      <w:r>
        <w:rPr>
          <w:rStyle w:val="normaltextrun"/>
          <w:rFonts w:cs="Arial"/>
          <w:color w:val="000000"/>
          <w:shd w:val="clear" w:color="auto" w:fill="FFFFFF"/>
        </w:rPr>
        <w:t xml:space="preserve"> such as pharmacotherapies specifically approved by FDA for treatment of opioid use disorder as well as other medications with FDA-approved indications for the treatment of co-occurring health conditions. Recipients must describe the mechanism(s) in place in their jurisdiction to assure that a recovery housing facility to receive these funds supports and provides clients access to evidence-based treatment, including all forms of </w:t>
      </w:r>
      <w:r w:rsidR="002D6952">
        <w:rPr>
          <w:rStyle w:val="normaltextrun"/>
          <w:rFonts w:cs="Arial"/>
          <w:color w:val="000000"/>
          <w:shd w:val="clear" w:color="auto" w:fill="FFFFFF"/>
        </w:rPr>
        <w:t>medications for opioid use disorders</w:t>
      </w:r>
      <w:r>
        <w:rPr>
          <w:rStyle w:val="normaltextrun"/>
          <w:rFonts w:cs="Arial"/>
          <w:color w:val="000000"/>
          <w:shd w:val="clear" w:color="auto" w:fill="FFFFFF"/>
        </w:rPr>
        <w:t>, in a safe and appropriate setting. Recipient</w:t>
      </w:r>
      <w:r w:rsidR="00474CC2">
        <w:rPr>
          <w:rStyle w:val="normaltextrun"/>
          <w:rFonts w:cs="Arial"/>
          <w:color w:val="000000"/>
          <w:shd w:val="clear" w:color="auto" w:fill="FFFFFF"/>
        </w:rPr>
        <w:t>s</w:t>
      </w:r>
      <w:r>
        <w:rPr>
          <w:rStyle w:val="normaltextrun"/>
          <w:rFonts w:cs="Arial"/>
          <w:color w:val="000000"/>
          <w:shd w:val="clear" w:color="auto" w:fill="FFFFFF"/>
        </w:rPr>
        <w:t xml:space="preserve"> must also describe how recovery housing supported under this grant is in an appropriate and legitimate facility (</w:t>
      </w:r>
      <w:r>
        <w:rPr>
          <w:rStyle w:val="contextualspellingandgrammarerror"/>
          <w:rFonts w:cs="Arial"/>
          <w:color w:val="000000"/>
          <w:shd w:val="clear" w:color="auto" w:fill="FFFFFF"/>
        </w:rPr>
        <w:t>e.g.</w:t>
      </w:r>
      <w:r>
        <w:rPr>
          <w:rStyle w:val="normaltextrun"/>
          <w:rFonts w:cs="Arial"/>
          <w:color w:val="000000"/>
          <w:shd w:val="clear" w:color="auto" w:fill="FFFFFF"/>
        </w:rPr>
        <w:t xml:space="preserve"> state or other credentialing or certification </w:t>
      </w:r>
      <w:r w:rsidR="00474CC2">
        <w:rPr>
          <w:rStyle w:val="normaltextrun"/>
          <w:rFonts w:cs="Arial"/>
          <w:color w:val="000000"/>
          <w:shd w:val="clear" w:color="auto" w:fill="FFFFFF"/>
        </w:rPr>
        <w:t xml:space="preserve">or </w:t>
      </w:r>
      <w:r>
        <w:rPr>
          <w:rStyle w:val="normaltextrun"/>
          <w:rFonts w:cs="Arial"/>
          <w:color w:val="000000"/>
          <w:shd w:val="clear" w:color="auto" w:fill="FFFFFF"/>
        </w:rPr>
        <w:t>an established or recognized model)</w:t>
      </w:r>
      <w:r w:rsidR="00921015">
        <w:rPr>
          <w:rStyle w:val="normaltextrun"/>
          <w:rFonts w:cs="Arial"/>
          <w:color w:val="000000"/>
          <w:shd w:val="clear" w:color="auto" w:fill="FFFFFF"/>
        </w:rPr>
        <w:t>.</w:t>
      </w:r>
    </w:p>
    <w:p w14:paraId="7648BD14" w14:textId="7423ADE7" w:rsidR="24482BBF" w:rsidRDefault="164D8139" w:rsidP="004D4320">
      <w:pPr>
        <w:pStyle w:val="ListParagraph"/>
        <w:numPr>
          <w:ilvl w:val="0"/>
          <w:numId w:val="67"/>
        </w:numPr>
        <w:contextualSpacing w:val="0"/>
        <w:rPr>
          <w:rFonts w:eastAsia="Arial" w:cs="Arial"/>
          <w:color w:val="000000" w:themeColor="text1"/>
          <w:szCs w:val="24"/>
        </w:rPr>
      </w:pPr>
      <w:r w:rsidRPr="00F057AD">
        <w:rPr>
          <w:rFonts w:eastAsia="Arial" w:cs="Arial"/>
          <w:color w:val="000000" w:themeColor="text1"/>
          <w:szCs w:val="24"/>
        </w:rPr>
        <w:t>Develop and</w:t>
      </w:r>
      <w:r w:rsidRPr="20409F6C">
        <w:rPr>
          <w:rFonts w:eastAsia="Arial" w:cs="Arial"/>
          <w:color w:val="000000" w:themeColor="text1"/>
          <w:szCs w:val="24"/>
        </w:rPr>
        <w:t xml:space="preserve"> implement evidence-based contingency management programs to treat stimulant use disorder and concurrent substance misuse, and to improve retention in care.</w:t>
      </w:r>
    </w:p>
    <w:p w14:paraId="10A41147" w14:textId="1444055F" w:rsidR="004B3988" w:rsidRPr="004B3988" w:rsidRDefault="7A737D6A" w:rsidP="004D4320">
      <w:pPr>
        <w:pStyle w:val="ListParagraph"/>
        <w:numPr>
          <w:ilvl w:val="0"/>
          <w:numId w:val="146"/>
        </w:numPr>
        <w:tabs>
          <w:tab w:val="left" w:pos="1008"/>
        </w:tabs>
        <w:contextualSpacing w:val="0"/>
        <w:rPr>
          <w:rFonts w:eastAsia="Arial" w:cs="Arial"/>
          <w:color w:val="000000" w:themeColor="text1"/>
        </w:rPr>
      </w:pPr>
      <w:r w:rsidRPr="207036CF">
        <w:rPr>
          <w:rFonts w:eastAsia="Arial" w:cs="Arial"/>
          <w:color w:val="000000" w:themeColor="text1"/>
        </w:rPr>
        <w:t>Peer Recovery Support Services (PRSS) designed and delivered by individuals who have lived experienced with substance use disorders and recovery</w:t>
      </w:r>
      <w:r w:rsidR="070ED8CE" w:rsidRPr="207036CF">
        <w:rPr>
          <w:rFonts w:eastAsia="Arial" w:cs="Arial"/>
          <w:color w:val="000000" w:themeColor="text1"/>
        </w:rPr>
        <w:t xml:space="preserve">, as well as who are </w:t>
      </w:r>
      <w:r w:rsidR="7D17EBC6" w:rsidRPr="207036CF">
        <w:rPr>
          <w:rFonts w:eastAsia="Arial" w:cs="Arial"/>
          <w:color w:val="000000" w:themeColor="text1"/>
        </w:rPr>
        <w:t>living with HIV</w:t>
      </w:r>
      <w:r w:rsidR="00474CC2">
        <w:rPr>
          <w:rFonts w:eastAsia="Arial" w:cs="Arial"/>
          <w:color w:val="000000" w:themeColor="text1"/>
        </w:rPr>
        <w:t>/AIDS</w:t>
      </w:r>
      <w:r w:rsidR="070ED8CE" w:rsidRPr="207036CF">
        <w:rPr>
          <w:rFonts w:eastAsia="Arial" w:cs="Arial"/>
          <w:color w:val="000000" w:themeColor="text1"/>
        </w:rPr>
        <w:t xml:space="preserve"> and taking antiretroviral therapy and are </w:t>
      </w:r>
      <w:r w:rsidR="5AEEA486" w:rsidRPr="207036CF">
        <w:rPr>
          <w:rFonts w:eastAsia="Arial" w:cs="Arial"/>
          <w:color w:val="000000" w:themeColor="text1"/>
        </w:rPr>
        <w:t xml:space="preserve">adherent </w:t>
      </w:r>
      <w:r w:rsidR="3F10EBCC" w:rsidRPr="207036CF">
        <w:rPr>
          <w:rFonts w:eastAsia="Arial" w:cs="Arial"/>
          <w:color w:val="000000" w:themeColor="text1"/>
        </w:rPr>
        <w:t>to</w:t>
      </w:r>
      <w:r w:rsidR="00D93F24" w:rsidRPr="207036CF">
        <w:rPr>
          <w:rFonts w:eastAsia="Arial" w:cs="Arial"/>
          <w:color w:val="000000" w:themeColor="text1"/>
        </w:rPr>
        <w:t xml:space="preserve"> </w:t>
      </w:r>
      <w:r w:rsidR="070ED8CE" w:rsidRPr="207036CF">
        <w:rPr>
          <w:rFonts w:eastAsia="Arial" w:cs="Arial"/>
          <w:color w:val="000000" w:themeColor="text1"/>
        </w:rPr>
        <w:t xml:space="preserve">their treatment or </w:t>
      </w:r>
      <w:r w:rsidR="0881BF6F" w:rsidRPr="207036CF">
        <w:rPr>
          <w:rFonts w:eastAsia="Arial" w:cs="Arial"/>
          <w:color w:val="000000" w:themeColor="text1"/>
        </w:rPr>
        <w:t xml:space="preserve">individuals </w:t>
      </w:r>
      <w:r w:rsidR="070ED8CE" w:rsidRPr="207036CF">
        <w:rPr>
          <w:rFonts w:eastAsia="Arial" w:cs="Arial"/>
          <w:color w:val="000000" w:themeColor="text1"/>
        </w:rPr>
        <w:t>who</w:t>
      </w:r>
      <w:r w:rsidR="37BE5723" w:rsidRPr="207036CF">
        <w:rPr>
          <w:rFonts w:eastAsia="Arial" w:cs="Arial"/>
          <w:color w:val="000000" w:themeColor="text1"/>
        </w:rPr>
        <w:t xml:space="preserve"> are HIV-negative but</w:t>
      </w:r>
      <w:r w:rsidR="070ED8CE" w:rsidRPr="207036CF">
        <w:rPr>
          <w:rFonts w:eastAsia="Arial" w:cs="Arial"/>
          <w:color w:val="000000" w:themeColor="text1"/>
        </w:rPr>
        <w:t xml:space="preserve"> </w:t>
      </w:r>
      <w:r w:rsidR="7F950F2B" w:rsidRPr="207036CF">
        <w:rPr>
          <w:rFonts w:eastAsia="Arial" w:cs="Arial"/>
          <w:color w:val="000000" w:themeColor="text1"/>
        </w:rPr>
        <w:t xml:space="preserve">have lived experience with </w:t>
      </w:r>
      <w:r w:rsidR="3984210E" w:rsidRPr="207036CF">
        <w:rPr>
          <w:rFonts w:eastAsia="Arial" w:cs="Arial"/>
          <w:color w:val="000000" w:themeColor="text1"/>
        </w:rPr>
        <w:t xml:space="preserve">HIV prevention methodologies such as </w:t>
      </w:r>
      <w:r w:rsidR="7F950F2B" w:rsidRPr="207036CF">
        <w:rPr>
          <w:rFonts w:eastAsia="Arial" w:cs="Arial"/>
          <w:color w:val="000000" w:themeColor="text1"/>
        </w:rPr>
        <w:t xml:space="preserve">taking or have taken </w:t>
      </w:r>
      <w:proofErr w:type="spellStart"/>
      <w:r w:rsidR="7F950F2B" w:rsidRPr="207036CF">
        <w:rPr>
          <w:rFonts w:eastAsia="Arial" w:cs="Arial"/>
          <w:color w:val="000000" w:themeColor="text1"/>
        </w:rPr>
        <w:t>PrEP</w:t>
      </w:r>
      <w:proofErr w:type="spellEnd"/>
      <w:r w:rsidR="7E4BB93B" w:rsidRPr="207036CF">
        <w:rPr>
          <w:rFonts w:eastAsia="Arial" w:cs="Arial"/>
          <w:color w:val="000000" w:themeColor="text1"/>
        </w:rPr>
        <w:t xml:space="preserve"> or other HIV risk reduction behaviors</w:t>
      </w:r>
      <w:r w:rsidRPr="207036CF">
        <w:rPr>
          <w:rFonts w:eastAsia="Arial" w:cs="Arial"/>
          <w:color w:val="000000" w:themeColor="text1"/>
        </w:rPr>
        <w:t>. Examples would be using funds for peer mentors, recovery coaches</w:t>
      </w:r>
      <w:r w:rsidR="003B38D2" w:rsidRPr="207036CF">
        <w:rPr>
          <w:rFonts w:eastAsia="Arial" w:cs="Arial"/>
          <w:color w:val="000000" w:themeColor="text1"/>
        </w:rPr>
        <w:t>,</w:t>
      </w:r>
      <w:r w:rsidRPr="207036CF">
        <w:rPr>
          <w:rFonts w:eastAsia="Arial" w:cs="Arial"/>
          <w:color w:val="000000" w:themeColor="text1"/>
        </w:rPr>
        <w:t xml:space="preserve"> or recovery support specialists</w:t>
      </w:r>
      <w:r w:rsidR="2532CBA2" w:rsidRPr="207036CF">
        <w:rPr>
          <w:rFonts w:eastAsia="Arial" w:cs="Arial"/>
          <w:color w:val="000000" w:themeColor="text1"/>
        </w:rPr>
        <w:t>.</w:t>
      </w:r>
    </w:p>
    <w:p w14:paraId="6E0F13B9" w14:textId="77777777" w:rsidR="005E26A1" w:rsidRDefault="07AFA9A7" w:rsidP="004D4320">
      <w:pPr>
        <w:pStyle w:val="ListParagraph"/>
        <w:numPr>
          <w:ilvl w:val="0"/>
          <w:numId w:val="146"/>
        </w:numPr>
        <w:tabs>
          <w:tab w:val="left" w:pos="1008"/>
        </w:tabs>
        <w:contextualSpacing w:val="0"/>
        <w:rPr>
          <w:rFonts w:eastAsia="Arial" w:cs="Arial"/>
          <w:color w:val="201F1E"/>
          <w:szCs w:val="24"/>
        </w:rPr>
      </w:pPr>
      <w:bookmarkStart w:id="24" w:name="_Hlk96540697"/>
      <w:r w:rsidRPr="11371345">
        <w:rPr>
          <w:color w:val="000000" w:themeColor="text1"/>
        </w:rPr>
        <w:t>Annually, up to 5 percent of the award may be spent on harm reduction services/supplie</w:t>
      </w:r>
      <w:r w:rsidR="000B04F4" w:rsidRPr="11371345">
        <w:rPr>
          <w:color w:val="000000" w:themeColor="text1"/>
        </w:rPr>
        <w:t xml:space="preserve">s. </w:t>
      </w:r>
      <w:r w:rsidR="11371345" w:rsidRPr="11371345">
        <w:rPr>
          <w:rFonts w:eastAsia="Arial" w:cs="Arial"/>
          <w:color w:val="201F1E"/>
          <w:szCs w:val="24"/>
        </w:rPr>
        <w:t>Harm reduction services funded under this grant must adhere to federal, state, and local laws, regulations, and other requirements related to such programs or services</w:t>
      </w:r>
      <w:r w:rsidR="008F3CCE">
        <w:rPr>
          <w:rFonts w:eastAsia="Arial" w:cs="Arial"/>
          <w:color w:val="201F1E"/>
          <w:szCs w:val="24"/>
        </w:rPr>
        <w:t>.</w:t>
      </w:r>
    </w:p>
    <w:p w14:paraId="74B6F1E8" w14:textId="4A0CF490" w:rsidR="005E26A1" w:rsidRDefault="005E26A1" w:rsidP="004D4320">
      <w:pPr>
        <w:pStyle w:val="ListParagraph"/>
        <w:numPr>
          <w:ilvl w:val="0"/>
          <w:numId w:val="146"/>
        </w:numPr>
        <w:tabs>
          <w:tab w:val="left" w:pos="1008"/>
        </w:tabs>
        <w:contextualSpacing w:val="0"/>
        <w:rPr>
          <w:rFonts w:eastAsia="Arial" w:cs="Arial"/>
          <w:color w:val="201F1E"/>
          <w:szCs w:val="24"/>
        </w:rPr>
      </w:pPr>
      <w:r>
        <w:rPr>
          <w:rFonts w:eastAsia="Arial" w:cs="Arial"/>
          <w:color w:val="201F1E"/>
          <w:szCs w:val="24"/>
        </w:rPr>
        <w:br w:type="page"/>
      </w:r>
    </w:p>
    <w:p w14:paraId="58F42841" w14:textId="2107161E" w:rsidR="00814867" w:rsidRDefault="0F133DDA" w:rsidP="17B9A282">
      <w:pPr>
        <w:rPr>
          <w:b/>
          <w:bCs/>
        </w:rPr>
      </w:pPr>
      <w:bookmarkStart w:id="25" w:name="_Hlk96943545"/>
      <w:bookmarkEnd w:id="24"/>
      <w:r w:rsidRPr="7FFA4094">
        <w:rPr>
          <w:rFonts w:eastAsia="Arial" w:cs="Arial"/>
          <w:b/>
          <w:bCs/>
        </w:rPr>
        <w:lastRenderedPageBreak/>
        <w:t>Infrastructure Development:</w:t>
      </w:r>
      <w:r w:rsidRPr="7FFA4094">
        <w:rPr>
          <w:rFonts w:eastAsia="Arial" w:cs="Arial"/>
        </w:rPr>
        <w:t xml:space="preserve"> (maximum 15 percent of total grant award for the budget period)</w:t>
      </w:r>
    </w:p>
    <w:p w14:paraId="03151527" w14:textId="5B9649B2" w:rsidR="78DEBEA3" w:rsidRDefault="402DEE09" w:rsidP="3B13CC28">
      <w:pPr>
        <w:tabs>
          <w:tab w:val="left" w:pos="1008"/>
        </w:tabs>
      </w:pPr>
      <w:r w:rsidRPr="20409F6C">
        <w:rPr>
          <w:rFonts w:eastAsia="Arial" w:cs="Arial"/>
        </w:rPr>
        <w:t xml:space="preserve">Although services grant funds must be used primarily for direct services, SAMHSA recognizes that infrastructure changes may be needed to implement the services or improve their effectiveness. You may use no more than </w:t>
      </w:r>
      <w:r w:rsidRPr="20409F6C">
        <w:rPr>
          <w:rFonts w:eastAsia="Arial" w:cs="Arial"/>
          <w:b/>
          <w:bCs/>
        </w:rPr>
        <w:t>15 percent</w:t>
      </w:r>
      <w:r w:rsidRPr="20409F6C">
        <w:rPr>
          <w:rFonts w:eastAsia="Arial" w:cs="Arial"/>
        </w:rPr>
        <w:t xml:space="preserve"> of the total grant award for the budget period for the following types of infrastructure development, if necessary, to support the direct service expansion of the grant project. You must describe your use of grant funds for these activities in </w:t>
      </w:r>
      <w:hyperlink w:anchor="_Appendix_B_-" w:history="1">
        <w:r w:rsidRPr="20409F6C">
          <w:rPr>
            <w:rStyle w:val="Hyperlink"/>
            <w:rFonts w:eastAsia="Arial" w:cs="Arial"/>
          </w:rPr>
          <w:t>Section B</w:t>
        </w:r>
      </w:hyperlink>
      <w:r w:rsidRPr="20409F6C">
        <w:rPr>
          <w:rFonts w:eastAsia="Arial" w:cs="Arial"/>
        </w:rPr>
        <w:t xml:space="preserve"> of your Project Narrative.</w:t>
      </w:r>
    </w:p>
    <w:p w14:paraId="7EA37E3E" w14:textId="61953D60" w:rsidR="78DEBEA3" w:rsidRDefault="0F133DDA" w:rsidP="00C70005">
      <w:pPr>
        <w:pStyle w:val="ListParagraph"/>
        <w:numPr>
          <w:ilvl w:val="0"/>
          <w:numId w:val="139"/>
        </w:numPr>
        <w:contextualSpacing w:val="0"/>
        <w:rPr>
          <w:rFonts w:eastAsia="Arial" w:cs="Arial"/>
          <w:szCs w:val="24"/>
        </w:rPr>
      </w:pPr>
      <w:r w:rsidRPr="7FFA4094">
        <w:rPr>
          <w:rFonts w:eastAsia="Arial" w:cs="Arial"/>
          <w:szCs w:val="24"/>
        </w:rPr>
        <w:t>Developing partnerships with other service providers for service delivery and stakeholders serving the population of focus.</w:t>
      </w:r>
    </w:p>
    <w:p w14:paraId="25DB2F15" w14:textId="7311EE7C" w:rsidR="78DEBEA3" w:rsidRDefault="0F133DDA" w:rsidP="00C70005">
      <w:pPr>
        <w:pStyle w:val="ListParagraph"/>
        <w:numPr>
          <w:ilvl w:val="0"/>
          <w:numId w:val="139"/>
        </w:numPr>
        <w:contextualSpacing w:val="0"/>
        <w:rPr>
          <w:rFonts w:eastAsia="Arial" w:cs="Arial"/>
          <w:szCs w:val="24"/>
        </w:rPr>
      </w:pPr>
      <w:r w:rsidRPr="7FFA4094">
        <w:rPr>
          <w:rFonts w:eastAsia="Arial" w:cs="Arial"/>
          <w:szCs w:val="24"/>
        </w:rPr>
        <w:t xml:space="preserve">Adopting and/or enhancing your computer system, management information system (MIS), electronic health records (EHRs), etc., to document and manage client needs, care process, integration with related support services, and outcomes. </w:t>
      </w:r>
    </w:p>
    <w:p w14:paraId="14AFFA3A" w14:textId="39B297B2" w:rsidR="78DEBEA3" w:rsidRDefault="0F133DDA" w:rsidP="00C70005">
      <w:pPr>
        <w:pStyle w:val="ListParagraph"/>
        <w:numPr>
          <w:ilvl w:val="0"/>
          <w:numId w:val="139"/>
        </w:numPr>
        <w:contextualSpacing w:val="0"/>
        <w:rPr>
          <w:rFonts w:eastAsia="Arial" w:cs="Arial"/>
          <w:szCs w:val="24"/>
        </w:rPr>
      </w:pPr>
      <w:r w:rsidRPr="7FFA4094">
        <w:rPr>
          <w:rFonts w:eastAsia="Arial" w:cs="Arial"/>
          <w:szCs w:val="24"/>
        </w:rPr>
        <w:t xml:space="preserve">Training/workforce development to help your staff or other providers in the community identify mental health or substance </w:t>
      </w:r>
      <w:r w:rsidR="003B7F3E">
        <w:rPr>
          <w:rFonts w:eastAsia="Arial" w:cs="Arial"/>
          <w:szCs w:val="24"/>
        </w:rPr>
        <w:t>use disorder</w:t>
      </w:r>
      <w:r w:rsidR="003B7F3E" w:rsidRPr="7FFA4094">
        <w:rPr>
          <w:rFonts w:eastAsia="Arial" w:cs="Arial"/>
          <w:szCs w:val="24"/>
        </w:rPr>
        <w:t xml:space="preserve"> </w:t>
      </w:r>
      <w:r w:rsidRPr="7FFA4094">
        <w:rPr>
          <w:rFonts w:eastAsia="Arial" w:cs="Arial"/>
          <w:szCs w:val="24"/>
        </w:rPr>
        <w:t>issues or provide effective services consistent with the purpose of the grant program.</w:t>
      </w:r>
    </w:p>
    <w:p w14:paraId="287A54FF" w14:textId="31DF274D" w:rsidR="00814867" w:rsidRPr="00B53365" w:rsidDel="003C0C18" w:rsidRDefault="00663DCE" w:rsidP="00ED391B">
      <w:pPr>
        <w:pStyle w:val="Heading2"/>
        <w:rPr>
          <w:highlight w:val="yellow"/>
        </w:rPr>
      </w:pPr>
      <w:bookmarkStart w:id="26" w:name="_2.1_Using_Evidence-Based_"/>
      <w:bookmarkStart w:id="27" w:name="_Toc174539137"/>
      <w:bookmarkEnd w:id="25"/>
      <w:bookmarkEnd w:id="26"/>
      <w:r w:rsidRPr="00B53365">
        <w:t>5.</w:t>
      </w:r>
      <w:r w:rsidR="00ED391B">
        <w:tab/>
      </w:r>
      <w:r w:rsidR="00A945B3" w:rsidRPr="00B53365">
        <w:t>USING EVIDENCE-BASED PRACTICES</w:t>
      </w:r>
      <w:bookmarkEnd w:id="17"/>
      <w:bookmarkEnd w:id="27"/>
    </w:p>
    <w:p w14:paraId="07D0BB12" w14:textId="77777777" w:rsidR="00C2103C" w:rsidRDefault="0053278E" w:rsidP="00AC34BE">
      <w:pPr>
        <w:tabs>
          <w:tab w:val="left" w:pos="1008"/>
        </w:tabs>
        <w:rPr>
          <w:rFonts w:cs="Arial"/>
        </w:rPr>
      </w:pPr>
      <w:bookmarkStart w:id="28" w:name="_2.4_Data_Collection"/>
      <w:bookmarkStart w:id="29" w:name="_2.2_Data_Collection"/>
      <w:bookmarkStart w:id="30" w:name="_Toc197933187"/>
      <w:bookmarkEnd w:id="18"/>
      <w:bookmarkEnd w:id="28"/>
      <w:bookmarkEnd w:id="29"/>
      <w:r w:rsidRPr="00AC34BE">
        <w:rPr>
          <w:rFonts w:cs="Arial"/>
        </w:rPr>
        <w:t>SAMHSA’s services</w:t>
      </w:r>
      <w:r w:rsidR="001356B3">
        <w:rPr>
          <w:rFonts w:cs="Arial"/>
        </w:rPr>
        <w:t xml:space="preserve"> grants</w:t>
      </w:r>
      <w:r w:rsidRPr="00AC34BE">
        <w:rPr>
          <w:rFonts w:cs="Arial"/>
        </w:rPr>
        <w:t xml:space="preserve"> are intended to fund services or practices that have a demonstrated evidence base and that are appropriate f</w:t>
      </w:r>
      <w:r w:rsidR="00AE2CBD">
        <w:rPr>
          <w:rFonts w:cs="Arial"/>
        </w:rPr>
        <w:t xml:space="preserve">or the population(s) of focus.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some form of documented research evidence. Both researchers and practitioners recognize that EBPs are essential to improving the effectiveness of treatment and preventio</w:t>
      </w:r>
      <w:r w:rsidR="001C68CA">
        <w:rPr>
          <w:rFonts w:cs="Arial"/>
        </w:rPr>
        <w:t>n services</w:t>
      </w:r>
      <w:r w:rsidR="00AE2CBD">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 xml:space="preserve">types of problems or disorders being addressed, the expectation is that EBP(s) will be utilized. </w:t>
      </w:r>
      <w:r w:rsidR="00AE1245">
        <w:rPr>
          <w:rFonts w:cs="Arial"/>
        </w:rPr>
        <w:t xml:space="preserve">If one </w:t>
      </w:r>
      <w:r w:rsidR="00BF151E">
        <w:rPr>
          <w:rFonts w:cs="Arial"/>
        </w:rPr>
        <w:t xml:space="preserve">does not </w:t>
      </w:r>
      <w:r w:rsidR="00AE1245">
        <w:rPr>
          <w:rFonts w:cs="Arial"/>
        </w:rPr>
        <w:t>exist but there are evidence</w:t>
      </w:r>
      <w:r w:rsidR="0024336A">
        <w:rPr>
          <w:rFonts w:cs="Arial"/>
        </w:rPr>
        <w:t>-</w:t>
      </w:r>
      <w:r w:rsidR="00AE1245">
        <w:rPr>
          <w:rFonts w:cs="Arial"/>
        </w:rPr>
        <w:t xml:space="preserve">informed and/or culturally promising practices that are appropriate or can be adapted, </w:t>
      </w:r>
      <w:r w:rsidR="00FE4A42">
        <w:rPr>
          <w:rFonts w:cs="Arial"/>
        </w:rPr>
        <w:t>these interventions may be implemented in the delivery of services.</w:t>
      </w:r>
    </w:p>
    <w:p w14:paraId="781B9632" w14:textId="17648F0E" w:rsidR="00C2103C" w:rsidRDefault="00C2103C" w:rsidP="00AC34BE">
      <w:pPr>
        <w:tabs>
          <w:tab w:val="left" w:pos="1008"/>
        </w:tabs>
        <w:rPr>
          <w:rFonts w:cs="Arial"/>
        </w:rPr>
      </w:pPr>
      <w:r>
        <w:rPr>
          <w:rFonts w:cs="Arial"/>
        </w:rPr>
        <w:br w:type="page"/>
      </w:r>
    </w:p>
    <w:p w14:paraId="555DFB04" w14:textId="17D667B3" w:rsidR="0066452B" w:rsidRDefault="1550E89B" w:rsidP="005A2833">
      <w:pPr>
        <w:tabs>
          <w:tab w:val="left" w:pos="1008"/>
        </w:tabs>
        <w:rPr>
          <w:rFonts w:cs="Arial"/>
        </w:rPr>
      </w:pPr>
      <w:bookmarkStart w:id="31" w:name="_Hlk83125847"/>
      <w:r w:rsidRPr="20409F6C">
        <w:rPr>
          <w:rFonts w:cs="Arial"/>
        </w:rPr>
        <w:lastRenderedPageBreak/>
        <w:t xml:space="preserve">In your </w:t>
      </w:r>
      <w:r w:rsidR="00B3988B" w:rsidRPr="20409F6C">
        <w:rPr>
          <w:rFonts w:cs="Arial"/>
        </w:rPr>
        <w:t>P</w:t>
      </w:r>
      <w:r w:rsidRPr="20409F6C">
        <w:rPr>
          <w:rFonts w:cs="Arial"/>
        </w:rPr>
        <w:t xml:space="preserve">roject </w:t>
      </w:r>
      <w:r w:rsidR="00B3988B" w:rsidRPr="20409F6C">
        <w:rPr>
          <w:rFonts w:cs="Arial"/>
        </w:rPr>
        <w:t>N</w:t>
      </w:r>
      <w:r w:rsidRPr="20409F6C">
        <w:rPr>
          <w:rFonts w:cs="Arial"/>
        </w:rPr>
        <w:t>arrative</w:t>
      </w:r>
      <w:r w:rsidR="6705D6BB" w:rsidRPr="20409F6C">
        <w:rPr>
          <w:rFonts w:cs="Arial"/>
        </w:rPr>
        <w:t>, in response to</w:t>
      </w:r>
      <w:r w:rsidR="6705D6BB" w:rsidRPr="20409F6C">
        <w:rPr>
          <w:rStyle w:val="Hyperlink"/>
          <w:rFonts w:cs="Arial"/>
          <w:color w:val="auto"/>
          <w:u w:val="none"/>
        </w:rPr>
        <w:t xml:space="preserve"> Section C</w:t>
      </w:r>
      <w:r w:rsidR="6705D6BB" w:rsidRPr="20409F6C">
        <w:rPr>
          <w:rStyle w:val="Hyperlink"/>
          <w:rFonts w:cs="Arial"/>
          <w:u w:val="none"/>
        </w:rPr>
        <w:t xml:space="preserve"> </w:t>
      </w:r>
      <w:r w:rsidR="6705D6BB" w:rsidRPr="20409F6C">
        <w:rPr>
          <w:rFonts w:cs="Arial"/>
        </w:rPr>
        <w:t xml:space="preserve">of </w:t>
      </w:r>
      <w:hyperlink w:anchor="_1._EVALUATION_CRITERIA">
        <w:r w:rsidR="3AC20B7B" w:rsidRPr="20409F6C">
          <w:rPr>
            <w:rStyle w:val="Hyperlink"/>
            <w:rFonts w:cs="Arial"/>
          </w:rPr>
          <w:t>Section V</w:t>
        </w:r>
      </w:hyperlink>
      <w:r w:rsidR="6705D6BB" w:rsidRPr="20409F6C">
        <w:rPr>
          <w:rFonts w:cs="Arial"/>
        </w:rPr>
        <w:t xml:space="preserve"> of this NOFO</w:t>
      </w:r>
      <w:r w:rsidRPr="20409F6C">
        <w:rPr>
          <w:rFonts w:cs="Arial"/>
        </w:rPr>
        <w:t>, you will need to identify the evidence-based practice(s)</w:t>
      </w:r>
      <w:r w:rsidR="7F48E781" w:rsidRPr="20409F6C">
        <w:rPr>
          <w:rFonts w:cs="Arial"/>
        </w:rPr>
        <w:t xml:space="preserve"> and/or interventions that are </w:t>
      </w:r>
      <w:r w:rsidR="69A7B955" w:rsidRPr="20409F6C">
        <w:rPr>
          <w:rFonts w:cs="Arial"/>
        </w:rPr>
        <w:t>evidence</w:t>
      </w:r>
      <w:r w:rsidR="1116E0D0" w:rsidRPr="20409F6C">
        <w:rPr>
          <w:rFonts w:cs="Arial"/>
        </w:rPr>
        <w:t>-</w:t>
      </w:r>
      <w:r w:rsidR="7F48E781" w:rsidRPr="20409F6C">
        <w:rPr>
          <w:rFonts w:cs="Arial"/>
        </w:rPr>
        <w:t xml:space="preserve">informed </w:t>
      </w:r>
      <w:r w:rsidR="69A7B955" w:rsidRPr="20409F6C">
        <w:rPr>
          <w:rFonts w:cs="Arial"/>
        </w:rPr>
        <w:t>and/or</w:t>
      </w:r>
      <w:r w:rsidR="2D553CFD" w:rsidRPr="20409F6C">
        <w:rPr>
          <w:rFonts w:cs="Arial"/>
        </w:rPr>
        <w:t xml:space="preserve"> culturally </w:t>
      </w:r>
      <w:r w:rsidR="7F48E781" w:rsidRPr="20409F6C">
        <w:rPr>
          <w:rFonts w:cs="Arial"/>
        </w:rPr>
        <w:t xml:space="preserve">promising </w:t>
      </w:r>
      <w:r w:rsidR="69A7B955" w:rsidRPr="20409F6C">
        <w:rPr>
          <w:rFonts w:cs="Arial"/>
        </w:rPr>
        <w:t xml:space="preserve">that </w:t>
      </w:r>
      <w:r w:rsidR="7F48E781" w:rsidRPr="20409F6C">
        <w:rPr>
          <w:rFonts w:cs="Arial"/>
        </w:rPr>
        <w:t xml:space="preserve">are appropriate </w:t>
      </w:r>
      <w:r w:rsidR="69A7B955" w:rsidRPr="20409F6C">
        <w:rPr>
          <w:rFonts w:cs="Arial"/>
        </w:rPr>
        <w:t xml:space="preserve">or can be adapted to meet the needs of </w:t>
      </w:r>
      <w:r w:rsidR="147E46BD" w:rsidRPr="20409F6C">
        <w:rPr>
          <w:rFonts w:cs="Arial"/>
        </w:rPr>
        <w:t>your</w:t>
      </w:r>
      <w:r w:rsidR="69A7B955" w:rsidRPr="20409F6C">
        <w:rPr>
          <w:rFonts w:cs="Arial"/>
        </w:rPr>
        <w:t xml:space="preserve"> </w:t>
      </w:r>
      <w:r w:rsidRPr="20409F6C">
        <w:rPr>
          <w:rFonts w:cs="Arial"/>
        </w:rPr>
        <w:t>specific population(s) of focus.</w:t>
      </w:r>
      <w:r w:rsidR="147E46BD" w:rsidRPr="20409F6C">
        <w:rPr>
          <w:rFonts w:cs="Arial"/>
        </w:rPr>
        <w:t xml:space="preserve"> Y</w:t>
      </w:r>
      <w:r w:rsidR="2F65C366" w:rsidRPr="20409F6C">
        <w:rPr>
          <w:rFonts w:cs="Arial"/>
        </w:rPr>
        <w:t xml:space="preserve">ou must discuss the population(s) for which the practice(s) has (have) been shown to be effective and </w:t>
      </w:r>
      <w:r w:rsidR="43271080" w:rsidRPr="20409F6C">
        <w:rPr>
          <w:rFonts w:cs="Arial"/>
        </w:rPr>
        <w:t>document</w:t>
      </w:r>
      <w:r w:rsidR="2F65C366" w:rsidRPr="20409F6C">
        <w:rPr>
          <w:rFonts w:cs="Arial"/>
        </w:rPr>
        <w:t xml:space="preserve"> that it is (they are) appropriate for your population(s) of focus.</w:t>
      </w:r>
      <w:r w:rsidR="2D553CFD" w:rsidRPr="20409F6C">
        <w:rPr>
          <w:rFonts w:cs="Arial"/>
        </w:rPr>
        <w:t xml:space="preserve"> </w:t>
      </w:r>
      <w:r w:rsidR="7F48E781" w:rsidRPr="20409F6C">
        <w:rPr>
          <w:rFonts w:cs="Arial"/>
        </w:rPr>
        <w:t>You must also</w:t>
      </w:r>
      <w:r w:rsidR="2D553CFD" w:rsidRPr="20409F6C">
        <w:rPr>
          <w:rFonts w:cs="Arial"/>
        </w:rPr>
        <w:t xml:space="preserve"> address</w:t>
      </w:r>
      <w:r w:rsidR="7F48E781" w:rsidRPr="20409F6C">
        <w:rPr>
          <w:rFonts w:cs="Arial"/>
        </w:rPr>
        <w:t xml:space="preserve"> </w:t>
      </w:r>
      <w:r w:rsidR="2D553CFD" w:rsidRPr="20409F6C">
        <w:rPr>
          <w:rFonts w:cs="Arial"/>
        </w:rPr>
        <w:t xml:space="preserve">how these interventions will improve outcomes and address </w:t>
      </w:r>
      <w:bookmarkStart w:id="32" w:name="_Hlk76908720"/>
      <w:r w:rsidR="69A7B955" w:rsidRPr="20409F6C">
        <w:rPr>
          <w:rFonts w:cs="Arial"/>
        </w:rPr>
        <w:t xml:space="preserve">how you will monitor and ensure fidelity of EBPs and </w:t>
      </w:r>
      <w:r w:rsidR="43271080" w:rsidRPr="20409F6C">
        <w:rPr>
          <w:rFonts w:cs="Arial"/>
        </w:rPr>
        <w:t xml:space="preserve">other </w:t>
      </w:r>
      <w:r w:rsidR="69A7B955" w:rsidRPr="20409F6C">
        <w:rPr>
          <w:rFonts w:cs="Arial"/>
        </w:rPr>
        <w:t>appropriate interventions</w:t>
      </w:r>
      <w:bookmarkEnd w:id="32"/>
      <w:r w:rsidR="69A7B955" w:rsidRPr="20409F6C">
        <w:rPr>
          <w:rFonts w:cs="Arial"/>
        </w:rPr>
        <w:t>.</w:t>
      </w:r>
    </w:p>
    <w:p w14:paraId="1173B63A" w14:textId="0B22EECB" w:rsidR="00AC6046" w:rsidRDefault="00AC6046" w:rsidP="005A2833">
      <w:pPr>
        <w:tabs>
          <w:tab w:val="left" w:pos="720"/>
        </w:tabs>
        <w:rPr>
          <w:rFonts w:cs="Arial"/>
          <w:szCs w:val="24"/>
        </w:rPr>
      </w:pPr>
      <w:r w:rsidRPr="00BC39CF">
        <w:rPr>
          <w:rFonts w:cs="Arial"/>
          <w:szCs w:val="24"/>
        </w:rPr>
        <w:t>Applicants are encouraged to visit the SAMHSA Evidence-Based Pr</w:t>
      </w:r>
      <w:r>
        <w:rPr>
          <w:rFonts w:cs="Arial"/>
          <w:szCs w:val="24"/>
        </w:rPr>
        <w:t>actice</w:t>
      </w:r>
      <w:r w:rsidRPr="00BC39CF">
        <w:rPr>
          <w:rFonts w:cs="Arial"/>
          <w:szCs w:val="24"/>
        </w:rPr>
        <w:t xml:space="preserve"> Resource Center (</w:t>
      </w:r>
      <w:hyperlink r:id="rId11" w:history="1">
        <w:r w:rsidRPr="00BC39CF">
          <w:rPr>
            <w:rFonts w:cs="Arial"/>
            <w:color w:val="0000FF"/>
            <w:szCs w:val="24"/>
            <w:u w:val="single"/>
          </w:rPr>
          <w:t>www.samhsa.gov/ebp-resource-center</w:t>
        </w:r>
      </w:hyperlink>
      <w:r w:rsidRPr="00BC39CF">
        <w:rPr>
          <w:rFonts w:cs="Arial"/>
          <w:szCs w:val="24"/>
        </w:rPr>
        <w:t>)</w:t>
      </w:r>
      <w:r w:rsidR="007E440A">
        <w:rPr>
          <w:rFonts w:cs="Arial"/>
          <w:szCs w:val="24"/>
        </w:rPr>
        <w:t xml:space="preserve"> </w:t>
      </w:r>
      <w:bookmarkStart w:id="33" w:name="_Hlk76579970"/>
      <w:r w:rsidR="007E440A">
        <w:rPr>
          <w:rFonts w:cs="Arial"/>
          <w:szCs w:val="24"/>
        </w:rPr>
        <w:t>and SAMHSA’s National Network to Eliminate Disparities in behavioral health (NNED</w:t>
      </w:r>
      <w:r w:rsidR="00907A9D">
        <w:rPr>
          <w:rFonts w:cs="Arial"/>
          <w:szCs w:val="24"/>
        </w:rPr>
        <w:t>)</w:t>
      </w:r>
      <w:r w:rsidR="007E440A">
        <w:rPr>
          <w:rFonts w:cs="Arial"/>
          <w:szCs w:val="24"/>
        </w:rPr>
        <w:t xml:space="preserve"> </w:t>
      </w:r>
      <w:r w:rsidR="007C4403">
        <w:rPr>
          <w:rFonts w:cs="Arial"/>
          <w:szCs w:val="24"/>
        </w:rPr>
        <w:t>(</w:t>
      </w:r>
      <w:hyperlink r:id="rId12" w:history="1">
        <w:r w:rsidR="00943C52" w:rsidRPr="002B179E">
          <w:rPr>
            <w:rStyle w:val="Hyperlink"/>
            <w:rFonts w:cs="Arial"/>
            <w:szCs w:val="24"/>
          </w:rPr>
          <w:t>https://nned.net/</w:t>
        </w:r>
      </w:hyperlink>
      <w:r w:rsidR="007C4403">
        <w:rPr>
          <w:rStyle w:val="Hyperlink"/>
          <w:rFonts w:cs="Arial"/>
          <w:szCs w:val="24"/>
        </w:rPr>
        <w:t>)</w:t>
      </w:r>
      <w:r w:rsidR="007E440A">
        <w:rPr>
          <w:rFonts w:cs="Arial"/>
          <w:szCs w:val="24"/>
        </w:rPr>
        <w:t xml:space="preserve"> </w:t>
      </w:r>
      <w:r w:rsidR="00907A9D">
        <w:rPr>
          <w:rFonts w:cs="Arial"/>
          <w:szCs w:val="24"/>
        </w:rPr>
        <w:t>to identify</w:t>
      </w:r>
      <w:r w:rsidR="007E440A">
        <w:rPr>
          <w:rFonts w:cs="Arial"/>
          <w:szCs w:val="24"/>
        </w:rPr>
        <w:t xml:space="preserve"> evidence-</w:t>
      </w:r>
      <w:r w:rsidR="007C4403">
        <w:rPr>
          <w:rFonts w:cs="Arial"/>
          <w:szCs w:val="24"/>
        </w:rPr>
        <w:t>informed</w:t>
      </w:r>
      <w:r w:rsidR="007E440A">
        <w:rPr>
          <w:rFonts w:cs="Arial"/>
          <w:szCs w:val="24"/>
        </w:rPr>
        <w:t xml:space="preserve"> and culturally appropriate mental illness and substance use prevention</w:t>
      </w:r>
      <w:r w:rsidR="007C4403">
        <w:rPr>
          <w:rFonts w:cs="Arial"/>
          <w:szCs w:val="24"/>
        </w:rPr>
        <w:t xml:space="preserve"> and</w:t>
      </w:r>
      <w:r w:rsidR="007E440A">
        <w:rPr>
          <w:rFonts w:cs="Arial"/>
          <w:szCs w:val="24"/>
        </w:rPr>
        <w:t xml:space="preserve"> treatment practices</w:t>
      </w:r>
      <w:bookmarkEnd w:id="33"/>
      <w:r w:rsidR="00907A9D">
        <w:rPr>
          <w:rFonts w:cs="Arial"/>
          <w:szCs w:val="24"/>
        </w:rPr>
        <w:t xml:space="preserve"> that can be implemented in </w:t>
      </w:r>
      <w:r w:rsidR="007C4403">
        <w:rPr>
          <w:rFonts w:cs="Arial"/>
          <w:szCs w:val="24"/>
        </w:rPr>
        <w:t>your project.</w:t>
      </w:r>
    </w:p>
    <w:p w14:paraId="1F228685" w14:textId="05B36218" w:rsidR="00B51824" w:rsidRPr="00AC34BE" w:rsidRDefault="00663DCE" w:rsidP="00E36073">
      <w:pPr>
        <w:pStyle w:val="Heading2"/>
      </w:pPr>
      <w:bookmarkStart w:id="34" w:name="_2.2_Data_"/>
      <w:bookmarkStart w:id="35" w:name="_1.2_Data_Collection"/>
      <w:bookmarkStart w:id="36" w:name="_Toc174539138"/>
      <w:bookmarkStart w:id="37" w:name="_Hlk83125573"/>
      <w:bookmarkEnd w:id="31"/>
      <w:bookmarkEnd w:id="34"/>
      <w:bookmarkEnd w:id="35"/>
      <w:r>
        <w:t xml:space="preserve">6. </w:t>
      </w:r>
      <w:r w:rsidR="00E36073">
        <w:tab/>
      </w:r>
      <w:r w:rsidR="00A945B3">
        <w:t>DATA COLLECTION</w:t>
      </w:r>
      <w:r w:rsidR="00BF1A44">
        <w:t>/</w:t>
      </w:r>
      <w:r w:rsidR="00A945B3">
        <w:t>PERFORMANCE MEASUREMENT</w:t>
      </w:r>
      <w:bookmarkEnd w:id="30"/>
      <w:r w:rsidR="00A945B3">
        <w:t xml:space="preserve"> AND PROJECT PERFORMANCE ASSESSMENT</w:t>
      </w:r>
      <w:bookmarkEnd w:id="36"/>
    </w:p>
    <w:p w14:paraId="0D34E6E2" w14:textId="1EB5867E" w:rsidR="00010234" w:rsidRDefault="00010234" w:rsidP="005A2833">
      <w:pPr>
        <w:tabs>
          <w:tab w:val="left" w:pos="1008"/>
        </w:tabs>
        <w:rPr>
          <w:rFonts w:cs="Arial"/>
          <w:i/>
          <w:iCs/>
        </w:rPr>
      </w:pPr>
      <w:bookmarkStart w:id="38" w:name="_Hlk83127907"/>
      <w:bookmarkEnd w:id="37"/>
      <w:r>
        <w:rPr>
          <w:rFonts w:cs="Arial"/>
          <w:i/>
          <w:iCs/>
        </w:rPr>
        <w:t>Data Collection</w:t>
      </w:r>
      <w:r w:rsidR="003328B9">
        <w:rPr>
          <w:rFonts w:cs="Arial"/>
          <w:i/>
          <w:iCs/>
        </w:rPr>
        <w:t>/</w:t>
      </w:r>
      <w:r w:rsidR="001F344A">
        <w:rPr>
          <w:rFonts w:cs="Arial"/>
          <w:i/>
          <w:iCs/>
        </w:rPr>
        <w:t>Performance Measurement</w:t>
      </w:r>
    </w:p>
    <w:bookmarkEnd w:id="38"/>
    <w:p w14:paraId="0A8F5FAE" w14:textId="07FFAB42" w:rsidR="0078213A" w:rsidRDefault="00B51824" w:rsidP="005A2833">
      <w:pPr>
        <w:tabs>
          <w:tab w:val="left" w:pos="1008"/>
        </w:tabs>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10234">
        <w:rPr>
          <w:rFonts w:cs="Arial"/>
        </w:rPr>
        <w:t xml:space="preserve">your Project Narrative in response to </w:t>
      </w:r>
      <w:r w:rsidR="00FE28A7" w:rsidRPr="00495759">
        <w:rPr>
          <w:rFonts w:cs="Arial"/>
        </w:rPr>
        <w:t xml:space="preserve">Section </w:t>
      </w:r>
      <w:r w:rsidR="00FE28A7" w:rsidRPr="00164A4E">
        <w:rPr>
          <w:rFonts w:cs="Arial"/>
        </w:rPr>
        <w:t>E</w:t>
      </w:r>
      <w:r w:rsidR="00FE28A7" w:rsidRPr="00495759">
        <w:rPr>
          <w:rFonts w:cs="Arial"/>
        </w:rPr>
        <w:t>:</w:t>
      </w:r>
      <w:r w:rsidR="00FE28A7" w:rsidRPr="00AC34BE">
        <w:rPr>
          <w:rFonts w:cs="Arial"/>
        </w:rPr>
        <w:t xml:space="preserve"> Data Collection and Performance </w:t>
      </w:r>
      <w:r w:rsidR="0078213A" w:rsidRPr="00AC34BE">
        <w:rPr>
          <w:rFonts w:cs="Arial"/>
        </w:rPr>
        <w:t>Measurement</w:t>
      </w:r>
      <w:r w:rsidR="00010234">
        <w:rPr>
          <w:rFonts w:cs="Arial"/>
        </w:rPr>
        <w:t xml:space="preserve"> </w:t>
      </w:r>
      <w:r w:rsidR="009C4FD4">
        <w:rPr>
          <w:rFonts w:cs="Arial"/>
        </w:rPr>
        <w:t>in</w:t>
      </w:r>
      <w:r w:rsidR="00010234">
        <w:rPr>
          <w:rFonts w:cs="Arial"/>
        </w:rPr>
        <w:t xml:space="preserve"> Section V of th</w:t>
      </w:r>
      <w:r w:rsidR="00EB47D1">
        <w:rPr>
          <w:rFonts w:cs="Arial"/>
        </w:rPr>
        <w:t>is</w:t>
      </w:r>
      <w:r w:rsidR="00010234">
        <w:rPr>
          <w:rFonts w:cs="Arial"/>
        </w:rPr>
        <w:t xml:space="preserve"> NOFO</w:t>
      </w:r>
      <w:r w:rsidRPr="00AC34BE">
        <w:rPr>
          <w:rFonts w:cs="Arial"/>
        </w:rPr>
        <w:t xml:space="preserve">. </w:t>
      </w:r>
    </w:p>
    <w:p w14:paraId="51D427BB" w14:textId="6674B09F" w:rsidR="00A31CD1" w:rsidRDefault="7CEA4573" w:rsidP="005A2833">
      <w:pPr>
        <w:tabs>
          <w:tab w:val="left" w:pos="1008"/>
        </w:tabs>
        <w:rPr>
          <w:rStyle w:val="StyleBold"/>
          <w:rFonts w:cs="Arial"/>
        </w:rPr>
      </w:pPr>
      <w:r w:rsidRPr="20409F6C">
        <w:rPr>
          <w:rFonts w:cs="Arial"/>
        </w:rPr>
        <w:t xml:space="preserve">Recipients are required to report performance </w:t>
      </w:r>
      <w:r w:rsidR="11689C0E" w:rsidRPr="20409F6C">
        <w:rPr>
          <w:rFonts w:cs="Arial"/>
        </w:rPr>
        <w:t xml:space="preserve">on </w:t>
      </w:r>
      <w:r w:rsidR="2849CBB3" w:rsidRPr="20409F6C">
        <w:rPr>
          <w:rFonts w:cs="Arial"/>
        </w:rPr>
        <w:t>the following</w:t>
      </w:r>
      <w:r w:rsidR="640EFAF1" w:rsidRPr="20409F6C">
        <w:rPr>
          <w:rFonts w:cs="Arial"/>
        </w:rPr>
        <w:t xml:space="preserve"> measures</w:t>
      </w:r>
      <w:r w:rsidRPr="20409F6C">
        <w:rPr>
          <w:rFonts w:cs="Arial"/>
        </w:rPr>
        <w:t>:</w:t>
      </w:r>
      <w:r w:rsidRPr="20409F6C">
        <w:rPr>
          <w:rStyle w:val="StyleBold"/>
          <w:rFonts w:cs="Arial"/>
        </w:rPr>
        <w:t xml:space="preserve"> </w:t>
      </w:r>
    </w:p>
    <w:p w14:paraId="251DF140" w14:textId="662F3485" w:rsidR="003C0C18" w:rsidRPr="00DA4B30" w:rsidRDefault="00663DCE" w:rsidP="005A2833">
      <w:pPr>
        <w:pStyle w:val="Default"/>
        <w:numPr>
          <w:ilvl w:val="0"/>
          <w:numId w:val="132"/>
        </w:numPr>
        <w:spacing w:after="240"/>
        <w:rPr>
          <w:rFonts w:ascii="Arial" w:eastAsia="Arial" w:hAnsi="Arial" w:cs="Arial"/>
          <w:color w:val="000000" w:themeColor="text1"/>
        </w:rPr>
      </w:pPr>
      <w:r>
        <w:rPr>
          <w:rFonts w:ascii="Arial" w:hAnsi="Arial" w:cs="Arial"/>
        </w:rPr>
        <w:t>N</w:t>
      </w:r>
      <w:r w:rsidR="31B93804" w:rsidRPr="20409F6C">
        <w:rPr>
          <w:rFonts w:ascii="Arial" w:hAnsi="Arial" w:cs="Arial"/>
        </w:rPr>
        <w:t>umber of HIV tests completed</w:t>
      </w:r>
    </w:p>
    <w:p w14:paraId="08BCF134" w14:textId="1728FC52" w:rsidR="003C0C18" w:rsidRPr="00495759" w:rsidRDefault="00663DCE" w:rsidP="005A2833">
      <w:pPr>
        <w:pStyle w:val="Default"/>
        <w:numPr>
          <w:ilvl w:val="0"/>
          <w:numId w:val="132"/>
        </w:numPr>
        <w:spacing w:after="240"/>
        <w:rPr>
          <w:rFonts w:ascii="Arial" w:hAnsi="Arial" w:cs="Arial"/>
        </w:rPr>
      </w:pPr>
      <w:r>
        <w:rPr>
          <w:rFonts w:ascii="Arial" w:hAnsi="Arial" w:cs="Arial"/>
        </w:rPr>
        <w:t>N</w:t>
      </w:r>
      <w:r w:rsidR="4217ACAB" w:rsidRPr="20409F6C">
        <w:rPr>
          <w:rFonts w:ascii="Arial" w:hAnsi="Arial" w:cs="Arial"/>
        </w:rPr>
        <w:t xml:space="preserve">umber of individuals with HIV </w:t>
      </w:r>
      <w:r w:rsidR="49EA593E" w:rsidRPr="20409F6C">
        <w:rPr>
          <w:rFonts w:ascii="Arial" w:hAnsi="Arial" w:cs="Arial"/>
        </w:rPr>
        <w:t>who received</w:t>
      </w:r>
      <w:r w:rsidR="4217ACAB" w:rsidRPr="20409F6C">
        <w:rPr>
          <w:rFonts w:ascii="Arial" w:hAnsi="Arial" w:cs="Arial"/>
        </w:rPr>
        <w:t xml:space="preserve"> HIV services</w:t>
      </w:r>
    </w:p>
    <w:p w14:paraId="70E5C591" w14:textId="29D020A4" w:rsidR="00470144" w:rsidRDefault="00663DCE" w:rsidP="005A2833">
      <w:pPr>
        <w:pStyle w:val="Default"/>
        <w:numPr>
          <w:ilvl w:val="0"/>
          <w:numId w:val="132"/>
        </w:numPr>
        <w:spacing w:after="240"/>
        <w:rPr>
          <w:rFonts w:ascii="Arial" w:hAnsi="Arial" w:cs="Arial"/>
        </w:rPr>
      </w:pPr>
      <w:r>
        <w:rPr>
          <w:rFonts w:ascii="Arial" w:hAnsi="Arial" w:cs="Arial"/>
        </w:rPr>
        <w:t>N</w:t>
      </w:r>
      <w:r w:rsidR="4BB8F050" w:rsidRPr="20409F6C">
        <w:rPr>
          <w:rFonts w:ascii="Arial" w:hAnsi="Arial" w:cs="Arial"/>
        </w:rPr>
        <w:t xml:space="preserve">umber of individuals who are HIV-negative </w:t>
      </w:r>
      <w:r w:rsidR="5D175BD2" w:rsidRPr="20409F6C">
        <w:rPr>
          <w:rFonts w:ascii="Arial" w:hAnsi="Arial" w:cs="Arial"/>
        </w:rPr>
        <w:t>who received</w:t>
      </w:r>
      <w:r w:rsidR="4BB8F050" w:rsidRPr="20409F6C">
        <w:rPr>
          <w:rFonts w:ascii="Arial" w:hAnsi="Arial" w:cs="Arial"/>
        </w:rPr>
        <w:t xml:space="preserve"> prevention services including Pre-Exposure Prophylaxis (</w:t>
      </w:r>
      <w:proofErr w:type="spellStart"/>
      <w:r w:rsidR="4BB8F050" w:rsidRPr="20409F6C">
        <w:rPr>
          <w:rFonts w:ascii="Arial" w:hAnsi="Arial" w:cs="Arial"/>
        </w:rPr>
        <w:t>PrEP</w:t>
      </w:r>
      <w:proofErr w:type="spellEnd"/>
      <w:r w:rsidR="4BB8F050" w:rsidRPr="20409F6C">
        <w:rPr>
          <w:rFonts w:ascii="Arial" w:hAnsi="Arial" w:cs="Arial"/>
        </w:rPr>
        <w:t>)</w:t>
      </w:r>
    </w:p>
    <w:p w14:paraId="3A42D145" w14:textId="77777777" w:rsidR="00470144" w:rsidRDefault="001B7DBA" w:rsidP="005A2833">
      <w:pPr>
        <w:pStyle w:val="Default"/>
        <w:numPr>
          <w:ilvl w:val="0"/>
          <w:numId w:val="132"/>
        </w:numPr>
        <w:spacing w:after="240"/>
        <w:rPr>
          <w:rFonts w:ascii="Arial" w:hAnsi="Arial" w:cs="Arial"/>
        </w:rPr>
      </w:pPr>
      <w:r w:rsidRPr="00470144">
        <w:rPr>
          <w:rFonts w:ascii="Arial" w:hAnsi="Arial" w:cs="Arial"/>
        </w:rPr>
        <w:t xml:space="preserve">Abstinence </w:t>
      </w:r>
      <w:r w:rsidR="00470144" w:rsidRPr="00470144">
        <w:rPr>
          <w:rFonts w:ascii="Arial" w:hAnsi="Arial" w:cs="Arial"/>
        </w:rPr>
        <w:t>in use</w:t>
      </w:r>
    </w:p>
    <w:p w14:paraId="00E1FBD9" w14:textId="77777777" w:rsidR="00CC62B6" w:rsidRDefault="001B7DBA" w:rsidP="005A2833">
      <w:pPr>
        <w:pStyle w:val="Default"/>
        <w:numPr>
          <w:ilvl w:val="0"/>
          <w:numId w:val="132"/>
        </w:numPr>
        <w:spacing w:after="240"/>
        <w:rPr>
          <w:rFonts w:ascii="Arial" w:hAnsi="Arial" w:cs="Arial"/>
        </w:rPr>
      </w:pPr>
      <w:r w:rsidRPr="00470144">
        <w:rPr>
          <w:rFonts w:ascii="Arial" w:hAnsi="Arial" w:cs="Arial"/>
        </w:rPr>
        <w:t>Housing stability</w:t>
      </w:r>
    </w:p>
    <w:p w14:paraId="785B88AA" w14:textId="293567F5" w:rsidR="00CC62B6" w:rsidRDefault="00CC62B6" w:rsidP="005A2833">
      <w:pPr>
        <w:pStyle w:val="Default"/>
        <w:numPr>
          <w:ilvl w:val="0"/>
          <w:numId w:val="132"/>
        </w:numPr>
        <w:spacing w:after="240"/>
        <w:rPr>
          <w:rFonts w:ascii="Arial" w:hAnsi="Arial" w:cs="Arial"/>
        </w:rPr>
      </w:pPr>
      <w:r>
        <w:rPr>
          <w:rFonts w:ascii="Arial" w:hAnsi="Arial" w:cs="Arial"/>
        </w:rPr>
        <w:br w:type="page"/>
      </w:r>
    </w:p>
    <w:p w14:paraId="4B5D7FE5" w14:textId="77777777" w:rsidR="001B7DBA" w:rsidRPr="00470144" w:rsidRDefault="00D53C0D" w:rsidP="005A2833">
      <w:pPr>
        <w:pStyle w:val="Default"/>
        <w:numPr>
          <w:ilvl w:val="0"/>
          <w:numId w:val="132"/>
        </w:numPr>
        <w:spacing w:after="240"/>
        <w:rPr>
          <w:rFonts w:ascii="Arial" w:hAnsi="Arial" w:cs="Arial"/>
        </w:rPr>
      </w:pPr>
      <w:r>
        <w:rPr>
          <w:rFonts w:ascii="Arial" w:hAnsi="Arial" w:cs="Arial"/>
        </w:rPr>
        <w:lastRenderedPageBreak/>
        <w:t>C</w:t>
      </w:r>
      <w:r w:rsidR="001B7DBA" w:rsidRPr="00470144">
        <w:rPr>
          <w:rFonts w:ascii="Arial" w:hAnsi="Arial" w:cs="Arial"/>
        </w:rPr>
        <w:t xml:space="preserve">rime or criminal justice involvement </w:t>
      </w:r>
    </w:p>
    <w:p w14:paraId="6BB35FDA" w14:textId="77777777" w:rsidR="001B7DBA" w:rsidRDefault="001B7DBA" w:rsidP="005A2833">
      <w:pPr>
        <w:pStyle w:val="Default"/>
        <w:numPr>
          <w:ilvl w:val="0"/>
          <w:numId w:val="132"/>
        </w:numPr>
        <w:spacing w:after="240"/>
        <w:rPr>
          <w:rFonts w:ascii="Arial" w:hAnsi="Arial" w:cs="Arial"/>
        </w:rPr>
      </w:pPr>
      <w:r>
        <w:rPr>
          <w:rFonts w:ascii="Arial" w:hAnsi="Arial" w:cs="Arial"/>
        </w:rPr>
        <w:t>E</w:t>
      </w:r>
      <w:r w:rsidRPr="001B7DBA">
        <w:rPr>
          <w:rFonts w:ascii="Arial" w:hAnsi="Arial" w:cs="Arial"/>
        </w:rPr>
        <w:t>mployment/education</w:t>
      </w:r>
    </w:p>
    <w:p w14:paraId="1912774C" w14:textId="77777777" w:rsidR="001B7DBA" w:rsidRDefault="001B7DBA" w:rsidP="005A2833">
      <w:pPr>
        <w:pStyle w:val="Default"/>
        <w:numPr>
          <w:ilvl w:val="0"/>
          <w:numId w:val="132"/>
        </w:numPr>
        <w:spacing w:after="240"/>
        <w:rPr>
          <w:rFonts w:ascii="Arial" w:hAnsi="Arial" w:cs="Arial"/>
        </w:rPr>
      </w:pPr>
      <w:r>
        <w:rPr>
          <w:rFonts w:ascii="Arial" w:hAnsi="Arial" w:cs="Arial"/>
        </w:rPr>
        <w:t>S</w:t>
      </w:r>
      <w:r w:rsidRPr="001B7DBA">
        <w:rPr>
          <w:rFonts w:ascii="Arial" w:hAnsi="Arial" w:cs="Arial"/>
        </w:rPr>
        <w:t>ocial connectedness</w:t>
      </w:r>
    </w:p>
    <w:p w14:paraId="2F600BD6" w14:textId="44CA1EF5" w:rsidR="003C0C18" w:rsidRDefault="001B7DBA" w:rsidP="005A2833">
      <w:pPr>
        <w:pStyle w:val="Default"/>
        <w:numPr>
          <w:ilvl w:val="0"/>
          <w:numId w:val="132"/>
        </w:numPr>
        <w:spacing w:after="240"/>
        <w:rPr>
          <w:rFonts w:ascii="Arial" w:hAnsi="Arial" w:cs="Arial"/>
        </w:rPr>
      </w:pPr>
      <w:r>
        <w:rPr>
          <w:rFonts w:ascii="Arial" w:hAnsi="Arial" w:cs="Arial"/>
        </w:rPr>
        <w:t>H</w:t>
      </w:r>
      <w:r w:rsidRPr="001B7DBA">
        <w:rPr>
          <w:rFonts w:ascii="Arial" w:hAnsi="Arial" w:cs="Arial"/>
        </w:rPr>
        <w:t>ealth/behavioral/social consequences</w:t>
      </w:r>
    </w:p>
    <w:p w14:paraId="7A551AE2" w14:textId="0953585D" w:rsidR="00010234" w:rsidRPr="00AC34BE" w:rsidRDefault="00010234" w:rsidP="005A2833">
      <w:pPr>
        <w:tabs>
          <w:tab w:val="left" w:pos="1008"/>
        </w:tabs>
        <w:rPr>
          <w:rFonts w:cs="Arial"/>
        </w:rPr>
      </w:pPr>
      <w:r w:rsidRPr="60EFBC55">
        <w:rPr>
          <w:rFonts w:cs="Arial"/>
        </w:rPr>
        <w:t>This information will be gathered using a uniform data collection tool provided by SAMHSA. Recipients are required to submit data via SAMHSA’s Performance Accountability and Reporting System (SPARS); and access will be provided upon award. An example of the required data collection tool (i.e., National Outcome Measures</w:t>
      </w:r>
      <w:r w:rsidR="00776C5C" w:rsidRPr="60EFBC55">
        <w:rPr>
          <w:rFonts w:cs="Arial"/>
        </w:rPr>
        <w:t xml:space="preserve"> (NOMs)</w:t>
      </w:r>
      <w:r w:rsidRPr="60EFBC55">
        <w:rPr>
          <w:rFonts w:cs="Arial"/>
        </w:rPr>
        <w:t xml:space="preserve"> or NOMS client level services tool) can be found </w:t>
      </w:r>
      <w:hyperlink r:id="rId13">
        <w:r w:rsidRPr="60EFBC55">
          <w:rPr>
            <w:rStyle w:val="Hyperlink"/>
            <w:rFonts w:cs="Arial"/>
          </w:rPr>
          <w:t>here</w:t>
        </w:r>
      </w:hyperlink>
      <w:r w:rsidR="001D4B12" w:rsidRPr="60EFBC55">
        <w:rPr>
          <w:rFonts w:cs="Arial"/>
        </w:rPr>
        <w:t>.</w:t>
      </w:r>
      <w:r w:rsidRPr="60EFBC55">
        <w:rPr>
          <w:rFonts w:cs="Arial"/>
        </w:rPr>
        <w:t xml:space="preserve"> Data will be collected </w:t>
      </w:r>
      <w:r w:rsidR="003C0C18" w:rsidRPr="60EFBC55">
        <w:rPr>
          <w:rFonts w:cs="Arial"/>
        </w:rPr>
        <w:t>at baseline</w:t>
      </w:r>
      <w:r w:rsidR="001D4B12" w:rsidRPr="60EFBC55">
        <w:rPr>
          <w:rFonts w:cs="Arial"/>
        </w:rPr>
        <w:t xml:space="preserve"> (</w:t>
      </w:r>
      <w:r w:rsidR="006877EE" w:rsidRPr="60EFBC55">
        <w:rPr>
          <w:rFonts w:cs="Arial"/>
        </w:rPr>
        <w:t>i.e.,</w:t>
      </w:r>
      <w:r w:rsidR="001D4B12" w:rsidRPr="60EFBC55">
        <w:rPr>
          <w:rFonts w:cs="Arial"/>
        </w:rPr>
        <w:t xml:space="preserve"> the client’s entry into the project), discharge, and six months post baseline</w:t>
      </w:r>
      <w:r w:rsidRPr="60EFBC55">
        <w:rPr>
          <w:rFonts w:cs="Arial"/>
        </w:rPr>
        <w:t>. Data are to be</w:t>
      </w:r>
      <w:r w:rsidR="001D4B12" w:rsidRPr="60EFBC55">
        <w:rPr>
          <w:rFonts w:cs="Arial"/>
        </w:rPr>
        <w:t xml:space="preserve"> entered into</w:t>
      </w:r>
      <w:r w:rsidR="009E5117" w:rsidRPr="60EFBC55">
        <w:rPr>
          <w:rFonts w:cs="Arial"/>
        </w:rPr>
        <w:t xml:space="preserve"> </w:t>
      </w:r>
      <w:r w:rsidR="00127EC5" w:rsidRPr="60EFBC55">
        <w:rPr>
          <w:rFonts w:cs="Arial"/>
        </w:rPr>
        <w:t xml:space="preserve">the </w:t>
      </w:r>
      <w:r w:rsidR="009E5117" w:rsidRPr="60EFBC55">
        <w:rPr>
          <w:rFonts w:cs="Arial"/>
        </w:rPr>
        <w:t>web system</w:t>
      </w:r>
      <w:r w:rsidR="001D4B12" w:rsidRPr="60EFBC55">
        <w:rPr>
          <w:rFonts w:cs="Arial"/>
        </w:rPr>
        <w:t xml:space="preserve">, with written </w:t>
      </w:r>
      <w:r w:rsidR="00BB70BB" w:rsidRPr="60EFBC55">
        <w:rPr>
          <w:rFonts w:cs="Arial"/>
        </w:rPr>
        <w:t xml:space="preserve">grant progress performance </w:t>
      </w:r>
      <w:r w:rsidR="001D4B12" w:rsidRPr="60EFBC55">
        <w:rPr>
          <w:rFonts w:cs="Arial"/>
        </w:rPr>
        <w:t>reports submitted biannually (6 months and 12 months).</w:t>
      </w:r>
      <w:r w:rsidRPr="60EFBC55">
        <w:rPr>
          <w:rFonts w:cs="Arial"/>
        </w:rPr>
        <w:t xml:space="preserve"> </w:t>
      </w:r>
    </w:p>
    <w:p w14:paraId="4C4E784C" w14:textId="19E63801" w:rsidR="00010234" w:rsidRPr="00AC34BE" w:rsidRDefault="7C4F3D8E" w:rsidP="00010234">
      <w:pPr>
        <w:rPr>
          <w:rFonts w:cs="Arial"/>
        </w:rPr>
      </w:pPr>
      <w:r w:rsidRPr="7FFA4094">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behavioral health access, service use, and outcomes nationwide. </w:t>
      </w:r>
      <w:r w:rsidR="6677AE85" w:rsidRPr="7FFA4094">
        <w:rPr>
          <w:rFonts w:cs="Arial"/>
        </w:rPr>
        <w:t>Therefore, SAMHSA may a</w:t>
      </w:r>
      <w:r w:rsidR="25369E04" w:rsidRPr="7FFA4094">
        <w:rPr>
          <w:rFonts w:cs="Arial"/>
        </w:rPr>
        <w:t>dd</w:t>
      </w:r>
      <w:r w:rsidR="5C95165F" w:rsidRPr="7FFA4094">
        <w:rPr>
          <w:rFonts w:cs="Arial"/>
        </w:rPr>
        <w:t xml:space="preserve"> or modify</w:t>
      </w:r>
      <w:r w:rsidR="6677AE85" w:rsidRPr="7FFA4094">
        <w:rPr>
          <w:rFonts w:cs="Arial"/>
        </w:rPr>
        <w:t xml:space="preserve"> </w:t>
      </w:r>
      <w:r w:rsidR="6ED3AB2F" w:rsidRPr="7FFA4094">
        <w:rPr>
          <w:rFonts w:cs="Arial"/>
        </w:rPr>
        <w:t xml:space="preserve">reporting </w:t>
      </w:r>
      <w:r w:rsidR="6677AE85" w:rsidRPr="7FFA4094">
        <w:rPr>
          <w:rFonts w:cs="Arial"/>
        </w:rPr>
        <w:t xml:space="preserve">measures during the </w:t>
      </w:r>
      <w:r w:rsidR="4F7C1824" w:rsidRPr="7FFA4094">
        <w:rPr>
          <w:rFonts w:cs="Arial"/>
        </w:rPr>
        <w:t>re</w:t>
      </w:r>
      <w:r w:rsidR="3EA76E73" w:rsidRPr="7FFA4094">
        <w:rPr>
          <w:rFonts w:cs="Arial"/>
        </w:rPr>
        <w:t>porting period to meet this need.</w:t>
      </w:r>
    </w:p>
    <w:p w14:paraId="1E4B501B" w14:textId="2C58BF61" w:rsidR="000620E0" w:rsidRDefault="007350B4" w:rsidP="00A230D8">
      <w:pPr>
        <w:tabs>
          <w:tab w:val="left" w:pos="1008"/>
        </w:tabs>
        <w:rPr>
          <w:rFonts w:cs="Arial"/>
        </w:rPr>
      </w:pPr>
      <w:bookmarkStart w:id="39" w:name="_2.5_Performance_Assessment"/>
      <w:bookmarkStart w:id="40" w:name="_2.3_Performance_Assessment"/>
      <w:bookmarkEnd w:id="39"/>
      <w:bookmarkEnd w:id="40"/>
      <w:r w:rsidRPr="3B13CC28">
        <w:rPr>
          <w:rFonts w:cs="Arial"/>
        </w:rPr>
        <w:t xml:space="preserve">Performance data will be reported to the public as part of SAMHSA’s Congressional </w:t>
      </w:r>
      <w:r w:rsidR="009C4FD4" w:rsidRPr="3B13CC28">
        <w:rPr>
          <w:rFonts w:cs="Arial"/>
        </w:rPr>
        <w:t xml:space="preserve">Budget </w:t>
      </w:r>
      <w:r w:rsidRPr="3B13CC28">
        <w:rPr>
          <w:rFonts w:cs="Arial"/>
        </w:rPr>
        <w:t>Justification.</w:t>
      </w:r>
    </w:p>
    <w:p w14:paraId="02CC91C3" w14:textId="0425462C" w:rsidR="00B51824" w:rsidRDefault="00ED28BF" w:rsidP="00A230D8">
      <w:pPr>
        <w:tabs>
          <w:tab w:val="left" w:pos="1008"/>
        </w:tabs>
        <w:rPr>
          <w:rFonts w:cs="Arial"/>
          <w:i/>
          <w:iCs/>
        </w:rPr>
      </w:pPr>
      <w:bookmarkStart w:id="41" w:name="_1.3_Project_Performance"/>
      <w:bookmarkStart w:id="42" w:name="_Toc197933188"/>
      <w:bookmarkEnd w:id="41"/>
      <w:r w:rsidRPr="00AF0A7D">
        <w:rPr>
          <w:rFonts w:cs="Arial"/>
          <w:i/>
          <w:iCs/>
        </w:rPr>
        <w:t>Project</w:t>
      </w:r>
      <w:r w:rsidR="006011BC" w:rsidRPr="00AF0A7D">
        <w:rPr>
          <w:rFonts w:cs="Arial"/>
          <w:i/>
          <w:iCs/>
        </w:rPr>
        <w:t xml:space="preserve"> </w:t>
      </w:r>
      <w:r w:rsidR="00B51824" w:rsidRPr="00AF0A7D">
        <w:rPr>
          <w:rFonts w:cs="Arial"/>
          <w:i/>
          <w:iCs/>
        </w:rPr>
        <w:t>Performance Assessment</w:t>
      </w:r>
      <w:bookmarkEnd w:id="42"/>
    </w:p>
    <w:p w14:paraId="7D00883B" w14:textId="5BA83766" w:rsidR="001A6BED" w:rsidRDefault="007C78DB" w:rsidP="00A230D8">
      <w:pPr>
        <w:autoSpaceDE w:val="0"/>
        <w:autoSpaceDN w:val="0"/>
        <w:adjustRightInd w:val="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DB13F4">
        <w:rPr>
          <w:rFonts w:cs="Arial"/>
        </w:rPr>
        <w:t>your Project Narrative</w:t>
      </w:r>
      <w:r w:rsidR="00FD3845" w:rsidRPr="00AC34BE">
        <w:rPr>
          <w:rFonts w:cs="Arial"/>
        </w:rPr>
        <w:t xml:space="preserve">. </w:t>
      </w:r>
    </w:p>
    <w:p w14:paraId="75D5AF26" w14:textId="6C74D2F4" w:rsidR="004A4125" w:rsidRDefault="294D2032" w:rsidP="00A230D8">
      <w:pPr>
        <w:autoSpaceDE w:val="0"/>
        <w:autoSpaceDN w:val="0"/>
        <w:adjustRightInd w:val="0"/>
        <w:rPr>
          <w:rFonts w:cs="Arial"/>
        </w:rPr>
      </w:pPr>
      <w:r w:rsidRPr="20409F6C">
        <w:rPr>
          <w:rFonts w:cs="Arial"/>
        </w:rPr>
        <w:t xml:space="preserve">The </w:t>
      </w:r>
      <w:r w:rsidR="49529AE6" w:rsidRPr="20409F6C">
        <w:rPr>
          <w:rFonts w:cs="Arial"/>
        </w:rPr>
        <w:t xml:space="preserve">project performance </w:t>
      </w:r>
      <w:r w:rsidRPr="20409F6C">
        <w:rPr>
          <w:rFonts w:cs="Arial"/>
        </w:rPr>
        <w:t>assessment should be designed to help you determine whether you are achieving the goals</w:t>
      </w:r>
      <w:r w:rsidR="4E2BDD3C" w:rsidRPr="20409F6C">
        <w:rPr>
          <w:rFonts w:cs="Arial"/>
        </w:rPr>
        <w:t>,</w:t>
      </w:r>
      <w:r w:rsidRPr="20409F6C">
        <w:rPr>
          <w:rFonts w:cs="Arial"/>
        </w:rPr>
        <w:t xml:space="preserve"> objectives</w:t>
      </w:r>
      <w:r w:rsidR="4E2BDD3C" w:rsidRPr="20409F6C">
        <w:rPr>
          <w:rFonts w:cs="Arial"/>
        </w:rPr>
        <w:t>, and outcomes</w:t>
      </w:r>
      <w:r w:rsidRPr="20409F6C">
        <w:rPr>
          <w:rFonts w:cs="Arial"/>
        </w:rPr>
        <w:t xml:space="preserve"> you intend to achieve and whether adjustments need to be made to your project </w:t>
      </w:r>
      <w:r w:rsidR="0785FE51" w:rsidRPr="20409F6C">
        <w:rPr>
          <w:rFonts w:cs="Arial"/>
        </w:rPr>
        <w:t>Performance assessments</w:t>
      </w:r>
      <w:r w:rsidR="622310DF" w:rsidRPr="20409F6C">
        <w:rPr>
          <w:rFonts w:cs="Arial"/>
        </w:rPr>
        <w:t xml:space="preserve"> should</w:t>
      </w:r>
      <w:r w:rsidR="16918FA9" w:rsidRPr="20409F6C">
        <w:rPr>
          <w:rFonts w:cs="Arial"/>
        </w:rPr>
        <w:t xml:space="preserve"> </w:t>
      </w:r>
      <w:r w:rsidR="622310DF" w:rsidRPr="20409F6C">
        <w:rPr>
          <w:rFonts w:cs="Arial"/>
        </w:rPr>
        <w:t xml:space="preserve">be used </w:t>
      </w:r>
      <w:r w:rsidR="0785FE51" w:rsidRPr="20409F6C">
        <w:rPr>
          <w:rFonts w:cs="Arial"/>
        </w:rPr>
        <w:t>to determine</w:t>
      </w:r>
      <w:r w:rsidR="370872CE" w:rsidRPr="20409F6C">
        <w:rPr>
          <w:rFonts w:cs="Arial"/>
        </w:rPr>
        <w:t xml:space="preserve"> whether your project is having</w:t>
      </w:r>
      <w:r w:rsidR="0785FE51" w:rsidRPr="20409F6C">
        <w:rPr>
          <w:rFonts w:cs="Arial"/>
        </w:rPr>
        <w:t>/will have the intended impact on behav</w:t>
      </w:r>
      <w:r w:rsidR="278E25E8" w:rsidRPr="20409F6C">
        <w:rPr>
          <w:rFonts w:cs="Arial"/>
        </w:rPr>
        <w:t>ioral health disparities.</w:t>
      </w:r>
    </w:p>
    <w:p w14:paraId="2E36827B" w14:textId="08F68EEC" w:rsidR="004A4125" w:rsidRDefault="004A4125" w:rsidP="00A230D8">
      <w:pPr>
        <w:autoSpaceDE w:val="0"/>
        <w:autoSpaceDN w:val="0"/>
        <w:adjustRightInd w:val="0"/>
        <w:rPr>
          <w:rFonts w:cs="Arial"/>
        </w:rPr>
      </w:pPr>
      <w:r>
        <w:rPr>
          <w:rFonts w:cs="Arial"/>
        </w:rPr>
        <w:br w:type="page"/>
      </w:r>
    </w:p>
    <w:p w14:paraId="5EC09040" w14:textId="553DB643" w:rsidR="00741BB9" w:rsidRDefault="34C9BF6C" w:rsidP="00A230D8">
      <w:pPr>
        <w:tabs>
          <w:tab w:val="left" w:pos="1008"/>
        </w:tabs>
        <w:rPr>
          <w:rStyle w:val="StyleBold"/>
          <w:rFonts w:cs="Arial"/>
        </w:rPr>
      </w:pPr>
      <w:bookmarkStart w:id="43" w:name="_Hlk83128187"/>
      <w:r w:rsidRPr="00AA7A8B">
        <w:rPr>
          <w:rStyle w:val="StyleBold"/>
          <w:rFonts w:cs="Arial"/>
        </w:rPr>
        <w:lastRenderedPageBreak/>
        <w:t xml:space="preserve">Note: See </w:t>
      </w:r>
      <w:hyperlink w:anchor="_Appendix_F_–_1" w:history="1">
        <w:r w:rsidR="1C0020D0" w:rsidRPr="00303EE4">
          <w:rPr>
            <w:rStyle w:val="Hyperlink"/>
            <w:rFonts w:cs="Arial"/>
            <w:b/>
            <w:bCs/>
          </w:rPr>
          <w:t>Appen</w:t>
        </w:r>
        <w:r w:rsidR="002C27C7" w:rsidRPr="00303EE4">
          <w:rPr>
            <w:rStyle w:val="Hyperlink"/>
            <w:rFonts w:cs="Arial"/>
            <w:b/>
            <w:bCs/>
          </w:rPr>
          <w:t>dix E</w:t>
        </w:r>
      </w:hyperlink>
      <w:r w:rsidR="1C0020D0" w:rsidRPr="00FF2D30">
        <w:rPr>
          <w:rStyle w:val="StyleBold"/>
          <w:rFonts w:cs="Arial"/>
        </w:rPr>
        <w:t xml:space="preserve"> and </w:t>
      </w:r>
      <w:hyperlink w:anchor="_Appendix_G:_Developing" w:history="1">
        <w:r w:rsidRPr="00303EE4">
          <w:rPr>
            <w:rStyle w:val="Hyperlink"/>
            <w:rFonts w:cs="Arial"/>
            <w:b/>
            <w:bCs/>
          </w:rPr>
          <w:t>Appen</w:t>
        </w:r>
        <w:r w:rsidR="002C27C7" w:rsidRPr="00303EE4">
          <w:rPr>
            <w:rStyle w:val="Hyperlink"/>
            <w:rFonts w:cs="Arial"/>
            <w:b/>
            <w:bCs/>
          </w:rPr>
          <w:t>dix F</w:t>
        </w:r>
      </w:hyperlink>
      <w:r w:rsidRPr="00AA7A8B">
        <w:rPr>
          <w:rStyle w:val="StyleBold"/>
          <w:rFonts w:cs="Arial"/>
        </w:rPr>
        <w:t xml:space="preserve"> </w:t>
      </w:r>
      <w:r w:rsidR="74128144" w:rsidRPr="00AA7A8B">
        <w:rPr>
          <w:rStyle w:val="StyleBold"/>
          <w:rFonts w:cs="Arial"/>
        </w:rPr>
        <w:t>of this</w:t>
      </w:r>
      <w:r w:rsidR="74128144">
        <w:rPr>
          <w:rStyle w:val="StyleBold"/>
          <w:rFonts w:cs="Arial"/>
        </w:rPr>
        <w:t xml:space="preserve"> NOFO </w:t>
      </w:r>
      <w:r w:rsidRPr="009B2F38">
        <w:rPr>
          <w:rStyle w:val="StyleBold"/>
          <w:rFonts w:cs="Arial"/>
        </w:rPr>
        <w:t xml:space="preserve">for </w:t>
      </w:r>
      <w:r w:rsidRPr="00AC34BE">
        <w:rPr>
          <w:rStyle w:val="StyleBold"/>
          <w:rFonts w:cs="Arial"/>
        </w:rPr>
        <w:t xml:space="preserve">more information on responding to </w:t>
      </w:r>
      <w:r w:rsidR="74128144">
        <w:rPr>
          <w:rStyle w:val="StyleBold"/>
          <w:rFonts w:cs="Arial"/>
        </w:rPr>
        <w:t>this se</w:t>
      </w:r>
      <w:r w:rsidRPr="00AC34BE">
        <w:rPr>
          <w:rStyle w:val="StyleBold"/>
          <w:rFonts w:cs="Arial"/>
        </w:rPr>
        <w:t>ction</w:t>
      </w:r>
      <w:bookmarkStart w:id="44" w:name="_Hlk70688868"/>
      <w:r w:rsidR="4CD4D707">
        <w:rPr>
          <w:rStyle w:val="StyleBold"/>
          <w:rFonts w:cs="Arial"/>
        </w:rPr>
        <w:t>.</w:t>
      </w:r>
    </w:p>
    <w:p w14:paraId="418DA184" w14:textId="52622C81" w:rsidR="00741BB9" w:rsidRDefault="00663DCE" w:rsidP="007F3272">
      <w:pPr>
        <w:pStyle w:val="Heading2"/>
      </w:pPr>
      <w:bookmarkStart w:id="45" w:name="_Toc174539139"/>
      <w:bookmarkStart w:id="46" w:name="_Hlk83128272"/>
      <w:bookmarkEnd w:id="43"/>
      <w:bookmarkEnd w:id="44"/>
      <w:r>
        <w:t>7.</w:t>
      </w:r>
      <w:r w:rsidR="007F3272">
        <w:tab/>
      </w:r>
      <w:r w:rsidR="00A945B3">
        <w:t>OTHER EXPECTATIONS</w:t>
      </w:r>
      <w:bookmarkEnd w:id="45"/>
    </w:p>
    <w:p w14:paraId="71C5605A" w14:textId="6C5CE1B2" w:rsidR="00F85308" w:rsidRDefault="00F85308" w:rsidP="007D3A12">
      <w:pPr>
        <w:pStyle w:val="paragraph"/>
        <w:spacing w:before="0" w:beforeAutospacing="0" w:after="240" w:afterAutospacing="0"/>
        <w:textAlignment w:val="baseline"/>
        <w:rPr>
          <w:rStyle w:val="eop"/>
          <w:rFonts w:ascii="Arial" w:hAnsi="Arial" w:cs="Arial"/>
          <w:b/>
          <w:bCs/>
          <w:color w:val="000000"/>
        </w:rPr>
      </w:pPr>
      <w:r w:rsidRPr="00F85308">
        <w:rPr>
          <w:rStyle w:val="normaltextrun"/>
          <w:rFonts w:ascii="Arial" w:hAnsi="Arial" w:cs="Arial"/>
          <w:i/>
          <w:iCs/>
          <w:color w:val="000000"/>
        </w:rPr>
        <w:t>SAMHSA Values That Promote Positive Behavioral Health</w:t>
      </w:r>
    </w:p>
    <w:p w14:paraId="4DF7892E" w14:textId="2746CB45" w:rsidR="006E2C75" w:rsidRDefault="006E2C75" w:rsidP="007D3A12">
      <w:r>
        <w:t xml:space="preserve">SAMHSA expects recipients to use grant funds to implement high quality programs, </w:t>
      </w:r>
      <w:r w:rsidRPr="002D2A6A">
        <w:t>practices</w:t>
      </w:r>
      <w:r>
        <w:t>,</w:t>
      </w:r>
      <w:r w:rsidRPr="0006170D">
        <w:t xml:space="preserve"> and policies that are</w:t>
      </w:r>
      <w:r>
        <w:t xml:space="preserve"> </w:t>
      </w:r>
      <w:r w:rsidRPr="00C61536">
        <w:rPr>
          <w:u w:val="single"/>
        </w:rPr>
        <w:t>recovery-oriented</w:t>
      </w:r>
      <w:r w:rsidRPr="0006170D">
        <w:t xml:space="preserve">, </w:t>
      </w:r>
      <w:r w:rsidRPr="00C61536">
        <w:rPr>
          <w:u w:val="single"/>
        </w:rPr>
        <w:t>trauma-informed</w:t>
      </w:r>
      <w:r w:rsidRPr="0006170D">
        <w:t xml:space="preserve">, and </w:t>
      </w:r>
      <w:r w:rsidRPr="00C61536">
        <w:rPr>
          <w:u w:val="single"/>
        </w:rPr>
        <w:t>equity-based</w:t>
      </w:r>
      <w:r>
        <w:t xml:space="preserve"> as a means of improving behavioral health.</w:t>
      </w:r>
      <w:r>
        <w:rPr>
          <w:rStyle w:val="FootnoteReference"/>
        </w:rPr>
        <w:footnoteReference w:id="6"/>
      </w:r>
      <w:r>
        <w:t xml:space="preserve"> </w:t>
      </w:r>
    </w:p>
    <w:p w14:paraId="0C01E0EB" w14:textId="728F7031" w:rsidR="006E2C75" w:rsidRDefault="00FF3F16" w:rsidP="007D3A12">
      <w:hyperlink r:id="rId14" w:history="1">
        <w:r w:rsidR="006E2C75" w:rsidRPr="00E27FD9">
          <w:rPr>
            <w:rStyle w:val="Hyperlink"/>
            <w:b/>
            <w:bCs/>
          </w:rPr>
          <w:t>Recovery</w:t>
        </w:r>
      </w:hyperlink>
      <w:r w:rsidR="006E2C75">
        <w:rPr>
          <w:rStyle w:val="Hyperlink"/>
          <w:b/>
          <w:bCs/>
        </w:rPr>
        <w:t xml:space="preserve"> </w:t>
      </w:r>
      <w:r w:rsidR="006E2C75">
        <w:t xml:space="preserve">is “a process of change through which individuals improve their health and wellness, live a self-directed life, and strive to reach their full potential.” </w:t>
      </w:r>
      <w:r w:rsidR="006E2C75" w:rsidRPr="008E6BBF">
        <w:t xml:space="preserve">Recovery </w:t>
      </w:r>
      <w:r w:rsidR="006E2C75">
        <w:t xml:space="preserve">oriented </w:t>
      </w:r>
      <w:r w:rsidR="006E2C75" w:rsidRPr="008E6BBF">
        <w:t xml:space="preserve">systems </w:t>
      </w:r>
      <w:r w:rsidR="006E2C75">
        <w:t xml:space="preserve">of care </w:t>
      </w:r>
      <w:r w:rsidR="006E2C75" w:rsidRPr="008E6BBF">
        <w:t>promote partnering with people in recovery from mental and substance use disorders and their family members to guide the behavioral health system and promote individual, program, and system-level approaches that foster</w:t>
      </w:r>
      <w:r w:rsidR="006E2C75">
        <w:t xml:space="preserve">: </w:t>
      </w:r>
      <w:r w:rsidR="006E2C75" w:rsidRPr="00F83E7E">
        <w:rPr>
          <w:i/>
          <w:iCs/>
        </w:rPr>
        <w:t>Health</w:t>
      </w:r>
      <w:r w:rsidR="006E2C75">
        <w:t xml:space="preserve">—managing one’s illnesses or symptoms and making informed healthy choices that support physical and emotional wellbeing; </w:t>
      </w:r>
      <w:r w:rsidR="006E2C75" w:rsidRPr="00F83E7E">
        <w:rPr>
          <w:i/>
          <w:iCs/>
        </w:rPr>
        <w:t>Home</w:t>
      </w:r>
      <w:r w:rsidR="006E2C75">
        <w:t xml:space="preserve">—a stable and safe place to live; </w:t>
      </w:r>
      <w:r w:rsidR="006E2C75" w:rsidRPr="00F83E7E">
        <w:rPr>
          <w:i/>
          <w:iCs/>
        </w:rPr>
        <w:t>Purpose</w:t>
      </w:r>
      <w:r w:rsidR="006E2C75">
        <w:t xml:space="preserve">—meaningful daily activities such as a job or school; and </w:t>
      </w:r>
      <w:r w:rsidR="006E2C75" w:rsidRPr="00F83E7E">
        <w:rPr>
          <w:i/>
          <w:iCs/>
        </w:rPr>
        <w:t>Community</w:t>
      </w:r>
      <w:r w:rsidR="006E2C75">
        <w:t xml:space="preserve">—supportive relationships with families, friends and peers. </w:t>
      </w:r>
    </w:p>
    <w:p w14:paraId="4C7106B2" w14:textId="36A6ABCF" w:rsidR="006C367A" w:rsidRDefault="00FF3F16" w:rsidP="006E2C75">
      <w:hyperlink r:id="rId15" w:history="1">
        <w:r w:rsidR="006E2C75" w:rsidRPr="000446DA">
          <w:rPr>
            <w:rStyle w:val="Hyperlink"/>
            <w:b/>
            <w:bCs/>
          </w:rPr>
          <w:t>Trauma-informed care</w:t>
        </w:r>
      </w:hyperlink>
      <w:r w:rsidR="006E2C75">
        <w:t xml:space="preserve"> recognizes and intentionally responds to the lasting adverse effects of experiencing traumatic events (e.g., domestic violence, war, sexual abuse, generational trauma, etc.). Principles of recovery and trauma-informed care include: </w:t>
      </w:r>
      <w:r w:rsidR="006E2C75" w:rsidRPr="00797E7D">
        <w:rPr>
          <w:i/>
          <w:iCs/>
        </w:rPr>
        <w:t>Hope</w:t>
      </w:r>
      <w:r w:rsidR="006E2C75">
        <w:t xml:space="preserve">–emphasizing that change, growth and healing are real and possible; </w:t>
      </w:r>
      <w:r w:rsidR="006E2C75" w:rsidRPr="00F76ED7">
        <w:rPr>
          <w:i/>
          <w:iCs/>
        </w:rPr>
        <w:t>Person-Driven</w:t>
      </w:r>
      <w:r w:rsidR="006E2C75">
        <w:t xml:space="preserve">-optimizing autonomy and independence; </w:t>
      </w:r>
      <w:r w:rsidR="006E2C75" w:rsidRPr="00215F4A">
        <w:rPr>
          <w:i/>
          <w:iCs/>
        </w:rPr>
        <w:t xml:space="preserve">Many </w:t>
      </w:r>
      <w:r w:rsidR="006E2C75" w:rsidRPr="00797E7D">
        <w:rPr>
          <w:i/>
          <w:iCs/>
        </w:rPr>
        <w:t>Pathways</w:t>
      </w:r>
      <w:r w:rsidR="006E2C75">
        <w:t xml:space="preserve">–adopting individualized approaches; </w:t>
      </w:r>
      <w:r w:rsidR="006E2C75" w:rsidRPr="00797E7D">
        <w:rPr>
          <w:i/>
          <w:iCs/>
        </w:rPr>
        <w:t>Respect</w:t>
      </w:r>
      <w:r w:rsidR="006E2C75">
        <w:t xml:space="preserve">–treating all with dignity and respect and protecting rights; </w:t>
      </w:r>
      <w:r w:rsidR="006E2C75" w:rsidRPr="00E02FCA">
        <w:rPr>
          <w:i/>
          <w:iCs/>
        </w:rPr>
        <w:t>Safety</w:t>
      </w:r>
      <w:r w:rsidR="006E2C75">
        <w:t xml:space="preserve">-assuring all are physically and psychologically safe; </w:t>
      </w:r>
      <w:r w:rsidR="006E2C75" w:rsidRPr="00E02FCA">
        <w:rPr>
          <w:i/>
          <w:iCs/>
        </w:rPr>
        <w:t>Trustworthiness and Transparency</w:t>
      </w:r>
      <w:r w:rsidR="006E2C75">
        <w:t>–conducting transparent operations and decisions to build trust</w:t>
      </w:r>
      <w:r w:rsidR="006E2C75" w:rsidRPr="00E81BBE">
        <w:t>;</w:t>
      </w:r>
      <w:r w:rsidR="006E2C75">
        <w:t xml:space="preserve"> </w:t>
      </w:r>
      <w:r w:rsidR="006E2C75" w:rsidRPr="00EA3414">
        <w:rPr>
          <w:i/>
          <w:iCs/>
        </w:rPr>
        <w:t>Collaboration and Mutuality</w:t>
      </w:r>
      <w:r w:rsidR="006E2C75">
        <w:rPr>
          <w:i/>
          <w:iCs/>
        </w:rPr>
        <w:t>-</w:t>
      </w:r>
      <w:r w:rsidR="006E2C75">
        <w:t xml:space="preserve"> leveling power differences to facilitate healing relationships; and </w:t>
      </w:r>
      <w:r w:rsidR="006E2C75" w:rsidRPr="00215F4A">
        <w:rPr>
          <w:i/>
          <w:iCs/>
        </w:rPr>
        <w:t xml:space="preserve">Cultural, Historical, </w:t>
      </w:r>
      <w:r w:rsidR="006E2C75">
        <w:rPr>
          <w:i/>
          <w:iCs/>
        </w:rPr>
        <w:t>&amp;</w:t>
      </w:r>
      <w:r w:rsidR="006E2C75" w:rsidRPr="00215F4A">
        <w:rPr>
          <w:i/>
          <w:iCs/>
        </w:rPr>
        <w:t xml:space="preserve"> Gender </w:t>
      </w:r>
      <w:r w:rsidR="006E2C75" w:rsidRPr="00210CFA">
        <w:rPr>
          <w:i/>
          <w:iCs/>
        </w:rPr>
        <w:t>Issues</w:t>
      </w:r>
      <w:r w:rsidR="006E2C75">
        <w:t>–actively moving beyond stereotypes/biases while offering culture and gender-responsive services including traditional cultural practices and addressing historical trauma. A key element of recovery and trauma-informed care is the full inclusion of people with lived experience and their family members in the design, delivery, and evaluation of behavioral health services and policies.</w:t>
      </w:r>
    </w:p>
    <w:p w14:paraId="3F1E4F0B" w14:textId="1EF8DE33" w:rsidR="006C367A" w:rsidRDefault="006C367A" w:rsidP="006E2C75">
      <w:r>
        <w:br w:type="page"/>
      </w:r>
    </w:p>
    <w:p w14:paraId="6CA96967" w14:textId="03D00828" w:rsidR="006E2C75" w:rsidRDefault="00FF3F16" w:rsidP="00597B0A">
      <w:pPr>
        <w:pStyle w:val="paragraph"/>
        <w:spacing w:before="0" w:beforeAutospacing="0" w:after="240" w:afterAutospacing="0"/>
        <w:textAlignment w:val="baseline"/>
        <w:rPr>
          <w:rStyle w:val="eop"/>
          <w:rFonts w:ascii="Arial" w:hAnsi="Arial" w:cs="Arial"/>
          <w:b/>
          <w:bCs/>
          <w:color w:val="000000"/>
        </w:rPr>
      </w:pPr>
      <w:hyperlink r:id="rId16" w:history="1">
        <w:r w:rsidR="006E2C75" w:rsidRPr="00E27FD9">
          <w:rPr>
            <w:rStyle w:val="Hyperlink"/>
            <w:rFonts w:ascii="Arial" w:hAnsi="Arial" w:cs="Arial"/>
            <w:b/>
            <w:bCs/>
            <w:color w:val="auto"/>
          </w:rPr>
          <w:t>Behavioral health equity</w:t>
        </w:r>
      </w:hyperlink>
      <w:r w:rsidR="006E2C75" w:rsidRPr="006E2C75">
        <w:rPr>
          <w:rFonts w:ascii="Arial" w:hAnsi="Arial" w:cs="Arial"/>
        </w:rPr>
        <w:t xml:space="preserve"> is the right to access high quality and affordable health care services and supports for all populations regardless of the individual’s race, age, ethnicity, gender,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717A27C8" w14:textId="2408DF95" w:rsidR="00741BB9" w:rsidRDefault="00741BB9" w:rsidP="00597B0A">
      <w:pPr>
        <w:rPr>
          <w:rStyle w:val="StyleBold"/>
          <w:rFonts w:cs="Arial"/>
          <w:b w:val="0"/>
          <w:i/>
          <w:iCs/>
        </w:rPr>
      </w:pPr>
      <w:r w:rsidRPr="004D5760">
        <w:rPr>
          <w:rStyle w:val="StyleBold"/>
          <w:rFonts w:cs="Arial"/>
          <w:b w:val="0"/>
          <w:i/>
          <w:iCs/>
        </w:rPr>
        <w:t>Behavioral Health Disparities</w:t>
      </w:r>
    </w:p>
    <w:p w14:paraId="765513E5" w14:textId="28DA904F" w:rsidR="00741BB9" w:rsidRDefault="6705D6BB" w:rsidP="00597B0A">
      <w:pPr>
        <w:rPr>
          <w:rStyle w:val="StyleBold"/>
          <w:rFonts w:cs="Arial"/>
          <w:b w:val="0"/>
          <w:bCs w:val="0"/>
        </w:rPr>
      </w:pPr>
      <w:r w:rsidRPr="20409F6C">
        <w:rPr>
          <w:rStyle w:val="StyleBold"/>
          <w:rFonts w:cs="Arial"/>
          <w:b w:val="0"/>
          <w:bCs w:val="0"/>
        </w:rPr>
        <w:t xml:space="preserve">If your application is funded, you will be expected to develop a behavioral health disparity impact statement no later than 60 days after your award. </w:t>
      </w:r>
      <w:hyperlink w:anchor="_Appendix_H_–" w:history="1">
        <w:r w:rsidRPr="20409F6C">
          <w:rPr>
            <w:rStyle w:val="Hyperlink"/>
            <w:rFonts w:cs="Arial"/>
          </w:rPr>
          <w:t xml:space="preserve">(See Appendix </w:t>
        </w:r>
        <w:r w:rsidR="2723C9EC" w:rsidRPr="20409F6C">
          <w:rPr>
            <w:rStyle w:val="Hyperlink"/>
            <w:rFonts w:cs="Arial"/>
          </w:rPr>
          <w:t>H</w:t>
        </w:r>
        <w:r w:rsidRPr="20409F6C">
          <w:rPr>
            <w:rStyle w:val="Hyperlink"/>
            <w:rFonts w:cs="Arial"/>
          </w:rPr>
          <w:t xml:space="preserve"> </w:t>
        </w:r>
        <w:r w:rsidRPr="20409F6C">
          <w:rPr>
            <w:rStyle w:val="Hyperlink"/>
          </w:rPr>
          <w:t>–</w:t>
        </w:r>
        <w:r w:rsidRPr="20409F6C">
          <w:rPr>
            <w:rStyle w:val="Hyperlink"/>
            <w:rFonts w:cs="Arial"/>
          </w:rPr>
          <w:t xml:space="preserve">Addressing Behavioral Health Disparities). </w:t>
        </w:r>
      </w:hyperlink>
      <w:r w:rsidRPr="20409F6C">
        <w:rPr>
          <w:rStyle w:val="StyleBold"/>
          <w:rFonts w:cs="Arial"/>
          <w:b w:val="0"/>
          <w:bCs w:val="0"/>
        </w:rPr>
        <w:t xml:space="preserve"> </w:t>
      </w:r>
    </w:p>
    <w:p w14:paraId="66BAC5B6" w14:textId="7659CA28" w:rsidR="00741BB9" w:rsidRDefault="00741BB9" w:rsidP="00597B0A">
      <w:pPr>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 xml:space="preserve">impact statement is in alignment with the expectations related to Executive Order 13985 “Advancing Racial Equity and Support for Underserved Communities Through the Federal Government.” </w:t>
      </w:r>
    </w:p>
    <w:p w14:paraId="263FC75D" w14:textId="5882AF70" w:rsidR="00741BB9" w:rsidRDefault="00741BB9" w:rsidP="00597B0A">
      <w:pPr>
        <w:rPr>
          <w:bCs/>
          <w:i/>
          <w:iCs/>
          <w:szCs w:val="24"/>
        </w:rPr>
      </w:pPr>
      <w:r w:rsidRPr="003C0C18">
        <w:rPr>
          <w:bCs/>
          <w:i/>
          <w:iCs/>
          <w:szCs w:val="24"/>
        </w:rPr>
        <w:t xml:space="preserve">Tribal Behavioral Health Agenda </w:t>
      </w:r>
    </w:p>
    <w:p w14:paraId="77CFF201" w14:textId="5D3FDE23" w:rsidR="00741BB9" w:rsidRPr="00274C80" w:rsidRDefault="00741BB9" w:rsidP="00597B0A">
      <w:pPr>
        <w:rPr>
          <w:szCs w:val="24"/>
        </w:rPr>
      </w:pPr>
      <w:r w:rsidRPr="003C0C18">
        <w:rPr>
          <w:szCs w:val="24"/>
        </w:rPr>
        <w:t>SAMHSA, working with tribes, the Indian Health Service, and National Indian Health Board developed the first collaborative National Tribal Behavioral Health Agenda (TBHA). Tribal applicants are encouraged to briefly cite the applicable TBHA foundational element(s), priority(</w:t>
      </w:r>
      <w:proofErr w:type="spellStart"/>
      <w:r w:rsidRPr="003C0C18">
        <w:rPr>
          <w:szCs w:val="24"/>
        </w:rPr>
        <w:t>ies</w:t>
      </w:r>
      <w:proofErr w:type="spellEnd"/>
      <w:r w:rsidRPr="003C0C18">
        <w:rPr>
          <w:szCs w:val="24"/>
        </w:rPr>
        <w:t xml:space="preserve">), and strategies that are addressed by their grant application. The TBHA can be accessed at </w:t>
      </w:r>
      <w:hyperlink r:id="rId17" w:history="1">
        <w:r w:rsidRPr="003C0C18">
          <w:rPr>
            <w:rStyle w:val="Hyperlink"/>
            <w:szCs w:val="24"/>
          </w:rPr>
          <w:t>http://nihb.org/docs/12052016/FINAL%20TBHA%2012-4-16.pdf</w:t>
        </w:r>
      </w:hyperlink>
      <w:r w:rsidRPr="003C0C18">
        <w:rPr>
          <w:szCs w:val="24"/>
        </w:rPr>
        <w:t>.</w:t>
      </w:r>
      <w:r w:rsidRPr="00274C80">
        <w:rPr>
          <w:szCs w:val="24"/>
        </w:rPr>
        <w:t xml:space="preserve"> </w:t>
      </w:r>
    </w:p>
    <w:p w14:paraId="7F840B8B" w14:textId="01D9A373" w:rsidR="00741BB9" w:rsidRDefault="00741BB9" w:rsidP="00597B0A">
      <w:pPr>
        <w:rPr>
          <w:i/>
          <w:iCs/>
          <w:szCs w:val="24"/>
        </w:rPr>
      </w:pPr>
      <w:r>
        <w:rPr>
          <w:i/>
          <w:iCs/>
          <w:szCs w:val="24"/>
        </w:rPr>
        <w:t>Tobacco and Nicotine Free Policy</w:t>
      </w:r>
    </w:p>
    <w:p w14:paraId="07BBC504" w14:textId="77AB3209" w:rsidR="00741BB9" w:rsidRPr="001C68CA" w:rsidRDefault="00741BB9" w:rsidP="00597B0A">
      <w:pPr>
        <w:rPr>
          <w:b/>
          <w:szCs w:val="24"/>
        </w:rPr>
      </w:pPr>
      <w:r w:rsidRPr="001C68CA">
        <w:rPr>
          <w:szCs w:val="24"/>
        </w:rPr>
        <w:t xml:space="preserve">SAMHSA strongly encourages all recipients to adopt a tobacco/nicotine inhalation (vaping) product-free facility/grounds policy and to promote abstinence from all tobacco products (except </w:t>
      </w:r>
      <w:proofErr w:type="gramStart"/>
      <w:r w:rsidRPr="001C68CA">
        <w:rPr>
          <w:szCs w:val="24"/>
        </w:rPr>
        <w:t>in regard to</w:t>
      </w:r>
      <w:proofErr w:type="gramEnd"/>
      <w:r w:rsidRPr="001C68CA">
        <w:rPr>
          <w:szCs w:val="24"/>
        </w:rPr>
        <w:t xml:space="preserve"> accepted tribal traditions and practices). </w:t>
      </w:r>
    </w:p>
    <w:p w14:paraId="4981E51F" w14:textId="384FC740" w:rsidR="00741BB9" w:rsidRDefault="00663DCE" w:rsidP="00597B0A">
      <w:pPr>
        <w:rPr>
          <w:i/>
          <w:iCs/>
          <w:szCs w:val="24"/>
        </w:rPr>
      </w:pPr>
      <w:r>
        <w:rPr>
          <w:i/>
          <w:iCs/>
          <w:szCs w:val="24"/>
        </w:rPr>
        <w:t>R</w:t>
      </w:r>
      <w:r w:rsidR="00741BB9">
        <w:rPr>
          <w:i/>
          <w:iCs/>
          <w:szCs w:val="24"/>
        </w:rPr>
        <w:t>eimbursement</w:t>
      </w:r>
      <w:r w:rsidR="001449A8">
        <w:rPr>
          <w:i/>
          <w:iCs/>
          <w:szCs w:val="24"/>
        </w:rPr>
        <w:t xml:space="preserve">s for </w:t>
      </w:r>
      <w:r w:rsidR="00480F39">
        <w:rPr>
          <w:i/>
          <w:iCs/>
          <w:szCs w:val="24"/>
        </w:rPr>
        <w:t xml:space="preserve">the </w:t>
      </w:r>
      <w:r w:rsidR="001449A8">
        <w:rPr>
          <w:i/>
          <w:iCs/>
          <w:szCs w:val="24"/>
        </w:rPr>
        <w:t>Provision of Services</w:t>
      </w:r>
    </w:p>
    <w:p w14:paraId="6F061B1B" w14:textId="77777777" w:rsidR="00AC1544" w:rsidRDefault="00741BB9" w:rsidP="00597B0A">
      <w:r>
        <w:t xml:space="preserve">Recipients must utilize third party reimbursements and other revenue realized from the provision of services to the extent possible and use SAMHSA grant funds only for services to individuals who are not covered by public or commercial health insurance programs, individuals for whom coverage </w:t>
      </w:r>
      <w:proofErr w:type="gramStart"/>
      <w:r>
        <w:t>has</w:t>
      </w:r>
      <w:proofErr w:type="gramEnd"/>
      <w:r>
        <w:t xml:space="preserve"> been formally determined to be unaffordable, or for services that are not sufficiently covered by an individual’s health insurance plan.</w:t>
      </w:r>
    </w:p>
    <w:p w14:paraId="4A147989" w14:textId="78E47269" w:rsidR="00AC1544" w:rsidRDefault="00AC1544" w:rsidP="00597B0A">
      <w:r>
        <w:br w:type="page"/>
      </w:r>
    </w:p>
    <w:p w14:paraId="173FB8B8" w14:textId="49297421" w:rsidR="00741BB9" w:rsidRDefault="00741BB9" w:rsidP="00D5258F">
      <w:r>
        <w:lastRenderedPageBreak/>
        <w:t xml:space="preserve">Recipients are also expected to facilitate the health insurance application and enrollment process for eligible uninsured clients. Recipients should also consider other systems from which a potential service recipient may be eligible for services (for example, the Veterans Health Administration or senior services), if appropriate for and desired by that individual to meet his/her needs. In addition, recipients are required to implement policies and procedures that ensure other sources of funding are utilized first when available for that individual. </w:t>
      </w:r>
    </w:p>
    <w:p w14:paraId="029E3840" w14:textId="5CAFA878" w:rsidR="00741BB9" w:rsidRDefault="00741BB9" w:rsidP="00D5258F">
      <w:pPr>
        <w:tabs>
          <w:tab w:val="left" w:pos="1008"/>
        </w:tabs>
        <w:rPr>
          <w:i/>
          <w:iCs/>
        </w:rPr>
      </w:pPr>
      <w:r>
        <w:rPr>
          <w:i/>
          <w:iCs/>
        </w:rPr>
        <w:t>Behavioral Health for Military Service Members and Veterans</w:t>
      </w:r>
    </w:p>
    <w:p w14:paraId="0AE094B8" w14:textId="25961D9E" w:rsidR="00741BB9" w:rsidRDefault="00741BB9" w:rsidP="00D5258F">
      <w:pPr>
        <w:tabs>
          <w:tab w:val="left" w:pos="1008"/>
        </w:tabs>
      </w:pPr>
      <w:r w:rsidRPr="00C170D8">
        <w:t xml:space="preserve">SAMHSA encourages all recipients to address the behavioral health needs of </w:t>
      </w:r>
      <w:r>
        <w:t>active</w:t>
      </w:r>
      <w:r w:rsidR="006877EE">
        <w:t>-</w:t>
      </w:r>
      <w:r>
        <w:t xml:space="preserve"> duty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70784C8E" w14:textId="1CD4503F" w:rsidR="007C5320" w:rsidRPr="00B53365" w:rsidRDefault="007F3272" w:rsidP="007F3272">
      <w:pPr>
        <w:pStyle w:val="Heading2"/>
      </w:pPr>
      <w:bookmarkStart w:id="47" w:name="_Toc174539140"/>
      <w:r>
        <w:t>8</w:t>
      </w:r>
      <w:r w:rsidR="00663DCE">
        <w:t>.</w:t>
      </w:r>
      <w:r>
        <w:tab/>
      </w:r>
      <w:r w:rsidR="00663DCE">
        <w:t xml:space="preserve"> </w:t>
      </w:r>
      <w:r w:rsidR="007C5320" w:rsidRPr="00B53365">
        <w:t>GRANT</w:t>
      </w:r>
      <w:r w:rsidR="0032677A">
        <w:t xml:space="preserve">EE </w:t>
      </w:r>
      <w:r w:rsidR="007C5320" w:rsidRPr="00B53365">
        <w:t>MEETINGS</w:t>
      </w:r>
      <w:bookmarkEnd w:id="47"/>
    </w:p>
    <w:p w14:paraId="2C2D8FBA" w14:textId="69A0E25A" w:rsidR="00F669FB" w:rsidRDefault="7A1DECAA" w:rsidP="00D5258F">
      <w:pPr>
        <w:pStyle w:val="ListParagraph"/>
        <w:tabs>
          <w:tab w:val="left" w:pos="1008"/>
        </w:tabs>
        <w:ind w:left="0"/>
        <w:contextualSpacing w:val="0"/>
      </w:pPr>
      <w:r>
        <w:t>R</w:t>
      </w:r>
      <w:r w:rsidR="1F15366F">
        <w:t>ecipient meetings will be held virtually, and recipients are expected to fully participate in these meetings. If SAMHSA elects to hold an in-person meeting, budget revisions will be permitted.</w:t>
      </w:r>
    </w:p>
    <w:p w14:paraId="7D1AA472" w14:textId="426697D0" w:rsidR="00FC4131" w:rsidRDefault="1CD2208C" w:rsidP="00D5258F">
      <w:pPr>
        <w:pStyle w:val="Heading1"/>
        <w:tabs>
          <w:tab w:val="left" w:pos="1008"/>
        </w:tabs>
      </w:pPr>
      <w:bookmarkStart w:id="48" w:name="_II._AWARD_INFORMATION"/>
      <w:bookmarkStart w:id="49" w:name="_Toc485307380"/>
      <w:bookmarkStart w:id="50" w:name="_Toc81577271"/>
      <w:bookmarkStart w:id="51" w:name="_Toc174539141"/>
      <w:bookmarkEnd w:id="46"/>
      <w:bookmarkEnd w:id="48"/>
      <w:r>
        <w:t>II</w:t>
      </w:r>
      <w:r w:rsidR="2A31C1A8">
        <w:t>.</w:t>
      </w:r>
      <w:r w:rsidR="44E530DD">
        <w:tab/>
      </w:r>
      <w:r w:rsidR="2055CF1E">
        <w:t xml:space="preserve">FEDERAL </w:t>
      </w:r>
      <w:r w:rsidR="2A31C1A8">
        <w:t>AWARD INFORMATION</w:t>
      </w:r>
      <w:bookmarkEnd w:id="49"/>
      <w:bookmarkEnd w:id="50"/>
      <w:bookmarkEnd w:id="51"/>
    </w:p>
    <w:p w14:paraId="29F405B9" w14:textId="59FAA331" w:rsidR="00A945B3" w:rsidRPr="007838B8" w:rsidRDefault="00A945B3" w:rsidP="00D5258F">
      <w:pPr>
        <w:pStyle w:val="Heading2"/>
        <w:numPr>
          <w:ilvl w:val="0"/>
          <w:numId w:val="88"/>
        </w:numPr>
        <w:tabs>
          <w:tab w:val="clear" w:pos="720"/>
        </w:tabs>
        <w:ind w:left="360" w:hanging="360"/>
      </w:pPr>
      <w:bookmarkStart w:id="52" w:name="_Toc174539142"/>
      <w:r>
        <w:t>GENERAL INFORMATION</w:t>
      </w:r>
      <w:bookmarkEnd w:id="52"/>
    </w:p>
    <w:p w14:paraId="022399F6" w14:textId="6E62AB07" w:rsidR="00AC2A75" w:rsidRDefault="00AC2A75" w:rsidP="00D5258F">
      <w:pPr>
        <w:ind w:left="4320" w:hanging="4320"/>
        <w:rPr>
          <w:rFonts w:cs="Arial"/>
        </w:rPr>
      </w:pPr>
      <w:r w:rsidRPr="3B13CC28">
        <w:rPr>
          <w:rFonts w:cs="Arial"/>
          <w:b/>
          <w:bCs/>
        </w:rPr>
        <w:t>Funding Mechanism:</w:t>
      </w:r>
      <w:r>
        <w:tab/>
      </w:r>
      <w:r w:rsidR="005C00FB" w:rsidRPr="3B13CC28">
        <w:rPr>
          <w:rFonts w:cs="Arial"/>
        </w:rPr>
        <w:t>Grant</w:t>
      </w:r>
    </w:p>
    <w:p w14:paraId="7379AC85" w14:textId="269856C7" w:rsidR="00AC2A75" w:rsidRDefault="000B0597" w:rsidP="00D5258F">
      <w:pPr>
        <w:spacing w:line="259" w:lineRule="auto"/>
        <w:ind w:left="360" w:hanging="360"/>
        <w:rPr>
          <w:rFonts w:cs="Arial"/>
        </w:rPr>
      </w:pPr>
      <w:r w:rsidRPr="3B13CC28">
        <w:rPr>
          <w:rFonts w:cs="Arial"/>
          <w:b/>
          <w:bCs/>
        </w:rPr>
        <w:t>Estimated</w:t>
      </w:r>
      <w:r w:rsidR="00AC2A75" w:rsidRPr="3B13CC28">
        <w:rPr>
          <w:rFonts w:cs="Arial"/>
          <w:b/>
          <w:bCs/>
        </w:rPr>
        <w:t xml:space="preserve"> Total Available Funding:</w:t>
      </w:r>
      <w:r>
        <w:tab/>
      </w:r>
      <w:r w:rsidR="3F38F84B" w:rsidRPr="00B53365">
        <w:rPr>
          <w:rFonts w:cs="Arial"/>
        </w:rPr>
        <w:t>Up to $30,500,000</w:t>
      </w:r>
    </w:p>
    <w:p w14:paraId="2C2B9F46" w14:textId="0370C229" w:rsidR="00AC2A75" w:rsidRDefault="00AC2A75" w:rsidP="00D5258F">
      <w:pPr>
        <w:spacing w:line="259" w:lineRule="auto"/>
        <w:ind w:left="4320" w:hanging="4320"/>
        <w:rPr>
          <w:rFonts w:cs="Arial"/>
        </w:rPr>
      </w:pPr>
      <w:bookmarkStart w:id="53" w:name="_Toc139161430"/>
      <w:bookmarkStart w:id="54" w:name="_Toc143489866"/>
      <w:r w:rsidRPr="3B13CC28">
        <w:rPr>
          <w:rFonts w:cs="Arial"/>
          <w:b/>
          <w:bCs/>
        </w:rPr>
        <w:t>Estimated Number of Awards:</w:t>
      </w:r>
      <w:r>
        <w:tab/>
      </w:r>
      <w:bookmarkEnd w:id="53"/>
      <w:bookmarkEnd w:id="54"/>
      <w:r w:rsidR="621A4126" w:rsidRPr="00B53365">
        <w:rPr>
          <w:rFonts w:cs="Arial"/>
        </w:rPr>
        <w:t>Up to 61</w:t>
      </w:r>
      <w:r w:rsidR="00021A44">
        <w:rPr>
          <w:rFonts w:cs="Arial"/>
        </w:rPr>
        <w:t xml:space="preserve"> </w:t>
      </w:r>
      <w:r w:rsidR="001A75E9">
        <w:rPr>
          <w:rFonts w:cs="Arial"/>
        </w:rPr>
        <w:t>(</w:t>
      </w:r>
      <w:r w:rsidR="001A75E9" w:rsidRPr="00835F34">
        <w:rPr>
          <w:rFonts w:cs="Arial"/>
          <w:szCs w:val="24"/>
        </w:rPr>
        <w:t xml:space="preserve">At least </w:t>
      </w:r>
      <w:r w:rsidR="001A75E9">
        <w:rPr>
          <w:rFonts w:cs="Arial"/>
        </w:rPr>
        <w:t>five</w:t>
      </w:r>
      <w:r w:rsidR="001A75E9" w:rsidRPr="00835F34">
        <w:rPr>
          <w:rFonts w:cs="Arial"/>
          <w:szCs w:val="24"/>
        </w:rPr>
        <w:t xml:space="preserve"> </w:t>
      </w:r>
      <w:r w:rsidR="001A75E9">
        <w:rPr>
          <w:rFonts w:cs="Arial"/>
        </w:rPr>
        <w:t xml:space="preserve">awards will be made to an AI/AN tribes or tribal organizations pending sufficient application volume and the strengths and weaknesses of the application as identified by peer reviewers.) </w:t>
      </w:r>
    </w:p>
    <w:p w14:paraId="208A1001" w14:textId="32D42735" w:rsidR="00AC2A75" w:rsidRDefault="00AC2A75" w:rsidP="00D5258F">
      <w:pPr>
        <w:ind w:left="4320" w:hanging="4320"/>
        <w:rPr>
          <w:rFonts w:cs="Arial"/>
        </w:rPr>
      </w:pPr>
      <w:bookmarkStart w:id="55" w:name="_Toc139161431"/>
      <w:bookmarkStart w:id="56" w:name="_Toc143489867"/>
      <w:r w:rsidRPr="3B13CC28">
        <w:rPr>
          <w:rFonts w:cs="Arial"/>
          <w:b/>
          <w:bCs/>
        </w:rPr>
        <w:t>Estimated Award Amount:</w:t>
      </w:r>
      <w:r>
        <w:tab/>
      </w:r>
      <w:r w:rsidRPr="3B13CC28">
        <w:rPr>
          <w:rFonts w:cs="Arial"/>
        </w:rPr>
        <w:t xml:space="preserve">Up to </w:t>
      </w:r>
      <w:r w:rsidR="4B322B08" w:rsidRPr="00B53365">
        <w:rPr>
          <w:rFonts w:cs="Arial"/>
        </w:rPr>
        <w:t>$500,000</w:t>
      </w:r>
      <w:bookmarkEnd w:id="55"/>
      <w:bookmarkEnd w:id="56"/>
      <w:r w:rsidR="00451423" w:rsidRPr="3B13CC28">
        <w:rPr>
          <w:rFonts w:cs="Arial"/>
        </w:rPr>
        <w:t xml:space="preserve"> per year per award</w:t>
      </w:r>
    </w:p>
    <w:p w14:paraId="6B94CC74" w14:textId="0F9C962A" w:rsidR="00AC2A75" w:rsidRDefault="00AC2A75" w:rsidP="00D5258F">
      <w:pPr>
        <w:spacing w:line="259" w:lineRule="auto"/>
        <w:ind w:left="4320" w:hanging="4320"/>
        <w:rPr>
          <w:rFonts w:cs="Arial"/>
        </w:rPr>
      </w:pPr>
      <w:bookmarkStart w:id="57" w:name="_Toc139161432"/>
      <w:bookmarkStart w:id="58" w:name="_Toc143489868"/>
      <w:r w:rsidRPr="3B13CC28">
        <w:rPr>
          <w:rFonts w:cs="Arial"/>
          <w:b/>
          <w:bCs/>
        </w:rPr>
        <w:t>Length of Project Period:</w:t>
      </w:r>
      <w:r>
        <w:tab/>
      </w:r>
      <w:r w:rsidRPr="3B13CC28">
        <w:rPr>
          <w:rFonts w:cs="Arial"/>
        </w:rPr>
        <w:t xml:space="preserve">Up to </w:t>
      </w:r>
      <w:bookmarkEnd w:id="57"/>
      <w:bookmarkEnd w:id="58"/>
      <w:r w:rsidR="633AD005" w:rsidRPr="00B53365">
        <w:rPr>
          <w:rFonts w:cs="Arial"/>
        </w:rPr>
        <w:t>5 years</w:t>
      </w:r>
    </w:p>
    <w:p w14:paraId="77AC6ABD" w14:textId="4797D9BA" w:rsidR="00023539" w:rsidRDefault="00023539" w:rsidP="00D5258F">
      <w:pPr>
        <w:ind w:left="4320" w:hanging="4320"/>
        <w:rPr>
          <w:rFonts w:cs="Arial"/>
          <w:bCs/>
        </w:rPr>
      </w:pPr>
      <w:r>
        <w:rPr>
          <w:rFonts w:cs="Arial"/>
          <w:b/>
        </w:rPr>
        <w:t>Anticipated Start Date</w:t>
      </w:r>
      <w:r w:rsidR="00907596">
        <w:rPr>
          <w:rFonts w:cs="Arial"/>
          <w:b/>
        </w:rPr>
        <w:t>:</w:t>
      </w:r>
      <w:r>
        <w:tab/>
      </w:r>
      <w:r w:rsidR="00953349" w:rsidRPr="00953349">
        <w:rPr>
          <w:rFonts w:cs="Arial"/>
          <w:bCs/>
        </w:rPr>
        <w:t>9/30/2022</w:t>
      </w:r>
    </w:p>
    <w:p w14:paraId="4A40809B" w14:textId="0A89491D" w:rsidR="00C14D4B" w:rsidRDefault="00C14D4B" w:rsidP="00D5258F">
      <w:pPr>
        <w:ind w:left="4320" w:hanging="4320"/>
        <w:rPr>
          <w:rFonts w:cs="Arial"/>
          <w:b/>
        </w:rPr>
      </w:pPr>
      <w:r>
        <w:rPr>
          <w:rFonts w:cs="Arial"/>
          <w:b/>
        </w:rPr>
        <w:br w:type="page"/>
      </w:r>
    </w:p>
    <w:p w14:paraId="7C6DBB2A" w14:textId="761AC45D" w:rsidR="00FC4131" w:rsidRDefault="2A31C1A8" w:rsidP="00353A51">
      <w:pPr>
        <w:tabs>
          <w:tab w:val="left" w:pos="1008"/>
        </w:tabs>
        <w:rPr>
          <w:rFonts w:cs="Arial"/>
        </w:rPr>
      </w:pPr>
      <w:r w:rsidRPr="20409F6C">
        <w:rPr>
          <w:rStyle w:val="StyleBold"/>
          <w:rFonts w:cs="Arial"/>
        </w:rPr>
        <w:lastRenderedPageBreak/>
        <w:t xml:space="preserve">Proposed budgets cannot exceed </w:t>
      </w:r>
      <w:r w:rsidR="414971FD" w:rsidRPr="20409F6C">
        <w:rPr>
          <w:rStyle w:val="StyleBold"/>
          <w:rFonts w:cs="Arial"/>
        </w:rPr>
        <w:t>$500,000</w:t>
      </w:r>
      <w:r w:rsidRPr="20409F6C">
        <w:rPr>
          <w:rStyle w:val="StyleBold"/>
          <w:rFonts w:cs="Arial"/>
        </w:rPr>
        <w:t xml:space="preserve"> in total costs (direct and indirect) in any year of the proposed project.</w:t>
      </w:r>
      <w:r w:rsidRPr="20409F6C">
        <w:rPr>
          <w:rFonts w:cs="Arial"/>
        </w:rPr>
        <w:t xml:space="preserve"> Annual continuation awards will depend on the availability of funds, </w:t>
      </w:r>
      <w:r w:rsidR="69B17989" w:rsidRPr="20409F6C">
        <w:rPr>
          <w:rFonts w:cs="Arial"/>
        </w:rPr>
        <w:t>recipient</w:t>
      </w:r>
      <w:r w:rsidRPr="20409F6C">
        <w:rPr>
          <w:rFonts w:cs="Arial"/>
        </w:rPr>
        <w:t xml:space="preserve"> progress in meeting project goals and objectives, timely submission of required data and reports, and compliance with all terms and conditions of award.</w:t>
      </w:r>
    </w:p>
    <w:p w14:paraId="526B9390" w14:textId="6DAD4FCC" w:rsidR="008E4D63" w:rsidRDefault="1ED240F8" w:rsidP="00353A51">
      <w:pPr>
        <w:tabs>
          <w:tab w:val="left" w:pos="1008"/>
        </w:tabs>
        <w:rPr>
          <w:rFonts w:cs="Arial"/>
          <w:b/>
          <w:bCs/>
        </w:rPr>
      </w:pPr>
      <w:bookmarkStart w:id="59" w:name="_Hlk70688912"/>
      <w:r w:rsidRPr="7FFA4094">
        <w:rPr>
          <w:rFonts w:cs="Arial"/>
          <w:b/>
          <w:bCs/>
        </w:rPr>
        <w:t>Funding estimates for this announcement are based on an annualized Continuing Resolution and do not reflect the final FY 202</w:t>
      </w:r>
      <w:r w:rsidR="0AE28B69" w:rsidRPr="7FFA4094">
        <w:rPr>
          <w:rFonts w:cs="Arial"/>
          <w:b/>
          <w:bCs/>
        </w:rPr>
        <w:t>2</w:t>
      </w:r>
      <w:r w:rsidR="26A358C3" w:rsidRPr="7FFA4094">
        <w:rPr>
          <w:rFonts w:cs="Arial"/>
          <w:b/>
          <w:bCs/>
        </w:rPr>
        <w:t xml:space="preserve"> </w:t>
      </w:r>
      <w:r w:rsidRPr="7FFA4094">
        <w:rPr>
          <w:rFonts w:cs="Arial"/>
          <w:b/>
          <w:bCs/>
        </w:rPr>
        <w:t xml:space="preserve">appropriation. Applicants should be aware that funding amounts are subject to the availability of funds. </w:t>
      </w:r>
    </w:p>
    <w:p w14:paraId="5DD65D68" w14:textId="0BB1A32A" w:rsidR="00603977" w:rsidRPr="00AC34BE" w:rsidRDefault="00602069" w:rsidP="00353A51">
      <w:pPr>
        <w:pStyle w:val="Heading1"/>
        <w:tabs>
          <w:tab w:val="left" w:pos="1008"/>
        </w:tabs>
      </w:pPr>
      <w:bookmarkStart w:id="60" w:name="_Toc485307381"/>
      <w:bookmarkStart w:id="61" w:name="_Toc81577272"/>
      <w:bookmarkStart w:id="62" w:name="_Toc174539143"/>
      <w:bookmarkStart w:id="63" w:name="_Hlk83111368"/>
      <w:bookmarkEnd w:id="59"/>
      <w:r w:rsidRPr="00AC34BE">
        <w:t>III</w:t>
      </w:r>
      <w:r w:rsidR="00603977" w:rsidRPr="00AC34BE">
        <w:t>.</w:t>
      </w:r>
      <w:r w:rsidR="00603977" w:rsidRPr="00AC34BE">
        <w:tab/>
        <w:t>ELIGIBILITY INFORMATION</w:t>
      </w:r>
      <w:bookmarkEnd w:id="60"/>
      <w:bookmarkEnd w:id="61"/>
      <w:bookmarkEnd w:id="62"/>
    </w:p>
    <w:p w14:paraId="03CA3973" w14:textId="77777777" w:rsidR="00603977" w:rsidRPr="002352EF" w:rsidRDefault="00603977" w:rsidP="00353A51">
      <w:pPr>
        <w:pStyle w:val="Heading2"/>
        <w:numPr>
          <w:ilvl w:val="0"/>
          <w:numId w:val="120"/>
        </w:numPr>
        <w:tabs>
          <w:tab w:val="clear" w:pos="720"/>
        </w:tabs>
        <w:ind w:left="360" w:hanging="360"/>
      </w:pPr>
      <w:bookmarkStart w:id="64" w:name="_1._ELIGIBLE_APPLICANTS"/>
      <w:bookmarkStart w:id="65" w:name="_Toc485307382"/>
      <w:bookmarkStart w:id="66" w:name="_Toc81577273"/>
      <w:bookmarkStart w:id="67" w:name="_Toc174539144"/>
      <w:bookmarkEnd w:id="64"/>
      <w:r w:rsidRPr="002352EF">
        <w:t>ELIGIBLE APPLICANTS</w:t>
      </w:r>
      <w:bookmarkEnd w:id="65"/>
      <w:bookmarkEnd w:id="66"/>
      <w:bookmarkEnd w:id="67"/>
    </w:p>
    <w:p w14:paraId="1E01FE74" w14:textId="780016B4" w:rsidR="00AD2ADD" w:rsidRPr="00AC34BE" w:rsidRDefault="0DDAD2E3" w:rsidP="00F76DA3">
      <w:pPr>
        <w:pStyle w:val="BodyText"/>
        <w:tabs>
          <w:tab w:val="left" w:pos="1008"/>
        </w:tabs>
        <w:rPr>
          <w:rFonts w:cs="Arial"/>
        </w:rPr>
      </w:pPr>
      <w:bookmarkStart w:id="68" w:name="_Hlk70689315"/>
      <w:r w:rsidRPr="20409F6C">
        <w:rPr>
          <w:rFonts w:cs="Arial"/>
        </w:rPr>
        <w:t>Eligible applicants are domestic public and private non</w:t>
      </w:r>
      <w:r w:rsidR="7E02EEEC" w:rsidRPr="20409F6C">
        <w:rPr>
          <w:rFonts w:cs="Arial"/>
        </w:rPr>
        <w:t>-</w:t>
      </w:r>
      <w:r w:rsidRPr="20409F6C">
        <w:rPr>
          <w:rFonts w:cs="Arial"/>
        </w:rPr>
        <w:t>profit entities</w:t>
      </w:r>
      <w:r w:rsidR="01CF3A7C" w:rsidRPr="20409F6C">
        <w:rPr>
          <w:rFonts w:cs="Arial"/>
        </w:rPr>
        <w:t xml:space="preserve"> including </w:t>
      </w:r>
      <w:r w:rsidR="00021A44">
        <w:rPr>
          <w:rFonts w:cs="Arial"/>
        </w:rPr>
        <w:t>f</w:t>
      </w:r>
      <w:r w:rsidR="01CF3A7C" w:rsidRPr="20409F6C">
        <w:rPr>
          <w:rFonts w:cs="Arial"/>
        </w:rPr>
        <w:t xml:space="preserve">ederally </w:t>
      </w:r>
      <w:r w:rsidR="00021A44">
        <w:rPr>
          <w:rFonts w:cs="Arial"/>
        </w:rPr>
        <w:t>r</w:t>
      </w:r>
      <w:r w:rsidR="01CF3A7C" w:rsidRPr="20409F6C">
        <w:rPr>
          <w:rFonts w:cs="Arial"/>
        </w:rPr>
        <w:t xml:space="preserve">ecognized Tribes and Tribal Organizations. </w:t>
      </w:r>
      <w:r w:rsidR="4B0DBA04" w:rsidRPr="20409F6C">
        <w:rPr>
          <w:rFonts w:cs="Arial"/>
        </w:rPr>
        <w:t xml:space="preserve">All non-profit entities must submit documentation of </w:t>
      </w:r>
      <w:r w:rsidR="7E02EEEC" w:rsidRPr="20409F6C">
        <w:rPr>
          <w:rFonts w:cs="Arial"/>
        </w:rPr>
        <w:t xml:space="preserve">their </w:t>
      </w:r>
      <w:r w:rsidR="4B0DBA04" w:rsidRPr="20409F6C">
        <w:rPr>
          <w:rFonts w:cs="Arial"/>
        </w:rPr>
        <w:t xml:space="preserve">non-profit status in </w:t>
      </w:r>
      <w:r w:rsidR="4B0DBA04" w:rsidRPr="20409F6C">
        <w:rPr>
          <w:rFonts w:cs="Arial"/>
          <w:b/>
          <w:bCs/>
        </w:rPr>
        <w:t xml:space="preserve">Attachment </w:t>
      </w:r>
      <w:r w:rsidR="43E7C84D" w:rsidRPr="20409F6C">
        <w:rPr>
          <w:rFonts w:cs="Arial"/>
          <w:b/>
          <w:bCs/>
        </w:rPr>
        <w:t>8</w:t>
      </w:r>
      <w:r w:rsidR="424734CC" w:rsidRPr="20409F6C">
        <w:rPr>
          <w:rFonts w:cs="Arial"/>
        </w:rPr>
        <w:t xml:space="preserve"> of your application</w:t>
      </w:r>
      <w:r w:rsidR="4B0DBA04" w:rsidRPr="20409F6C">
        <w:rPr>
          <w:rFonts w:cs="Arial"/>
        </w:rPr>
        <w:t>.</w:t>
      </w:r>
      <w:r w:rsidR="01CF3A7C" w:rsidRPr="20409F6C">
        <w:rPr>
          <w:rFonts w:cs="Arial"/>
        </w:rPr>
        <w:t xml:space="preserve"> </w:t>
      </w:r>
    </w:p>
    <w:p w14:paraId="211C5074" w14:textId="0886F2C3" w:rsidR="002C2374" w:rsidRPr="00AC34BE" w:rsidRDefault="002C2374" w:rsidP="3B13CC28">
      <w:pPr>
        <w:tabs>
          <w:tab w:val="left" w:pos="1008"/>
        </w:tabs>
        <w:rPr>
          <w:szCs w:val="24"/>
        </w:rPr>
      </w:pPr>
      <w:bookmarkStart w:id="69" w:name="_Hlk70689145"/>
      <w:bookmarkStart w:id="70" w:name="_Hlk53574960"/>
      <w:bookmarkStart w:id="71" w:name="_Hlk70689271"/>
      <w:bookmarkEnd w:id="68"/>
      <w:bookmarkEnd w:id="69"/>
      <w:r w:rsidRPr="3B13CC28">
        <w:rPr>
          <w:rFonts w:cs="Arial"/>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sidR="003C7DC6" w:rsidRPr="3B13CC28">
        <w:rPr>
          <w:rFonts w:cs="Arial"/>
        </w:rPr>
        <w:t xml:space="preserve">all phases of its activities. </w:t>
      </w:r>
      <w:r w:rsidRPr="3B13CC28">
        <w:rPr>
          <w:rFonts w:cs="Arial"/>
        </w:rPr>
        <w:t>Consortia of tribes or tribal organizations are eligible to apply, but each participating enti</w:t>
      </w:r>
      <w:r w:rsidR="003C7DC6" w:rsidRPr="3B13CC28">
        <w:rPr>
          <w:rFonts w:cs="Arial"/>
        </w:rPr>
        <w:t xml:space="preserve">ty must indicate its approval. </w:t>
      </w:r>
      <w:r w:rsidRPr="3B13CC28">
        <w:rPr>
          <w:rFonts w:cs="Arial"/>
        </w:rPr>
        <w:t>A single tribe in the consortium must be the legal applicant, the recipient of the award, and the entity legally responsible for satisfying the grant requirements.</w:t>
      </w:r>
    </w:p>
    <w:bookmarkEnd w:id="70"/>
    <w:p w14:paraId="18A759C5" w14:textId="77777777" w:rsidR="002D3A64" w:rsidRDefault="002C2374" w:rsidP="007260A6">
      <w:pPr>
        <w:rPr>
          <w:rFonts w:cs="Arial"/>
        </w:rPr>
      </w:pPr>
      <w:r w:rsidRPr="3B13CC28">
        <w:rPr>
          <w:rFonts w:cs="Arial"/>
        </w:rPr>
        <w:t xml:space="preserve">Urban Indian Organization (UIO) (as identified by the Indian Health Service </w:t>
      </w:r>
      <w:r w:rsidR="000126C6" w:rsidRPr="3B13CC28">
        <w:rPr>
          <w:rFonts w:cs="Arial"/>
        </w:rPr>
        <w:t xml:space="preserve">Office of </w:t>
      </w:r>
      <w:r w:rsidRPr="3B13CC28">
        <w:rPr>
          <w:rFonts w:cs="Arial"/>
        </w:rPr>
        <w:t>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w:t>
      </w:r>
      <w:r w:rsidR="003C7DC6" w:rsidRPr="3B13CC28">
        <w:rPr>
          <w:rFonts w:cs="Arial"/>
        </w:rPr>
        <w:t xml:space="preserve">n 503(a) of 25 U .S.C. § 1603. </w:t>
      </w:r>
      <w:r w:rsidRPr="3B13CC28">
        <w:rPr>
          <w:rFonts w:cs="Arial"/>
        </w:rPr>
        <w:t>UIOs are not tribes or tribal governments and do not have the same consultation rights or trust relationship with the federal government.</w:t>
      </w:r>
    </w:p>
    <w:p w14:paraId="1679FCAD" w14:textId="1F26C589" w:rsidR="00740BB5" w:rsidRDefault="00E7149F" w:rsidP="0012248A">
      <w:r>
        <w:t xml:space="preserve">It is recommended that you review information on eligibility in </w:t>
      </w:r>
      <w:hyperlink w:anchor="_Appendix_C_–_2" w:history="1">
        <w:r w:rsidRPr="00B41B25">
          <w:rPr>
            <w:rStyle w:val="Hyperlink"/>
          </w:rPr>
          <w:t>Appendix C</w:t>
        </w:r>
      </w:hyperlink>
      <w:r w:rsidR="00EB47D1">
        <w:t xml:space="preserve"> of this NOFO</w:t>
      </w:r>
      <w:r>
        <w:t>.</w:t>
      </w:r>
    </w:p>
    <w:p w14:paraId="3C9635D4" w14:textId="226765CD" w:rsidR="005576C6" w:rsidRDefault="005576C6" w:rsidP="0012248A">
      <w:pPr>
        <w:pStyle w:val="Heading2"/>
        <w:numPr>
          <w:ilvl w:val="0"/>
          <w:numId w:val="120"/>
        </w:numPr>
        <w:ind w:left="360" w:hanging="360"/>
      </w:pPr>
      <w:bookmarkStart w:id="72" w:name="_2._COST_SHARING"/>
      <w:bookmarkStart w:id="73" w:name="_Toc485307383"/>
      <w:bookmarkStart w:id="74" w:name="_Toc81577274"/>
      <w:bookmarkStart w:id="75" w:name="_Toc174539145"/>
      <w:bookmarkStart w:id="76" w:name="_Hlk89158878"/>
      <w:bookmarkEnd w:id="71"/>
      <w:bookmarkEnd w:id="72"/>
      <w:r w:rsidRPr="00AC34BE">
        <w:t xml:space="preserve">COST SHARING </w:t>
      </w:r>
      <w:r w:rsidR="00A945B3">
        <w:t xml:space="preserve">AND </w:t>
      </w:r>
      <w:r w:rsidRPr="00AC34BE">
        <w:t>MATCH</w:t>
      </w:r>
      <w:r w:rsidR="00EE6754" w:rsidRPr="00AC34BE">
        <w:t>ING</w:t>
      </w:r>
      <w:r w:rsidRPr="00AC34BE">
        <w:t xml:space="preserve"> REQUIREMENTS</w:t>
      </w:r>
      <w:bookmarkEnd w:id="73"/>
      <w:bookmarkEnd w:id="74"/>
      <w:bookmarkEnd w:id="75"/>
    </w:p>
    <w:p w14:paraId="2349637D" w14:textId="77777777" w:rsidR="008F3A92" w:rsidRDefault="005576C6" w:rsidP="0012248A">
      <w:pPr>
        <w:pStyle w:val="Default"/>
        <w:spacing w:after="240"/>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23F50E88" w14:textId="77777777" w:rsidR="00A12076" w:rsidRDefault="001C766A" w:rsidP="0012248A">
      <w:pPr>
        <w:pStyle w:val="Heading2"/>
        <w:numPr>
          <w:ilvl w:val="0"/>
          <w:numId w:val="120"/>
        </w:numPr>
        <w:tabs>
          <w:tab w:val="clear" w:pos="720"/>
          <w:tab w:val="left" w:pos="360"/>
        </w:tabs>
      </w:pPr>
      <w:bookmarkStart w:id="77" w:name="_Toc81925747"/>
      <w:bookmarkStart w:id="78" w:name="_Toc81983275"/>
      <w:bookmarkStart w:id="79" w:name="_Toc81983373"/>
      <w:bookmarkStart w:id="80" w:name="_Toc81925748"/>
      <w:bookmarkStart w:id="81" w:name="_Toc81983276"/>
      <w:bookmarkStart w:id="82" w:name="_Toc81983374"/>
      <w:bookmarkStart w:id="83" w:name="_Toc81925749"/>
      <w:bookmarkStart w:id="84" w:name="_Toc81983277"/>
      <w:bookmarkStart w:id="85" w:name="_Toc81983375"/>
      <w:bookmarkStart w:id="86" w:name="_Toc81925750"/>
      <w:bookmarkStart w:id="87" w:name="_Toc81983278"/>
      <w:bookmarkStart w:id="88" w:name="_Toc81983376"/>
      <w:bookmarkStart w:id="89" w:name="_Toc81577275"/>
      <w:bookmarkStart w:id="90" w:name="_Toc174539146"/>
      <w:bookmarkStart w:id="91" w:name="_Toc197933197"/>
      <w:bookmarkStart w:id="92" w:name="_Toc228844875"/>
      <w:bookmarkStart w:id="93" w:name="_Toc485307384"/>
      <w:bookmarkEnd w:id="76"/>
      <w:bookmarkEnd w:id="77"/>
      <w:bookmarkEnd w:id="78"/>
      <w:bookmarkEnd w:id="79"/>
      <w:bookmarkEnd w:id="80"/>
      <w:bookmarkEnd w:id="81"/>
      <w:bookmarkEnd w:id="82"/>
      <w:bookmarkEnd w:id="83"/>
      <w:bookmarkEnd w:id="84"/>
      <w:bookmarkEnd w:id="85"/>
      <w:bookmarkEnd w:id="86"/>
      <w:bookmarkEnd w:id="87"/>
      <w:bookmarkEnd w:id="88"/>
      <w:r>
        <w:t>OTHER</w:t>
      </w:r>
      <w:r w:rsidR="006B2214">
        <w:t xml:space="preserve"> REQUIREMENTS</w:t>
      </w:r>
      <w:bookmarkEnd w:id="89"/>
      <w:bookmarkEnd w:id="90"/>
    </w:p>
    <w:p w14:paraId="2D78BD37" w14:textId="7B0485E7" w:rsidR="007260A6" w:rsidRDefault="00A12076" w:rsidP="00A242FA">
      <w:pPr>
        <w:ind w:left="720"/>
        <w:rPr>
          <w:b/>
          <w:bCs/>
        </w:rPr>
      </w:pPr>
      <w:r w:rsidRPr="00A242FA">
        <w:rPr>
          <w:b/>
          <w:bCs/>
        </w:rPr>
        <w:t>The Project Narrative must not exceed 10 pages. If the Project Narrative is over 10 pages, the application will not be considered for review.</w:t>
      </w:r>
      <w:r w:rsidR="007260A6">
        <w:rPr>
          <w:b/>
          <w:bCs/>
        </w:rPr>
        <w:br w:type="page"/>
      </w:r>
    </w:p>
    <w:p w14:paraId="79837BFD" w14:textId="228D3296" w:rsidR="00EC260A" w:rsidRDefault="00AF65EB" w:rsidP="0012248A">
      <w:pPr>
        <w:pStyle w:val="ListParagraph"/>
        <w:numPr>
          <w:ilvl w:val="0"/>
          <w:numId w:val="122"/>
        </w:numPr>
        <w:spacing w:before="240"/>
        <w:contextualSpacing w:val="0"/>
        <w:rPr>
          <w:b/>
          <w:bCs/>
          <w:sz w:val="20"/>
        </w:rPr>
      </w:pPr>
      <w:r>
        <w:lastRenderedPageBreak/>
        <w:t>Grant recipients that received funding in FY 2017 under</w:t>
      </w:r>
      <w:r w:rsidRPr="00AF65EB">
        <w:rPr>
          <w:color w:val="000000"/>
          <w:shd w:val="clear" w:color="auto" w:fill="FFFFFF"/>
        </w:rPr>
        <w:t xml:space="preserve"> </w:t>
      </w:r>
      <w:r>
        <w:rPr>
          <w:color w:val="000000"/>
          <w:shd w:val="clear" w:color="auto" w:fill="FFFFFF"/>
        </w:rPr>
        <w:t>the Targeted Capacity Expansion-HIV Program: Substance Use Disorder Treatment for Racial/Ethnic Minority Populations at High-Risk for HIV/AIDS NOFO (</w:t>
      </w:r>
      <w:r>
        <w:t xml:space="preserve">TI-17-011) are eligible to </w:t>
      </w:r>
      <w:proofErr w:type="spellStart"/>
      <w:r>
        <w:t>apply.</w:t>
      </w:r>
      <w:r w:rsidR="00EC260A">
        <w:t>Grant</w:t>
      </w:r>
      <w:proofErr w:type="spellEnd"/>
      <w:r w:rsidR="00EC260A">
        <w:t xml:space="preserve"> recipients that received their initial funding in FY 2018 under th</w:t>
      </w:r>
      <w:r>
        <w:t>is NOFO</w:t>
      </w:r>
      <w:r w:rsidR="00EC260A">
        <w:t xml:space="preserve"> are </w:t>
      </w:r>
      <w:r w:rsidR="00EC260A" w:rsidRPr="00AF65EB">
        <w:rPr>
          <w:u w:val="single"/>
        </w:rPr>
        <w:t>not</w:t>
      </w:r>
      <w:r w:rsidR="00EC260A">
        <w:t xml:space="preserve"> eligible to </w:t>
      </w:r>
      <w:proofErr w:type="spellStart"/>
      <w:r w:rsidR="00EC260A">
        <w:t>apply.In</w:t>
      </w:r>
      <w:proofErr w:type="spellEnd"/>
      <w:r w:rsidR="00EC260A">
        <w:t xml:space="preserve"> addition, grant recipients that received their initial funding under the Minority AIDS Initiative - Substance Use Disorder Treatment for Racial/Ethnic Minority Populations at High-Risk for HIV/AIDS NOFO (TI-19-008) are not eligible to apply. </w:t>
      </w:r>
    </w:p>
    <w:p w14:paraId="0C7A723C" w14:textId="0F4B7714" w:rsidR="005576C6" w:rsidRPr="00A12076" w:rsidRDefault="00A945B3" w:rsidP="0012248A">
      <w:pPr>
        <w:pStyle w:val="ListParagraph"/>
        <w:numPr>
          <w:ilvl w:val="0"/>
          <w:numId w:val="122"/>
        </w:numPr>
        <w:spacing w:before="240"/>
        <w:contextualSpacing w:val="0"/>
        <w:rPr>
          <w:b/>
          <w:bCs/>
        </w:rPr>
      </w:pPr>
      <w:bookmarkStart w:id="94" w:name="_Toc81577276"/>
      <w:r w:rsidRPr="00A12076">
        <w:rPr>
          <w:b/>
          <w:bCs/>
        </w:rPr>
        <w:t>Evidence of Experience and Credentials</w:t>
      </w:r>
      <w:bookmarkEnd w:id="91"/>
      <w:bookmarkEnd w:id="92"/>
      <w:bookmarkEnd w:id="93"/>
      <w:bookmarkEnd w:id="94"/>
    </w:p>
    <w:p w14:paraId="6AEAF9D5" w14:textId="7B3FB970" w:rsidR="005576C6" w:rsidRPr="00AC34BE" w:rsidRDefault="005576C6" w:rsidP="0012248A">
      <w:pPr>
        <w:tabs>
          <w:tab w:val="left" w:pos="1008"/>
        </w:tabs>
        <w:ind w:left="720"/>
        <w:rPr>
          <w:rFonts w:cs="Arial"/>
        </w:rPr>
      </w:pPr>
      <w:r w:rsidRPr="3B13CC28">
        <w:rPr>
          <w:rFonts w:cs="Arial"/>
        </w:rPr>
        <w:t xml:space="preserve">SAMHSA believes that only existing, experienced, and appropriately credentialed organizations with demonstrated infrastructure and expertise will be able to provide </w:t>
      </w:r>
      <w:r w:rsidR="004133E2" w:rsidRPr="3B13CC28">
        <w:rPr>
          <w:rFonts w:cs="Arial"/>
        </w:rPr>
        <w:t xml:space="preserve">the </w:t>
      </w:r>
      <w:r w:rsidRPr="3B13CC28">
        <w:rPr>
          <w:rFonts w:cs="Arial"/>
        </w:rPr>
        <w:t>required services quickly and effectively.</w:t>
      </w:r>
      <w:r w:rsidR="00CE78DD" w:rsidRPr="3B13CC28">
        <w:rPr>
          <w:rFonts w:cs="Arial"/>
        </w:rPr>
        <w:t xml:space="preserve"> All Required Activities must be provided by applicants directly, by subrecipients, or through referrals to applicant partner agencies. </w:t>
      </w:r>
      <w:r w:rsidR="000126C6" w:rsidRPr="3B13CC28">
        <w:rPr>
          <w:rFonts w:cs="Arial"/>
        </w:rPr>
        <w:t>Applicants</w:t>
      </w:r>
      <w:r w:rsidRPr="3B13CC28">
        <w:rPr>
          <w:rFonts w:cs="Arial"/>
        </w:rPr>
        <w:t xml:space="preserve"> </w:t>
      </w:r>
      <w:r w:rsidR="00C23AD7" w:rsidRPr="3B13CC28">
        <w:rPr>
          <w:rFonts w:cs="Arial"/>
        </w:rPr>
        <w:t xml:space="preserve">must submit evidence under </w:t>
      </w:r>
      <w:r w:rsidR="00C23AD7" w:rsidRPr="00507718">
        <w:rPr>
          <w:rFonts w:cs="Arial"/>
          <w:b/>
          <w:bCs/>
        </w:rPr>
        <w:t>Attachment 1</w:t>
      </w:r>
      <w:r w:rsidR="00C23AD7" w:rsidRPr="3B13CC28">
        <w:rPr>
          <w:rFonts w:cs="Arial"/>
        </w:rPr>
        <w:t xml:space="preserve"> of their application </w:t>
      </w:r>
      <w:r w:rsidRPr="3B13CC28">
        <w:rPr>
          <w:rFonts w:cs="Arial"/>
        </w:rPr>
        <w:t>meet</w:t>
      </w:r>
      <w:r w:rsidR="00C23AD7" w:rsidRPr="3B13CC28">
        <w:rPr>
          <w:rFonts w:cs="Arial"/>
        </w:rPr>
        <w:t>ing</w:t>
      </w:r>
      <w:r w:rsidRPr="3B13CC28">
        <w:rPr>
          <w:rFonts w:cs="Arial"/>
        </w:rPr>
        <w:t xml:space="preserve"> </w:t>
      </w:r>
      <w:r w:rsidR="003A73D4" w:rsidRPr="3B13CC28">
        <w:rPr>
          <w:rFonts w:cs="Arial"/>
        </w:rPr>
        <w:t xml:space="preserve">three </w:t>
      </w:r>
      <w:r w:rsidRPr="3B13CC28">
        <w:rPr>
          <w:rFonts w:cs="Arial"/>
        </w:rPr>
        <w:t>additional requirements related to the provision of services.</w:t>
      </w:r>
    </w:p>
    <w:p w14:paraId="537F4B3A" w14:textId="30638322" w:rsidR="009C3239" w:rsidRPr="00AC34BE" w:rsidRDefault="009C3239" w:rsidP="0012248A">
      <w:pPr>
        <w:tabs>
          <w:tab w:val="left" w:pos="1008"/>
        </w:tabs>
        <w:ind w:left="540"/>
        <w:rPr>
          <w:rFonts w:cs="Arial"/>
        </w:rPr>
      </w:pPr>
      <w:r w:rsidRPr="00AC34BE">
        <w:rPr>
          <w:rFonts w:cs="Arial"/>
        </w:rPr>
        <w:t xml:space="preserve">The </w:t>
      </w:r>
      <w:r w:rsidR="003A73D4" w:rsidRPr="00AC34BE">
        <w:rPr>
          <w:rFonts w:cs="Arial"/>
        </w:rPr>
        <w:t xml:space="preserve">three </w:t>
      </w:r>
      <w:r w:rsidRPr="00AC34BE">
        <w:rPr>
          <w:rFonts w:cs="Arial"/>
        </w:rPr>
        <w:t>requirements are:</w:t>
      </w:r>
    </w:p>
    <w:p w14:paraId="5575CACF" w14:textId="72C565B5" w:rsidR="009C3239" w:rsidRDefault="1B86143A" w:rsidP="00A50C35">
      <w:pPr>
        <w:pStyle w:val="ListBullet"/>
        <w:numPr>
          <w:ilvl w:val="0"/>
          <w:numId w:val="173"/>
        </w:numPr>
        <w:tabs>
          <w:tab w:val="left" w:pos="900"/>
        </w:tabs>
        <w:ind w:left="1080"/>
        <w:rPr>
          <w:rFonts w:cs="Arial"/>
        </w:rPr>
      </w:pPr>
      <w:r w:rsidRPr="207036CF">
        <w:rPr>
          <w:rFonts w:cs="Arial"/>
        </w:rPr>
        <w:t xml:space="preserve">A provider organization for direct client substance </w:t>
      </w:r>
      <w:r w:rsidR="007C5925" w:rsidRPr="207036CF">
        <w:rPr>
          <w:rFonts w:cs="Arial"/>
        </w:rPr>
        <w:t xml:space="preserve">use disorder </w:t>
      </w:r>
      <w:r w:rsidRPr="207036CF">
        <w:rPr>
          <w:rFonts w:cs="Arial"/>
        </w:rPr>
        <w:t>treatment</w:t>
      </w:r>
      <w:r w:rsidR="6F99C7CF" w:rsidRPr="207036CF">
        <w:rPr>
          <w:rFonts w:cs="Arial"/>
        </w:rPr>
        <w:t xml:space="preserve"> </w:t>
      </w:r>
      <w:r w:rsidR="3292C8EB" w:rsidRPr="207036CF">
        <w:rPr>
          <w:rFonts w:cs="Arial"/>
        </w:rPr>
        <w:t xml:space="preserve">services </w:t>
      </w:r>
      <w:r w:rsidRPr="207036CF">
        <w:rPr>
          <w:rFonts w:cs="Arial"/>
        </w:rPr>
        <w:t>appropriate to the grant must be inv</w:t>
      </w:r>
      <w:r w:rsidR="481B6FCF" w:rsidRPr="207036CF">
        <w:rPr>
          <w:rFonts w:cs="Arial"/>
        </w:rPr>
        <w:t xml:space="preserve">olved in the proposed project. </w:t>
      </w:r>
      <w:r w:rsidRPr="207036CF">
        <w:rPr>
          <w:rFonts w:cs="Arial"/>
        </w:rPr>
        <w:t xml:space="preserve">The provider may be the </w:t>
      </w:r>
      <w:r w:rsidR="2B8E92A6" w:rsidRPr="207036CF">
        <w:rPr>
          <w:rFonts w:cs="Arial"/>
        </w:rPr>
        <w:t>applicant,</w:t>
      </w:r>
      <w:r w:rsidRPr="207036CF">
        <w:rPr>
          <w:rFonts w:cs="Arial"/>
        </w:rPr>
        <w:t xml:space="preserve"> or another organization committed to the project. More than one provider organization may be involved</w:t>
      </w:r>
      <w:r w:rsidR="064F40B7" w:rsidRPr="207036CF">
        <w:rPr>
          <w:rFonts w:cs="Arial"/>
        </w:rPr>
        <w:t>.</w:t>
      </w:r>
    </w:p>
    <w:p w14:paraId="4A6460B1" w14:textId="77777777" w:rsidR="00482614" w:rsidRDefault="1B86143A" w:rsidP="00A50C35">
      <w:pPr>
        <w:pStyle w:val="ListBullet"/>
        <w:numPr>
          <w:ilvl w:val="0"/>
          <w:numId w:val="173"/>
        </w:numPr>
        <w:tabs>
          <w:tab w:val="left" w:pos="900"/>
        </w:tabs>
        <w:ind w:left="1080"/>
        <w:rPr>
          <w:rFonts w:cs="Arial"/>
        </w:rPr>
      </w:pPr>
      <w:bookmarkStart w:id="95" w:name="_Hlk76989580"/>
      <w:r w:rsidRPr="20409F6C">
        <w:rPr>
          <w:rFonts w:cs="Arial"/>
        </w:rPr>
        <w:t xml:space="preserve">Each </w:t>
      </w:r>
      <w:r w:rsidR="76DB5322" w:rsidRPr="20409F6C">
        <w:rPr>
          <w:rFonts w:cs="Arial"/>
        </w:rPr>
        <w:t xml:space="preserve">substance </w:t>
      </w:r>
      <w:r w:rsidR="47250B5E" w:rsidRPr="20409F6C">
        <w:rPr>
          <w:rFonts w:cs="Arial"/>
        </w:rPr>
        <w:t>use disorder</w:t>
      </w:r>
      <w:r w:rsidR="76DB5322" w:rsidRPr="20409F6C">
        <w:rPr>
          <w:rFonts w:cs="Arial"/>
        </w:rPr>
        <w:t xml:space="preserve"> </w:t>
      </w:r>
      <w:r w:rsidR="792D9A39" w:rsidRPr="20409F6C">
        <w:rPr>
          <w:rFonts w:cs="Arial"/>
        </w:rPr>
        <w:t xml:space="preserve">treatment </w:t>
      </w:r>
      <w:r w:rsidRPr="20409F6C">
        <w:rPr>
          <w:rFonts w:cs="Arial"/>
        </w:rPr>
        <w:t>provider organization</w:t>
      </w:r>
      <w:r w:rsidR="3292C8EB" w:rsidRPr="20409F6C">
        <w:rPr>
          <w:rFonts w:cs="Arial"/>
        </w:rPr>
        <w:t xml:space="preserve"> </w:t>
      </w:r>
      <w:r w:rsidRPr="20409F6C">
        <w:rPr>
          <w:rFonts w:cs="Arial"/>
        </w:rPr>
        <w:t xml:space="preserve">must have at </w:t>
      </w:r>
      <w:r w:rsidRPr="00D53C0D">
        <w:rPr>
          <w:rFonts w:cs="Arial"/>
        </w:rPr>
        <w:t xml:space="preserve">least </w:t>
      </w:r>
      <w:r w:rsidR="04E2C5DC" w:rsidRPr="00D53C0D">
        <w:rPr>
          <w:rFonts w:cs="Arial"/>
        </w:rPr>
        <w:t>two</w:t>
      </w:r>
      <w:r w:rsidRPr="00D53C0D">
        <w:rPr>
          <w:rFonts w:cs="Arial"/>
        </w:rPr>
        <w:t xml:space="preserve"> </w:t>
      </w:r>
      <w:r w:rsidR="04E2C5DC" w:rsidRPr="00D53C0D">
        <w:rPr>
          <w:rFonts w:cs="Arial"/>
        </w:rPr>
        <w:t>years</w:t>
      </w:r>
      <w:r w:rsidR="24307BD2" w:rsidRPr="20409F6C">
        <w:rPr>
          <w:rFonts w:cs="Arial"/>
        </w:rPr>
        <w:t xml:space="preserve"> of</w:t>
      </w:r>
      <w:r w:rsidR="04E2C5DC" w:rsidRPr="20409F6C">
        <w:rPr>
          <w:rFonts w:cs="Arial"/>
        </w:rPr>
        <w:t xml:space="preserve"> experience</w:t>
      </w:r>
      <w:r w:rsidRPr="20409F6C">
        <w:rPr>
          <w:rFonts w:cs="Arial"/>
        </w:rPr>
        <w:t xml:space="preserve"> (as of the due date of the application) providing relevant services (official documents must establish that the organization has provided relevant services for the </w:t>
      </w:r>
      <w:r w:rsidR="04E2C5DC" w:rsidRPr="00D53C0D">
        <w:rPr>
          <w:rFonts w:cs="Arial"/>
          <w:u w:val="single"/>
        </w:rPr>
        <w:t>last two</w:t>
      </w:r>
      <w:r w:rsidRPr="00D53C0D">
        <w:rPr>
          <w:rFonts w:cs="Arial"/>
          <w:u w:val="single"/>
        </w:rPr>
        <w:t xml:space="preserve"> years</w:t>
      </w:r>
      <w:r w:rsidR="484074B3" w:rsidRPr="20409F6C">
        <w:rPr>
          <w:rFonts w:cs="Arial"/>
        </w:rPr>
        <w:t>)</w:t>
      </w:r>
      <w:r w:rsidR="4219936D" w:rsidRPr="20409F6C">
        <w:rPr>
          <w:rFonts w:cs="Arial"/>
        </w:rPr>
        <w:t>.</w:t>
      </w:r>
    </w:p>
    <w:bookmarkEnd w:id="95"/>
    <w:p w14:paraId="42851081" w14:textId="6DB64BA1" w:rsidR="009C3239" w:rsidRPr="00AC34BE" w:rsidRDefault="009C3239" w:rsidP="00341AAC">
      <w:pPr>
        <w:pStyle w:val="ListBullet"/>
        <w:numPr>
          <w:ilvl w:val="0"/>
          <w:numId w:val="28"/>
        </w:numPr>
        <w:tabs>
          <w:tab w:val="left" w:pos="900"/>
        </w:tabs>
        <w:ind w:left="1080"/>
        <w:rPr>
          <w:rFonts w:cs="Arial"/>
        </w:rPr>
      </w:pPr>
      <w:r w:rsidRPr="3B13CC28">
        <w:rPr>
          <w:rFonts w:cs="Arial"/>
        </w:rPr>
        <w:t xml:space="preserve">Each </w:t>
      </w:r>
      <w:r w:rsidR="004119AE" w:rsidRPr="3B13CC28">
        <w:rPr>
          <w:rFonts w:cs="Arial"/>
        </w:rPr>
        <w:t xml:space="preserve">substance </w:t>
      </w:r>
      <w:r w:rsidR="00591C8F" w:rsidRPr="3B13CC28">
        <w:rPr>
          <w:rFonts w:cs="Arial"/>
        </w:rPr>
        <w:t>use disorder</w:t>
      </w:r>
      <w:r w:rsidR="004119AE" w:rsidRPr="3B13CC28">
        <w:rPr>
          <w:rFonts w:cs="Arial"/>
        </w:rPr>
        <w:t xml:space="preserve"> </w:t>
      </w:r>
      <w:r w:rsidR="004F10EB" w:rsidRPr="3B13CC28">
        <w:rPr>
          <w:rFonts w:cs="Arial"/>
        </w:rPr>
        <w:t>treatment</w:t>
      </w:r>
      <w:r w:rsidR="00D10310" w:rsidRPr="3B13CC28">
        <w:rPr>
          <w:rFonts w:cs="Arial"/>
        </w:rPr>
        <w:t xml:space="preserve"> </w:t>
      </w:r>
      <w:r w:rsidRPr="3B13CC28">
        <w:rPr>
          <w:rFonts w:cs="Arial"/>
        </w:rPr>
        <w:t>provider organization must comply with all applicable local</w:t>
      </w:r>
      <w:r w:rsidR="004119AE" w:rsidRPr="3B13CC28">
        <w:rPr>
          <w:rFonts w:cs="Arial"/>
        </w:rPr>
        <w:t xml:space="preserve"> (city, county) and </w:t>
      </w:r>
      <w:r w:rsidR="00D47C0E" w:rsidRPr="3B13CC28">
        <w:rPr>
          <w:rFonts w:cs="Arial"/>
        </w:rPr>
        <w:t>s</w:t>
      </w:r>
      <w:r w:rsidR="00767B48" w:rsidRPr="3B13CC28">
        <w:rPr>
          <w:rFonts w:cs="Arial"/>
        </w:rPr>
        <w:t>tate</w:t>
      </w:r>
      <w:r w:rsidRPr="3B13CC28">
        <w:rPr>
          <w:rFonts w:cs="Arial"/>
        </w:rPr>
        <w:t xml:space="preserve"> licensing, accreditation</w:t>
      </w:r>
      <w:r w:rsidR="006A6003" w:rsidRPr="3B13CC28">
        <w:rPr>
          <w:rFonts w:cs="Arial"/>
        </w:rPr>
        <w:t>,</w:t>
      </w:r>
      <w:r w:rsidRPr="3B13CC28">
        <w:rPr>
          <w:rFonts w:cs="Arial"/>
        </w:rPr>
        <w:t xml:space="preserve"> and certification requirements, as of </w:t>
      </w:r>
      <w:r w:rsidR="005F20F4" w:rsidRPr="3B13CC28">
        <w:rPr>
          <w:rFonts w:cs="Arial"/>
        </w:rPr>
        <w:t>the due date of the application</w:t>
      </w:r>
      <w:r w:rsidR="003A73D4" w:rsidRPr="3B13CC28">
        <w:rPr>
          <w:rFonts w:cs="Arial"/>
        </w:rPr>
        <w:t>.</w:t>
      </w:r>
      <w:r w:rsidR="005F20F4" w:rsidRPr="3B13CC28">
        <w:rPr>
          <w:rFonts w:cs="Arial"/>
        </w:rPr>
        <w:t xml:space="preserve"> </w:t>
      </w:r>
    </w:p>
    <w:p w14:paraId="05D6F797" w14:textId="4C78E282" w:rsidR="009C3239" w:rsidRPr="00AC34BE" w:rsidRDefault="009C3239" w:rsidP="00A12076">
      <w:pPr>
        <w:ind w:left="720"/>
        <w:rPr>
          <w:rFonts w:cs="Arial"/>
          <w:b/>
          <w:bCs/>
        </w:rPr>
      </w:pPr>
      <w:r w:rsidRPr="00AC34BE">
        <w:rPr>
          <w:rFonts w:cs="Arial"/>
          <w:b/>
          <w:bCs/>
        </w:rPr>
        <w:t>The above requirements apply to all s</w:t>
      </w:r>
      <w:r w:rsidR="003C7DC6">
        <w:rPr>
          <w:rFonts w:cs="Arial"/>
          <w:b/>
          <w:bCs/>
        </w:rPr>
        <w:t xml:space="preserve">ervice provider organizations. </w:t>
      </w:r>
      <w:r w:rsidRPr="00AC34BE">
        <w:rPr>
          <w:rFonts w:cs="Arial"/>
          <w:b/>
          <w:bCs/>
        </w:rPr>
        <w:t>A license from an individual clinician will not be accepted in lieu of a provider organization’s license.</w:t>
      </w:r>
      <w:r w:rsidR="0020038B" w:rsidRPr="00AC34BE">
        <w:rPr>
          <w:rFonts w:cs="Arial"/>
          <w:b/>
          <w:bCs/>
        </w:rPr>
        <w:t xml:space="preserve"> </w:t>
      </w:r>
      <w:r w:rsidR="004119AE" w:rsidRPr="00AC34BE">
        <w:rPr>
          <w:rFonts w:cs="Arial"/>
          <w:b/>
          <w:bCs/>
        </w:rPr>
        <w:t xml:space="preserve">Eligible </w:t>
      </w:r>
      <w:r w:rsidR="0074660B" w:rsidRPr="00AC34BE">
        <w:rPr>
          <w:rFonts w:cs="Arial"/>
          <w:b/>
          <w:bCs/>
        </w:rPr>
        <w:t>t</w:t>
      </w:r>
      <w:r w:rsidR="00767B48" w:rsidRPr="00AC34BE">
        <w:rPr>
          <w:rFonts w:cs="Arial"/>
          <w:b/>
          <w:bCs/>
        </w:rPr>
        <w:t>ribe</w:t>
      </w:r>
      <w:r w:rsidR="004119AE" w:rsidRPr="00AC34BE">
        <w:rPr>
          <w:rFonts w:cs="Arial"/>
          <w:b/>
          <w:bCs/>
        </w:rPr>
        <w:t>s and tribal organization mental health/substance use</w:t>
      </w:r>
      <w:r w:rsidR="00591C8F">
        <w:rPr>
          <w:rFonts w:cs="Arial"/>
          <w:b/>
          <w:bCs/>
        </w:rPr>
        <w:t xml:space="preserve"> disorder</w:t>
      </w:r>
      <w:r w:rsidR="008B13E0">
        <w:rPr>
          <w:rFonts w:cs="Arial"/>
          <w:b/>
          <w:bCs/>
        </w:rPr>
        <w:t xml:space="preserve"> </w:t>
      </w:r>
      <w:r w:rsidR="004119AE" w:rsidRPr="00AC34BE">
        <w:rPr>
          <w:rFonts w:cs="Arial"/>
          <w:b/>
          <w:bCs/>
        </w:rPr>
        <w:t>treatment</w:t>
      </w:r>
      <w:r w:rsidR="008B13E0">
        <w:rPr>
          <w:rFonts w:cs="Arial"/>
          <w:b/>
          <w:bCs/>
        </w:rPr>
        <w:t xml:space="preserve"> </w:t>
      </w:r>
      <w:r w:rsidR="004119AE" w:rsidRPr="00AC34BE">
        <w:rPr>
          <w:rFonts w:cs="Arial"/>
          <w:b/>
          <w:bCs/>
        </w:rPr>
        <w:t xml:space="preserve">providers must comply with all applicable </w:t>
      </w:r>
      <w:r w:rsidR="00435D07" w:rsidRPr="00AC34BE">
        <w:rPr>
          <w:rFonts w:cs="Arial"/>
          <w:b/>
          <w:bCs/>
        </w:rPr>
        <w:t>t</w:t>
      </w:r>
      <w:r w:rsidR="00727A4B" w:rsidRPr="00AC34BE">
        <w:rPr>
          <w:rFonts w:cs="Arial"/>
          <w:b/>
          <w:bCs/>
        </w:rPr>
        <w:t xml:space="preserve">ribal </w:t>
      </w:r>
      <w:r w:rsidR="004119AE" w:rsidRPr="00AC34BE">
        <w:rPr>
          <w:rFonts w:cs="Arial"/>
          <w:b/>
          <w:bCs/>
        </w:rPr>
        <w:t>licensing, accreditation, and certification requirements, as of the due date of the application.</w:t>
      </w:r>
      <w:r w:rsidR="003A73D4" w:rsidRPr="00AC34BE">
        <w:rPr>
          <w:rFonts w:cs="Arial"/>
          <w:b/>
          <w:bCs/>
        </w:rPr>
        <w:t xml:space="preserve"> </w:t>
      </w:r>
    </w:p>
    <w:p w14:paraId="16FFF128" w14:textId="77777777" w:rsidR="00FD7893" w:rsidRDefault="002F7C21" w:rsidP="00840E30">
      <w:pPr>
        <w:tabs>
          <w:tab w:val="left" w:pos="1008"/>
        </w:tabs>
        <w:ind w:left="720"/>
        <w:rPr>
          <w:rStyle w:val="StyleBold"/>
          <w:rFonts w:cs="Arial"/>
        </w:rPr>
      </w:pPr>
      <w:r w:rsidRPr="00AC34BE">
        <w:rPr>
          <w:rFonts w:cs="Arial"/>
        </w:rPr>
        <w:t>F</w:t>
      </w:r>
      <w:r w:rsidR="009C3239" w:rsidRPr="00AC34BE">
        <w:rPr>
          <w:rFonts w:cs="Arial"/>
        </w:rPr>
        <w:t xml:space="preserve">ollowing application review, </w:t>
      </w:r>
      <w:r w:rsidRPr="00AC34BE">
        <w:rPr>
          <w:rFonts w:cs="Arial"/>
        </w:rPr>
        <w:t xml:space="preserve">if </w:t>
      </w:r>
      <w:r w:rsidR="009C3239" w:rsidRPr="00AC34BE">
        <w:rPr>
          <w:rFonts w:cs="Arial"/>
        </w:rPr>
        <w:t>your application’s score is within the fund</w:t>
      </w:r>
      <w:r w:rsidR="00A25B5A" w:rsidRPr="00AC34BE">
        <w:rPr>
          <w:rFonts w:cs="Arial"/>
        </w:rPr>
        <w:t>able</w:t>
      </w:r>
      <w:r w:rsidR="009C3239" w:rsidRPr="00AC34BE">
        <w:rPr>
          <w:rFonts w:cs="Arial"/>
        </w:rPr>
        <w:t xml:space="preserve"> range, the GPO </w:t>
      </w:r>
      <w:r w:rsidRPr="00AC34BE">
        <w:rPr>
          <w:rFonts w:cs="Arial"/>
        </w:rPr>
        <w:t xml:space="preserve">may contact </w:t>
      </w:r>
      <w:r w:rsidR="009C3239" w:rsidRPr="00AC34BE">
        <w:rPr>
          <w:rFonts w:cs="Arial"/>
        </w:rPr>
        <w:t xml:space="preserve">you </w:t>
      </w:r>
      <w:r w:rsidRPr="00AC34BE">
        <w:rPr>
          <w:rFonts w:cs="Arial"/>
        </w:rPr>
        <w:t>to</w:t>
      </w:r>
      <w:r w:rsidR="009C3239" w:rsidRPr="00AC34BE">
        <w:rPr>
          <w:rFonts w:cs="Arial"/>
        </w:rPr>
        <w:t xml:space="preserve"> request that </w:t>
      </w:r>
      <w:r w:rsidR="003A73D4" w:rsidRPr="00AC34BE">
        <w:rPr>
          <w:rFonts w:cs="Arial"/>
        </w:rPr>
        <w:t xml:space="preserve">additional </w:t>
      </w:r>
      <w:r w:rsidR="009C3239" w:rsidRPr="00AC34BE">
        <w:rPr>
          <w:rFonts w:cs="Arial"/>
        </w:rPr>
        <w:t xml:space="preserve">documentation be sent by </w:t>
      </w:r>
      <w:r w:rsidR="003A73D4" w:rsidRPr="00AC34BE">
        <w:rPr>
          <w:rFonts w:cs="Arial"/>
        </w:rPr>
        <w:t>em</w:t>
      </w:r>
      <w:r w:rsidR="009C3239" w:rsidRPr="00AC34BE">
        <w:rPr>
          <w:rFonts w:cs="Arial"/>
        </w:rPr>
        <w:t>ail</w:t>
      </w:r>
      <w:r w:rsidR="00E0663B">
        <w:rPr>
          <w:rFonts w:cs="Arial"/>
        </w:rPr>
        <w:t xml:space="preserve"> or uploaded through </w:t>
      </w:r>
      <w:proofErr w:type="spellStart"/>
      <w:r w:rsidR="00E0663B">
        <w:rPr>
          <w:rFonts w:cs="Arial"/>
        </w:rPr>
        <w:t>eRA</w:t>
      </w:r>
      <w:proofErr w:type="spellEnd"/>
      <w:r w:rsidR="00E0663B">
        <w:rPr>
          <w:rFonts w:cs="Arial"/>
        </w:rPr>
        <w:t xml:space="preserve"> Commons</w:t>
      </w:r>
      <w:r w:rsidRPr="00AC34BE">
        <w:rPr>
          <w:rFonts w:cs="Arial"/>
        </w:rPr>
        <w:t>, or to verify that the documentation you submitted is complete</w:t>
      </w:r>
      <w:r w:rsidR="003A73D4" w:rsidRPr="00AC34BE">
        <w:rPr>
          <w:rFonts w:cs="Arial"/>
        </w:rPr>
        <w:t>.</w:t>
      </w:r>
      <w:r w:rsidR="00ED28BF" w:rsidRPr="00AC34BE">
        <w:rPr>
          <w:rFonts w:cs="Arial"/>
        </w:rPr>
        <w:t xml:space="preserve"> </w:t>
      </w:r>
      <w:r w:rsidR="009C3239" w:rsidRPr="00AC34BE">
        <w:rPr>
          <w:rStyle w:val="StyleBold"/>
          <w:rFonts w:cs="Arial"/>
        </w:rPr>
        <w:t xml:space="preserve">If the GPO does not receive this </w:t>
      </w:r>
      <w:r w:rsidR="00FD7893">
        <w:rPr>
          <w:rStyle w:val="StyleBold"/>
          <w:rFonts w:cs="Arial"/>
        </w:rPr>
        <w:br w:type="page"/>
      </w:r>
    </w:p>
    <w:p w14:paraId="7988595F" w14:textId="16A36FAD" w:rsidR="004825E1" w:rsidRPr="00AC34BE" w:rsidRDefault="009C3239" w:rsidP="00840E30">
      <w:pPr>
        <w:tabs>
          <w:tab w:val="left" w:pos="1008"/>
        </w:tabs>
        <w:ind w:left="720"/>
        <w:rPr>
          <w:rStyle w:val="StyleBold"/>
          <w:rFonts w:cs="Arial"/>
        </w:rPr>
      </w:pPr>
      <w:r w:rsidRPr="00AC34BE">
        <w:rPr>
          <w:rStyle w:val="StyleBold"/>
          <w:rFonts w:cs="Arial"/>
        </w:rPr>
        <w:lastRenderedPageBreak/>
        <w:t>documentation within the time specified, your application will not be considered for an award.</w:t>
      </w:r>
    </w:p>
    <w:p w14:paraId="45D82097" w14:textId="4C73A4E8" w:rsidR="00167E9B" w:rsidRDefault="00602069" w:rsidP="00840E30">
      <w:pPr>
        <w:pStyle w:val="Heading1"/>
        <w:tabs>
          <w:tab w:val="left" w:pos="1008"/>
        </w:tabs>
      </w:pPr>
      <w:bookmarkStart w:id="96" w:name="_IV._APPLICATION_AND"/>
      <w:bookmarkStart w:id="97" w:name="_Toc485307385"/>
      <w:bookmarkStart w:id="98" w:name="_Toc81577277"/>
      <w:bookmarkStart w:id="99" w:name="_Toc174539147"/>
      <w:bookmarkStart w:id="100" w:name="_Hlk83020726"/>
      <w:bookmarkEnd w:id="96"/>
      <w:r w:rsidRPr="00AC34BE">
        <w:t>IV</w:t>
      </w:r>
      <w:r w:rsidR="00167E9B" w:rsidRPr="00AC34BE">
        <w:t>.</w:t>
      </w:r>
      <w:r w:rsidR="00167E9B" w:rsidRPr="00AC34BE">
        <w:tab/>
        <w:t>APPLICATION AND SUBMISSION INFORMATION</w:t>
      </w:r>
      <w:bookmarkEnd w:id="97"/>
      <w:bookmarkEnd w:id="98"/>
      <w:bookmarkEnd w:id="99"/>
    </w:p>
    <w:p w14:paraId="0F6711DB" w14:textId="78147C4F" w:rsidR="0053207B" w:rsidRDefault="0053207B" w:rsidP="00840E30">
      <w:pPr>
        <w:pStyle w:val="Heading2"/>
        <w:numPr>
          <w:ilvl w:val="0"/>
          <w:numId w:val="61"/>
        </w:numPr>
        <w:tabs>
          <w:tab w:val="left" w:pos="1008"/>
        </w:tabs>
      </w:pPr>
      <w:bookmarkStart w:id="101" w:name="_Toc174539148"/>
      <w:bookmarkStart w:id="102" w:name="_Hlk70666238"/>
      <w:bookmarkStart w:id="103" w:name="_Hlk83128610"/>
      <w:bookmarkStart w:id="104" w:name="_Hlk70689550"/>
      <w:r w:rsidRPr="00501F78">
        <w:t>ADDRESS TO REQUEST APPLICATION PACKAGE</w:t>
      </w:r>
      <w:bookmarkEnd w:id="101"/>
    </w:p>
    <w:p w14:paraId="65252E44" w14:textId="1AA074FD" w:rsidR="0064633D" w:rsidRDefault="00E40F44" w:rsidP="00840E30">
      <w:pPr>
        <w:rPr>
          <w:rFonts w:cs="Arial"/>
        </w:rPr>
      </w:pPr>
      <w:r w:rsidRPr="002324C2">
        <w:rPr>
          <w:rFonts w:cs="Arial"/>
          <w:color w:val="333333"/>
          <w:szCs w:val="24"/>
        </w:rPr>
        <w:t xml:space="preserve">The application forms package specific to this funding opportunity can be accessed through </w:t>
      </w:r>
      <w:hyperlink r:id="rId18"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19" w:history="1">
        <w:proofErr w:type="spellStart"/>
        <w:r w:rsidR="005656F4" w:rsidRPr="005656F4">
          <w:rPr>
            <w:rStyle w:val="Hyperlink"/>
            <w:rFonts w:cs="Arial"/>
            <w:szCs w:val="24"/>
          </w:rPr>
          <w:t>eRA</w:t>
        </w:r>
        <w:proofErr w:type="spellEnd"/>
        <w:r w:rsidR="005656F4" w:rsidRPr="005656F4">
          <w:rPr>
            <w:rStyle w:val="Hyperlink"/>
            <w:rFonts w:cs="Arial"/>
            <w:szCs w:val="24"/>
          </w:rPr>
          <w:t xml:space="preserve">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64633D" w:rsidRPr="0064633D">
        <w:rPr>
          <w:rFonts w:cs="Arial"/>
        </w:rPr>
        <w:t xml:space="preserve"> See</w:t>
      </w:r>
      <w:r w:rsidR="005656F4">
        <w:rPr>
          <w:rFonts w:cs="Arial"/>
        </w:rPr>
        <w:t xml:space="preserve"> </w:t>
      </w:r>
      <w:hyperlink w:anchor="_Appendix_A_–_2"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C166B02" w14:textId="33DABEBE" w:rsidR="0064633D" w:rsidRPr="0064633D" w:rsidRDefault="007838B8" w:rsidP="00840E30">
      <w:pPr>
        <w:pStyle w:val="Heading2"/>
        <w:numPr>
          <w:ilvl w:val="0"/>
          <w:numId w:val="61"/>
        </w:numPr>
        <w:rPr>
          <w:color w:val="333333"/>
          <w:szCs w:val="24"/>
        </w:rPr>
      </w:pPr>
      <w:bookmarkStart w:id="105" w:name="_Toc174539149"/>
      <w:bookmarkEnd w:id="100"/>
      <w:r w:rsidRPr="0064633D">
        <w:t>CONTENT AND FORM OF APPLICATION SUBMISSION</w:t>
      </w:r>
      <w:bookmarkStart w:id="106" w:name="_2.2_Required_Application"/>
      <w:bookmarkStart w:id="107" w:name="_1.1_Required_Application"/>
      <w:bookmarkStart w:id="108" w:name="_Toc443054215"/>
      <w:bookmarkStart w:id="109" w:name="_Toc457552075"/>
      <w:bookmarkStart w:id="110" w:name="_Toc485307386"/>
      <w:bookmarkStart w:id="111" w:name="_Toc81577278"/>
      <w:bookmarkEnd w:id="102"/>
      <w:bookmarkEnd w:id="106"/>
      <w:bookmarkEnd w:id="107"/>
      <w:bookmarkEnd w:id="105"/>
    </w:p>
    <w:p w14:paraId="37D3BF64" w14:textId="7A20B54B" w:rsidR="00D434AC" w:rsidRDefault="00D434AC" w:rsidP="00840E30">
      <w:pPr>
        <w:rPr>
          <w:b/>
          <w:bCs/>
        </w:rPr>
      </w:pPr>
      <w:r w:rsidRPr="007838B8">
        <w:rPr>
          <w:b/>
          <w:bCs/>
        </w:rPr>
        <w:t>REQUIRED APPLICATION COMPONENTS</w:t>
      </w:r>
      <w:bookmarkEnd w:id="108"/>
      <w:bookmarkEnd w:id="109"/>
      <w:r w:rsidR="00C943F6" w:rsidRPr="007838B8">
        <w:rPr>
          <w:b/>
          <w:bCs/>
        </w:rPr>
        <w:t>:</w:t>
      </w:r>
      <w:bookmarkEnd w:id="110"/>
      <w:bookmarkEnd w:id="111"/>
      <w:r w:rsidR="00C943F6" w:rsidRPr="007838B8">
        <w:rPr>
          <w:b/>
          <w:bCs/>
        </w:rPr>
        <w:t xml:space="preserve"> </w:t>
      </w:r>
    </w:p>
    <w:p w14:paraId="7F845D77" w14:textId="299550FE" w:rsidR="005E352E" w:rsidRPr="003C7675" w:rsidRDefault="005E352E" w:rsidP="00840E30">
      <w:pPr>
        <w:rPr>
          <w:b/>
          <w:bCs/>
        </w:rPr>
      </w:pPr>
      <w:r>
        <w:t xml:space="preserve">The standard and supporting documents that must be submitted with the application are outlined below and in </w:t>
      </w:r>
      <w:hyperlink w:anchor="_3.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8B4BE64" w:rsidR="003C7675" w:rsidRPr="003C7675" w:rsidRDefault="003C7675" w:rsidP="00840E30">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68F8C9CF" w:rsidR="003C7675" w:rsidRDefault="00D4229A" w:rsidP="00840E30">
      <w:pPr>
        <w:rPr>
          <w:rFonts w:cs="Arial"/>
        </w:rPr>
      </w:pPr>
      <w:r>
        <w:rPr>
          <w:rFonts w:cs="Arial"/>
        </w:rPr>
        <w:t xml:space="preserve">SAMHSA </w:t>
      </w:r>
      <w:r w:rsidR="003C7675" w:rsidRPr="003C7675">
        <w:rPr>
          <w:rFonts w:cs="Arial"/>
        </w:rPr>
        <w:t xml:space="preserve">will not accept paper applications except under very special circumstances. If you need special consideration, SAMHSA must approve the waiver of this requirement in advance. See </w:t>
      </w:r>
      <w:hyperlink w:anchor="_3.__"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2CDB3B46" w:rsidR="007923C6" w:rsidRDefault="005664F3" w:rsidP="00654709">
      <w:pPr>
        <w:pStyle w:val="ListParagraph"/>
        <w:numPr>
          <w:ilvl w:val="0"/>
          <w:numId w:val="62"/>
        </w:numPr>
        <w:ind w:left="720"/>
        <w:contextualSpacing w:val="0"/>
        <w:rPr>
          <w:rFonts w:cs="Arial"/>
        </w:rPr>
      </w:pPr>
      <w:r w:rsidRPr="00C118CA">
        <w:rPr>
          <w:rFonts w:cs="Arial"/>
          <w:b/>
        </w:rPr>
        <w:t>SF-424</w:t>
      </w:r>
      <w:r w:rsidRPr="00C118CA">
        <w:rPr>
          <w:rFonts w:cs="Arial"/>
        </w:rPr>
        <w:t xml:space="preserve"> – Fill out all Sections of the SF-424. </w:t>
      </w:r>
    </w:p>
    <w:p w14:paraId="2EF73286" w14:textId="77777777" w:rsidR="00E22B7F" w:rsidRDefault="005664F3" w:rsidP="00654709">
      <w:pPr>
        <w:pStyle w:val="ListParagraph"/>
        <w:numPr>
          <w:ilvl w:val="1"/>
          <w:numId w:val="62"/>
        </w:numPr>
        <w:ind w:left="1080"/>
        <w:contextualSpacing w:val="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045CA4DD" w:rsidR="00C118CA" w:rsidRDefault="1C635A2D" w:rsidP="00654709">
      <w:pPr>
        <w:pStyle w:val="ListParagraph"/>
        <w:numPr>
          <w:ilvl w:val="1"/>
          <w:numId w:val="62"/>
        </w:numPr>
        <w:ind w:left="1080"/>
        <w:contextualSpacing w:val="0"/>
        <w:rPr>
          <w:rFonts w:cs="Arial"/>
        </w:rPr>
      </w:pPr>
      <w:r w:rsidRPr="00C118CA">
        <w:rPr>
          <w:rFonts w:cs="Arial"/>
        </w:rPr>
        <w:t xml:space="preserve">In </w:t>
      </w:r>
      <w:r w:rsidRPr="20409F6C">
        <w:rPr>
          <w:rFonts w:cs="Arial"/>
          <w:b/>
          <w:bCs/>
        </w:rPr>
        <w:t>Line #17</w:t>
      </w:r>
      <w:r w:rsidRPr="20409F6C">
        <w:rPr>
          <w:rFonts w:cs="Arial"/>
        </w:rPr>
        <w:t xml:space="preserve"> input the following information: (Proposed Project Date: a. Start Date: </w:t>
      </w:r>
      <w:r w:rsidRPr="00507718">
        <w:rPr>
          <w:rFonts w:cs="Arial"/>
        </w:rPr>
        <w:t>9/30/</w:t>
      </w:r>
      <w:r w:rsidR="055F769F" w:rsidRPr="00507718">
        <w:rPr>
          <w:rFonts w:cs="Arial"/>
        </w:rPr>
        <w:t>202</w:t>
      </w:r>
      <w:r w:rsidR="48946F8C" w:rsidRPr="00C51B59">
        <w:rPr>
          <w:rFonts w:cs="Arial"/>
        </w:rPr>
        <w:t>2</w:t>
      </w:r>
      <w:r w:rsidR="0213AA01" w:rsidRPr="20409F6C">
        <w:rPr>
          <w:rFonts w:cs="Arial"/>
        </w:rPr>
        <w:t>;</w:t>
      </w:r>
      <w:r w:rsidR="22DF5704" w:rsidRPr="20409F6C">
        <w:rPr>
          <w:rFonts w:cs="Arial"/>
        </w:rPr>
        <w:t xml:space="preserve"> </w:t>
      </w:r>
      <w:r w:rsidRPr="20409F6C">
        <w:rPr>
          <w:rFonts w:cs="Arial"/>
        </w:rPr>
        <w:t>b. End Date</w:t>
      </w:r>
      <w:r w:rsidRPr="00C51B59">
        <w:rPr>
          <w:rFonts w:cs="Arial"/>
        </w:rPr>
        <w:t xml:space="preserve">: </w:t>
      </w:r>
      <w:r w:rsidR="08BF0D7C" w:rsidRPr="00507718">
        <w:rPr>
          <w:rFonts w:cs="Arial"/>
        </w:rPr>
        <w:t>9/29</w:t>
      </w:r>
      <w:r w:rsidR="055F769F" w:rsidRPr="00507718">
        <w:rPr>
          <w:rFonts w:cs="Arial"/>
        </w:rPr>
        <w:t>/202</w:t>
      </w:r>
      <w:r w:rsidR="55C67B87" w:rsidRPr="00C51B59">
        <w:rPr>
          <w:rFonts w:cs="Arial"/>
        </w:rPr>
        <w:t>7</w:t>
      </w:r>
      <w:r w:rsidRPr="20409F6C">
        <w:rPr>
          <w:rFonts w:cs="Arial"/>
        </w:rPr>
        <w:t>).</w:t>
      </w:r>
    </w:p>
    <w:p w14:paraId="78EF7011" w14:textId="56444DE4" w:rsidR="00BE4B42" w:rsidRPr="00A854E6" w:rsidRDefault="007923C6" w:rsidP="00654709">
      <w:pPr>
        <w:pStyle w:val="ListParagraph"/>
        <w:numPr>
          <w:ilvl w:val="0"/>
          <w:numId w:val="62"/>
        </w:numPr>
        <w:ind w:left="720"/>
        <w:contextualSpacing w:val="0"/>
        <w:rPr>
          <w:b/>
        </w:rPr>
      </w:pPr>
      <w:r w:rsidRPr="00A854E6">
        <w:rPr>
          <w:rFonts w:cs="Arial"/>
          <w:b/>
          <w:bCs/>
          <w:szCs w:val="24"/>
        </w:rPr>
        <w:t>SF-424A</w:t>
      </w:r>
      <w:r w:rsidRPr="00A854E6">
        <w:rPr>
          <w:rFonts w:cs="Arial"/>
          <w:b/>
          <w:szCs w:val="24"/>
        </w:rPr>
        <w:t xml:space="preserve"> </w:t>
      </w:r>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instructions below</w:t>
      </w:r>
      <w:r w:rsidR="00FF17B3" w:rsidRPr="00A854E6">
        <w:rPr>
          <w:rFonts w:cs="Arial"/>
          <w:bCs/>
          <w:szCs w:val="24"/>
        </w:rPr>
        <w:t xml:space="preserve">. </w:t>
      </w:r>
      <w:r w:rsidR="00BE4B42" w:rsidRPr="00A854E6">
        <w:rPr>
          <w:b/>
        </w:rPr>
        <w:t>The totals in Sections A, B, and D must match.</w:t>
      </w:r>
    </w:p>
    <w:p w14:paraId="0A98D13D" w14:textId="712D6409" w:rsidR="00C118CA" w:rsidRDefault="00FF17B3" w:rsidP="00654709">
      <w:pPr>
        <w:pStyle w:val="ListParagraph"/>
        <w:numPr>
          <w:ilvl w:val="0"/>
          <w:numId w:val="63"/>
        </w:numPr>
        <w:ind w:left="1080"/>
        <w:contextualSpacing w:val="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4BE36893" w14:textId="77777777" w:rsidR="00F6570E" w:rsidRDefault="00FF17B3" w:rsidP="00654709">
      <w:pPr>
        <w:pStyle w:val="ListParagraph"/>
        <w:numPr>
          <w:ilvl w:val="0"/>
          <w:numId w:val="63"/>
        </w:numPr>
        <w:ind w:left="1080"/>
        <w:contextualSpacing w:val="0"/>
        <w:rPr>
          <w:rFonts w:cs="Arial"/>
          <w:szCs w:val="24"/>
        </w:rPr>
      </w:pPr>
      <w:r w:rsidRPr="00C118CA">
        <w:rPr>
          <w:rFonts w:cs="Arial"/>
          <w:b/>
          <w:szCs w:val="24"/>
        </w:rPr>
        <w:t>Section B</w:t>
      </w:r>
      <w:r w:rsidRPr="00C118CA">
        <w:rPr>
          <w:rFonts w:cs="Arial"/>
          <w:szCs w:val="24"/>
        </w:rPr>
        <w:t xml:space="preserve"> – </w:t>
      </w:r>
      <w:bookmarkStart w:id="112" w:name="_Hlk53563058"/>
      <w:r w:rsidRPr="00C118CA">
        <w:rPr>
          <w:rFonts w:cs="Arial"/>
          <w:szCs w:val="24"/>
        </w:rPr>
        <w:t>Budget Categories:</w:t>
      </w:r>
      <w:r w:rsidR="00BB6C49"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w:t>
      </w:r>
      <w:r w:rsidR="00F6570E">
        <w:rPr>
          <w:rFonts w:cs="Arial"/>
          <w:szCs w:val="24"/>
        </w:rPr>
        <w:br w:type="page"/>
      </w:r>
    </w:p>
    <w:p w14:paraId="239FC1DE" w14:textId="1CFA5D8B" w:rsidR="00FF17B3" w:rsidRDefault="00FF17B3" w:rsidP="00F6570E">
      <w:pPr>
        <w:pStyle w:val="ListParagraph"/>
        <w:ind w:left="1080"/>
        <w:contextualSpacing w:val="0"/>
        <w:rPr>
          <w:rFonts w:cs="Arial"/>
          <w:szCs w:val="24"/>
        </w:rPr>
      </w:pPr>
      <w:r w:rsidRPr="00C118CA">
        <w:rPr>
          <w:rFonts w:cs="Arial"/>
          <w:szCs w:val="24"/>
        </w:rPr>
        <w:lastRenderedPageBreak/>
        <w:t xml:space="preserve">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7F7801">
        <w:rPr>
          <w:rFonts w:cs="Arial"/>
          <w:szCs w:val="24"/>
        </w:rPr>
        <w:t xml:space="preserve"> 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42DD17AC" w14:textId="09C3E693" w:rsidR="00A74A75" w:rsidRDefault="00A74A75" w:rsidP="00654709">
      <w:pPr>
        <w:pStyle w:val="ListParagraph"/>
        <w:numPr>
          <w:ilvl w:val="0"/>
          <w:numId w:val="63"/>
        </w:numPr>
        <w:ind w:left="1080"/>
        <w:contextualSpacing w:val="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E1F9E7" w14:textId="0416D169" w:rsidR="00C118CA" w:rsidRDefault="00FF17B3" w:rsidP="00654709">
      <w:pPr>
        <w:pStyle w:val="ListParagraph"/>
        <w:numPr>
          <w:ilvl w:val="0"/>
          <w:numId w:val="63"/>
        </w:numPr>
        <w:ind w:left="1080"/>
        <w:contextualSpacing w:val="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98625A3" w14:textId="3B4BB1FE" w:rsidR="00654709" w:rsidRDefault="174AAF63" w:rsidP="00654709">
      <w:pPr>
        <w:pStyle w:val="ListParagraph"/>
        <w:numPr>
          <w:ilvl w:val="0"/>
          <w:numId w:val="63"/>
        </w:numPr>
        <w:ind w:left="1080"/>
        <w:contextualSpacing w:val="0"/>
        <w:rPr>
          <w:rFonts w:cs="Arial"/>
        </w:rPr>
      </w:pPr>
      <w:bookmarkStart w:id="113" w:name="_Hlk53563243"/>
      <w:bookmarkEnd w:id="112"/>
      <w:r w:rsidRPr="20409F6C">
        <w:rPr>
          <w:rFonts w:cs="Arial"/>
          <w:b/>
          <w:bCs/>
        </w:rPr>
        <w:t>Section E</w:t>
      </w:r>
      <w:r w:rsidRPr="20409F6C">
        <w:rPr>
          <w:rFonts w:cs="Arial"/>
        </w:rPr>
        <w:t xml:space="preserve"> –</w:t>
      </w:r>
      <w:r w:rsidRPr="20409F6C">
        <w:rPr>
          <w:rFonts w:cs="Arial"/>
          <w:i/>
          <w:iCs/>
        </w:rPr>
        <w:t xml:space="preserve"> </w:t>
      </w:r>
      <w:bookmarkStart w:id="114" w:name="_Hlk53575695"/>
      <w:r w:rsidRPr="20409F6C">
        <w:rPr>
          <w:rFonts w:cs="Arial"/>
        </w:rPr>
        <w:t xml:space="preserve">Budget Estimates of Federal Funds Needed for </w:t>
      </w:r>
      <w:r w:rsidR="09349544" w:rsidRPr="20409F6C">
        <w:rPr>
          <w:rFonts w:cs="Arial"/>
        </w:rPr>
        <w:t xml:space="preserve">the </w:t>
      </w:r>
      <w:r w:rsidR="0213AA01" w:rsidRPr="20409F6C">
        <w:rPr>
          <w:rFonts w:cs="Arial"/>
        </w:rPr>
        <w:t xml:space="preserve">Balance of the </w:t>
      </w:r>
      <w:r w:rsidRPr="20409F6C">
        <w:rPr>
          <w:rFonts w:cs="Arial"/>
        </w:rPr>
        <w:t>Project</w:t>
      </w:r>
      <w:r w:rsidR="481B6FCF" w:rsidRPr="20409F6C">
        <w:rPr>
          <w:rFonts w:cs="Arial"/>
        </w:rPr>
        <w:t xml:space="preserve">: </w:t>
      </w:r>
      <w:r w:rsidR="473CDA65" w:rsidRPr="20409F6C">
        <w:rPr>
          <w:rFonts w:cs="Arial"/>
        </w:rPr>
        <w:t>Enter</w:t>
      </w:r>
      <w:r w:rsidR="1FB89796" w:rsidRPr="20409F6C">
        <w:rPr>
          <w:rFonts w:cs="Arial"/>
        </w:rPr>
        <w:t xml:space="preserve"> the total funds</w:t>
      </w:r>
      <w:r w:rsidRPr="20409F6C">
        <w:rPr>
          <w:rFonts w:cs="Arial"/>
        </w:rPr>
        <w:t xml:space="preserve"> requested for </w:t>
      </w:r>
      <w:r w:rsidR="1FB89796" w:rsidRPr="20409F6C">
        <w:rPr>
          <w:rFonts w:cs="Arial"/>
        </w:rPr>
        <w:t xml:space="preserve">the out years (e.g., </w:t>
      </w:r>
      <w:r w:rsidR="1FB89796" w:rsidRPr="00507718">
        <w:rPr>
          <w:rFonts w:cs="Arial"/>
        </w:rPr>
        <w:t xml:space="preserve">Year </w:t>
      </w:r>
      <w:r w:rsidR="00CC7456">
        <w:rPr>
          <w:rFonts w:cs="Arial"/>
        </w:rPr>
        <w:t>/1</w:t>
      </w:r>
      <w:r w:rsidR="0213AA01" w:rsidRPr="00C51B59">
        <w:rPr>
          <w:rFonts w:cs="Arial"/>
        </w:rPr>
        <w:t xml:space="preserve"> </w:t>
      </w:r>
      <w:r w:rsidR="1FB89796" w:rsidRPr="00507718">
        <w:rPr>
          <w:rFonts w:cs="Arial"/>
        </w:rPr>
        <w:t>Year 3, Year 4</w:t>
      </w:r>
      <w:r w:rsidR="55C67B87" w:rsidRPr="00507718">
        <w:rPr>
          <w:rFonts w:cs="Arial"/>
        </w:rPr>
        <w:t>, and Year 5</w:t>
      </w:r>
      <w:r w:rsidR="1FB89796" w:rsidRPr="00507718">
        <w:rPr>
          <w:rFonts w:cs="Arial"/>
        </w:rPr>
        <w:t>).</w:t>
      </w:r>
      <w:r w:rsidR="481B6FCF" w:rsidRPr="00C51B59">
        <w:rPr>
          <w:rFonts w:cs="Arial"/>
        </w:rPr>
        <w:t xml:space="preserve"> </w:t>
      </w:r>
      <w:r w:rsidR="1FB89796" w:rsidRPr="00507718">
        <w:rPr>
          <w:rFonts w:cs="Arial"/>
        </w:rPr>
        <w:t xml:space="preserve">For example, if you are requesting funds for </w:t>
      </w:r>
      <w:r w:rsidR="55C67B87" w:rsidRPr="00C51B59">
        <w:rPr>
          <w:rFonts w:cs="Arial"/>
        </w:rPr>
        <w:t xml:space="preserve">five </w:t>
      </w:r>
      <w:r w:rsidR="1FB89796" w:rsidRPr="00507718">
        <w:rPr>
          <w:rFonts w:cs="Arial"/>
        </w:rPr>
        <w:t xml:space="preserve">years in total, </w:t>
      </w:r>
      <w:r w:rsidR="473CDA65" w:rsidRPr="00507718">
        <w:rPr>
          <w:rFonts w:cs="Arial"/>
        </w:rPr>
        <w:t>enter</w:t>
      </w:r>
      <w:r w:rsidR="1FB89796" w:rsidRPr="00507718">
        <w:rPr>
          <w:rFonts w:cs="Arial"/>
        </w:rPr>
        <w:t xml:space="preserve"> </w:t>
      </w:r>
      <w:r w:rsidR="09349544" w:rsidRPr="00507718">
        <w:rPr>
          <w:rFonts w:cs="Arial"/>
        </w:rPr>
        <w:t xml:space="preserve">the </w:t>
      </w:r>
      <w:r w:rsidR="473CDA65" w:rsidRPr="00507718">
        <w:rPr>
          <w:rFonts w:cs="Arial"/>
        </w:rPr>
        <w:t xml:space="preserve">requested </w:t>
      </w:r>
      <w:r w:rsidR="09349544" w:rsidRPr="00507718">
        <w:rPr>
          <w:rFonts w:cs="Arial"/>
        </w:rPr>
        <w:t xml:space="preserve">budget </w:t>
      </w:r>
      <w:r w:rsidR="473CDA65" w:rsidRPr="00507718">
        <w:rPr>
          <w:rFonts w:cs="Arial"/>
        </w:rPr>
        <w:t>amount for each budget period</w:t>
      </w:r>
      <w:r w:rsidR="1FB89796" w:rsidRPr="00507718">
        <w:rPr>
          <w:rFonts w:cs="Arial"/>
        </w:rPr>
        <w:t xml:space="preserve"> in columns b, c, and d (i.e., </w:t>
      </w:r>
      <w:r w:rsidR="55C67B87" w:rsidRPr="00507718">
        <w:rPr>
          <w:rFonts w:cs="Arial"/>
        </w:rPr>
        <w:t>4</w:t>
      </w:r>
      <w:r w:rsidR="0213AA01" w:rsidRPr="00C51B59">
        <w:rPr>
          <w:rFonts w:cs="Arial"/>
        </w:rPr>
        <w:t xml:space="preserve"> </w:t>
      </w:r>
      <w:r w:rsidR="0213AA01" w:rsidRPr="00507718">
        <w:rPr>
          <w:rFonts w:cs="Arial"/>
        </w:rPr>
        <w:t>out years).</w:t>
      </w:r>
      <w:r w:rsidR="2B632132" w:rsidRPr="20409F6C">
        <w:t xml:space="preserve"> </w:t>
      </w:r>
      <w:r w:rsidR="2B632132" w:rsidRPr="20409F6C">
        <w:rPr>
          <w:rFonts w:cs="Arial"/>
        </w:rPr>
        <w:t xml:space="preserve">- (b) First column is </w:t>
      </w:r>
      <w:r w:rsidR="09349544" w:rsidRPr="20409F6C">
        <w:rPr>
          <w:rFonts w:cs="Arial"/>
        </w:rPr>
        <w:t xml:space="preserve">the </w:t>
      </w:r>
      <w:r w:rsidR="2B632132" w:rsidRPr="20409F6C">
        <w:rPr>
          <w:rFonts w:cs="Arial"/>
        </w:rPr>
        <w:t xml:space="preserve">budget for the second budget period; (c) Second column is </w:t>
      </w:r>
      <w:r w:rsidR="473CDA65" w:rsidRPr="20409F6C">
        <w:rPr>
          <w:rFonts w:cs="Arial"/>
        </w:rPr>
        <w:t xml:space="preserve">the </w:t>
      </w:r>
      <w:r w:rsidR="2B632132" w:rsidRPr="20409F6C">
        <w:rPr>
          <w:rFonts w:cs="Arial"/>
        </w:rPr>
        <w:t xml:space="preserve">budget for the third budget period; (d) Third column is </w:t>
      </w:r>
      <w:r w:rsidR="473CDA65" w:rsidRPr="20409F6C">
        <w:rPr>
          <w:rFonts w:cs="Arial"/>
        </w:rPr>
        <w:t xml:space="preserve">the </w:t>
      </w:r>
      <w:r w:rsidR="2B632132" w:rsidRPr="20409F6C">
        <w:rPr>
          <w:rFonts w:cs="Arial"/>
        </w:rPr>
        <w:t xml:space="preserve">budget for the fourth budget period. Use Line 16 for </w:t>
      </w:r>
      <w:r w:rsidR="1BCDE9D5" w:rsidRPr="20409F6C">
        <w:rPr>
          <w:rFonts w:cs="Arial"/>
        </w:rPr>
        <w:t>f</w:t>
      </w:r>
      <w:r w:rsidR="2B632132" w:rsidRPr="20409F6C">
        <w:rPr>
          <w:rFonts w:cs="Arial"/>
        </w:rPr>
        <w:t xml:space="preserve">ederal funds and Line 17 for </w:t>
      </w:r>
      <w:r w:rsidR="726F9D76" w:rsidRPr="20409F6C">
        <w:rPr>
          <w:rFonts w:cs="Arial"/>
        </w:rPr>
        <w:t>n</w:t>
      </w:r>
      <w:r w:rsidR="2B632132" w:rsidRPr="20409F6C">
        <w:rPr>
          <w:rFonts w:cs="Arial"/>
        </w:rPr>
        <w:t>on-</w:t>
      </w:r>
      <w:r w:rsidR="1BCDE9D5" w:rsidRPr="20409F6C">
        <w:rPr>
          <w:rFonts w:cs="Arial"/>
        </w:rPr>
        <w:t>f</w:t>
      </w:r>
      <w:r w:rsidR="2B632132" w:rsidRPr="20409F6C">
        <w:rPr>
          <w:rFonts w:cs="Arial"/>
        </w:rPr>
        <w:t>ederal funds</w:t>
      </w:r>
      <w:r w:rsidR="1B724D4F" w:rsidRPr="20409F6C">
        <w:rPr>
          <w:rFonts w:cs="Arial"/>
        </w:rPr>
        <w:t>; (e) Fourth column is the budget for the fifth budget period. Use Line 16 for federal funds and Line 17 for non-federal funds.</w:t>
      </w:r>
    </w:p>
    <w:p w14:paraId="6A865B60" w14:textId="3B09227E" w:rsidR="005E352E" w:rsidRPr="00A854E6" w:rsidRDefault="005E352E" w:rsidP="00D03AF5">
      <w:pPr>
        <w:pStyle w:val="ListParagraph"/>
        <w:ind w:left="1080"/>
        <w:contextualSpacing w:val="0"/>
        <w:rPr>
          <w:rFonts w:cs="Arial"/>
          <w:szCs w:val="24"/>
        </w:rPr>
      </w:pPr>
      <w:r>
        <w:t xml:space="preserve">See </w:t>
      </w:r>
      <w:hyperlink w:anchor="_Appendix_B_-" w:history="1">
        <w:r w:rsidRPr="00EF24D7">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6F0BA556" w14:textId="6C9F0C05" w:rsidR="005E352E" w:rsidRPr="001C297A" w:rsidRDefault="005E352E" w:rsidP="00D03AF5">
      <w:pPr>
        <w:pStyle w:val="ListParagraph"/>
        <w:ind w:left="1080"/>
        <w:contextualSpacing w:val="0"/>
      </w:pPr>
      <w:r w:rsidRPr="005E352E">
        <w:t xml:space="preserve">A link to a sample budget form and justification is provided </w:t>
      </w:r>
      <w:r w:rsidRPr="00EC66D4">
        <w:t xml:space="preserve">in </w:t>
      </w:r>
      <w:hyperlink w:anchor="_Appendix_M_–_1" w:history="1">
        <w:r w:rsidRPr="00EC66D4">
          <w:rPr>
            <w:rStyle w:val="Hyperlink"/>
          </w:rPr>
          <w:t xml:space="preserve">Appendix </w:t>
        </w:r>
      </w:hyperlink>
      <w:r w:rsidR="007A27E4" w:rsidRPr="00EC66D4">
        <w:rPr>
          <w:rStyle w:val="Hyperlink"/>
        </w:rPr>
        <w:t>L</w:t>
      </w:r>
      <w:r w:rsidRPr="00EC66D4">
        <w:t xml:space="preserve"> of this </w:t>
      </w:r>
      <w:r w:rsidR="00DF3247" w:rsidRPr="00EC66D4">
        <w:t>NOFO</w:t>
      </w:r>
      <w:r w:rsidRPr="00EC66D4">
        <w:t>.</w:t>
      </w:r>
      <w:r w:rsidR="00DF3247" w:rsidRPr="00EC66D4">
        <w:t xml:space="preserve"> </w:t>
      </w:r>
      <w:r w:rsidRPr="00EC66D4">
        <w:rPr>
          <w:b/>
        </w:rPr>
        <w:t>It is highly recommended that you use this sample budget format. This will expedite review of your application.</w:t>
      </w:r>
    </w:p>
    <w:bookmarkEnd w:id="113"/>
    <w:bookmarkEnd w:id="114"/>
    <w:p w14:paraId="2C18C7AF" w14:textId="731B983B" w:rsidR="00E22B7F" w:rsidRPr="00570A74" w:rsidRDefault="00E22B7F" w:rsidP="00D03AF5">
      <w:pPr>
        <w:pStyle w:val="ListBullet"/>
        <w:numPr>
          <w:ilvl w:val="0"/>
          <w:numId w:val="64"/>
        </w:numPr>
        <w:tabs>
          <w:tab w:val="left" w:pos="1080"/>
        </w:tabs>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06DD22E6" w14:textId="5AA4C6D7" w:rsidR="007923C6" w:rsidRDefault="4B4FABF9" w:rsidP="00D03AF5">
      <w:pPr>
        <w:pStyle w:val="ListBullet"/>
        <w:tabs>
          <w:tab w:val="left" w:pos="1080"/>
        </w:tabs>
        <w:ind w:left="720"/>
        <w:rPr>
          <w:rFonts w:cs="Arial"/>
        </w:rPr>
      </w:pPr>
      <w:r w:rsidRPr="20409F6C">
        <w:rPr>
          <w:rFonts w:cs="Arial"/>
        </w:rPr>
        <w:t>The Project Nar</w:t>
      </w:r>
      <w:r w:rsidR="481B6FCF" w:rsidRPr="20409F6C">
        <w:rPr>
          <w:rFonts w:cs="Arial"/>
        </w:rPr>
        <w:t xml:space="preserve">rative describes your project. </w:t>
      </w:r>
      <w:r w:rsidRPr="20409F6C">
        <w:rPr>
          <w:rFonts w:cs="Arial"/>
        </w:rPr>
        <w:t>It consists of Sections A through E.</w:t>
      </w:r>
      <w:r w:rsidRPr="20409F6C">
        <w:rPr>
          <w:rFonts w:cs="Arial"/>
          <w:b/>
          <w:bCs/>
        </w:rPr>
        <w:t xml:space="preserve"> </w:t>
      </w:r>
      <w:r w:rsidRPr="20409F6C">
        <w:rPr>
          <w:rFonts w:cs="Arial"/>
        </w:rPr>
        <w:t xml:space="preserve">(Remember that if your Project Narrative starts on page 5 and ends on page </w:t>
      </w:r>
      <w:r w:rsidR="4C5CA2C0" w:rsidRPr="20409F6C">
        <w:rPr>
          <w:rFonts w:cs="Arial"/>
        </w:rPr>
        <w:t>1</w:t>
      </w:r>
      <w:r w:rsidRPr="20409F6C">
        <w:rPr>
          <w:rFonts w:cs="Arial"/>
        </w:rPr>
        <w:t>5, it is</w:t>
      </w:r>
      <w:r w:rsidR="481B6FCF" w:rsidRPr="20409F6C">
        <w:rPr>
          <w:rFonts w:cs="Arial"/>
        </w:rPr>
        <w:t xml:space="preserve"> </w:t>
      </w:r>
      <w:r w:rsidR="4C5CA2C0" w:rsidRPr="20409F6C">
        <w:rPr>
          <w:rFonts w:cs="Arial"/>
        </w:rPr>
        <w:t>1</w:t>
      </w:r>
      <w:r w:rsidR="481B6FCF" w:rsidRPr="20409F6C">
        <w:rPr>
          <w:rFonts w:cs="Arial"/>
        </w:rPr>
        <w:t xml:space="preserve">1 pages long, not </w:t>
      </w:r>
      <w:r w:rsidR="4C5CA2C0" w:rsidRPr="20409F6C">
        <w:rPr>
          <w:rFonts w:cs="Arial"/>
        </w:rPr>
        <w:t>1</w:t>
      </w:r>
      <w:r w:rsidR="481B6FCF" w:rsidRPr="20409F6C">
        <w:rPr>
          <w:rFonts w:cs="Arial"/>
        </w:rPr>
        <w:t xml:space="preserve">0 pages.) </w:t>
      </w:r>
      <w:r w:rsidRPr="20409F6C">
        <w:rPr>
          <w:rFonts w:cs="Arial"/>
        </w:rPr>
        <w:t xml:space="preserve">More detailed instructions for completing each section of the Project Narrative are provided in </w:t>
      </w:r>
      <w:hyperlink w:anchor="_6._OTHER_SUBMISSION">
        <w:r w:rsidRPr="20409F6C">
          <w:rPr>
            <w:rStyle w:val="Hyperlink"/>
            <w:rFonts w:cs="Arial"/>
          </w:rPr>
          <w:t>Section V</w:t>
        </w:r>
      </w:hyperlink>
      <w:r w:rsidR="1E3B4892" w:rsidRPr="20409F6C">
        <w:rPr>
          <w:rStyle w:val="Hyperlink"/>
          <w:rFonts w:cs="Arial"/>
        </w:rPr>
        <w:t>.</w:t>
      </w:r>
      <w:r w:rsidR="544A5ADC" w:rsidRPr="20409F6C">
        <w:rPr>
          <w:rStyle w:val="Hyperlink"/>
          <w:rFonts w:cs="Arial"/>
        </w:rPr>
        <w:t>1</w:t>
      </w:r>
      <w:r w:rsidRPr="20409F6C">
        <w:rPr>
          <w:rFonts w:cs="Arial"/>
        </w:rPr>
        <w:t xml:space="preserve"> – Application Review Information</w:t>
      </w:r>
      <w:r w:rsidR="16918FA9" w:rsidRPr="20409F6C">
        <w:rPr>
          <w:rFonts w:cs="Arial"/>
        </w:rPr>
        <w:t>.</w:t>
      </w:r>
    </w:p>
    <w:p w14:paraId="1234B72C" w14:textId="7D022EAA" w:rsidR="00E22B7F" w:rsidRPr="00E22B7F" w:rsidRDefault="00E22B7F" w:rsidP="00D03AF5">
      <w:pPr>
        <w:pStyle w:val="ListParagraph"/>
        <w:numPr>
          <w:ilvl w:val="0"/>
          <w:numId w:val="65"/>
        </w:numPr>
        <w:ind w:left="720"/>
        <w:contextualSpacing w:val="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15" w:name="_Toc453325309"/>
    </w:p>
    <w:p w14:paraId="015A5653" w14:textId="3ACDD4A5" w:rsidR="00AA73B7" w:rsidRDefault="00E54381" w:rsidP="00D03AF5">
      <w:pPr>
        <w:pStyle w:val="ListParagraph"/>
        <w:contextualSpacing w:val="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4F20AB" w:rsidRPr="00BB2CC8">
        <w:rPr>
          <w:rFonts w:cs="Arial"/>
        </w:rPr>
        <w:t>(</w:t>
      </w:r>
      <w:r w:rsidR="004F20AB" w:rsidRPr="004373F1">
        <w:rPr>
          <w:rFonts w:cs="Arial"/>
        </w:rPr>
        <w:t xml:space="preserve">See </w:t>
      </w:r>
      <w:hyperlink w:anchor="_3._WRITE_AND"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r w:rsidR="00AA73B7">
        <w:rPr>
          <w:rFonts w:cs="Arial"/>
        </w:rPr>
        <w:br w:type="page"/>
      </w:r>
    </w:p>
    <w:p w14:paraId="31E3E46D" w14:textId="717DB123" w:rsidR="00244593" w:rsidRDefault="00E22B7F" w:rsidP="00D03AF5">
      <w:pPr>
        <w:pStyle w:val="ListBullet"/>
        <w:numPr>
          <w:ilvl w:val="0"/>
          <w:numId w:val="66"/>
        </w:numPr>
        <w:ind w:left="720"/>
        <w:rPr>
          <w:rFonts w:cs="Arial"/>
        </w:rPr>
      </w:pPr>
      <w:r w:rsidRPr="00AC34BE">
        <w:rPr>
          <w:rStyle w:val="StyleListBulletBoldChar"/>
          <w:rFonts w:cs="Arial"/>
          <w:bCs w:val="0"/>
        </w:rPr>
        <w:lastRenderedPageBreak/>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582143">
        <w:rPr>
          <w:rStyle w:val="StyleListBulletBoldChar"/>
          <w:rFonts w:cs="Arial"/>
          <w:bCs w:val="0"/>
        </w:rPr>
        <w:t>10</w:t>
      </w:r>
      <w:r w:rsidRPr="00AC34BE">
        <w:rPr>
          <w:rStyle w:val="StyleListBulletBoldChar"/>
          <w:rFonts w:cs="Arial"/>
          <w:bCs w:val="0"/>
        </w:rPr>
        <w:t xml:space="preserve"> </w:t>
      </w:r>
      <w:bookmarkStart w:id="116" w:name="_Hlk80343175"/>
    </w:p>
    <w:p w14:paraId="36F32621" w14:textId="77777777" w:rsidR="00244593" w:rsidRDefault="00D434AC" w:rsidP="00D03AF5">
      <w:pPr>
        <w:pStyle w:val="ListBullet"/>
        <w:ind w:left="720"/>
        <w:rPr>
          <w:rFonts w:cs="Arial"/>
        </w:rPr>
      </w:pPr>
      <w:r w:rsidRPr="00AC34BE">
        <w:rPr>
          <w:rFonts w:cs="Arial"/>
        </w:rPr>
        <w:t>Use only</w:t>
      </w:r>
      <w:r w:rsidR="003C7DC6">
        <w:rPr>
          <w:rFonts w:cs="Arial"/>
        </w:rPr>
        <w:t xml:space="preserve"> the attachments listed below. </w:t>
      </w:r>
      <w:r w:rsidRPr="00AC34BE">
        <w:rPr>
          <w:rFonts w:cs="Arial"/>
        </w:rPr>
        <w:t>If your application includes any attachments not required in this docum</w:t>
      </w:r>
      <w:r w:rsidR="003C7DC6">
        <w:rPr>
          <w:rFonts w:cs="Arial"/>
        </w:rPr>
        <w:t xml:space="preserve">ent, they will be disregarded. </w:t>
      </w:r>
    </w:p>
    <w:p w14:paraId="576B2B3D" w14:textId="77777777" w:rsidR="00244593" w:rsidRDefault="00D434AC" w:rsidP="00D03AF5">
      <w:pPr>
        <w:pStyle w:val="ListBullet"/>
        <w:ind w:left="720"/>
        <w:rPr>
          <w:rFonts w:cs="Arial"/>
        </w:rPr>
      </w:pPr>
      <w:r w:rsidRPr="00AC34BE">
        <w:rPr>
          <w:rFonts w:cs="Arial"/>
        </w:rPr>
        <w:t>Do not use attachments to extend or replace any of the sect</w:t>
      </w:r>
      <w:r w:rsidR="003C7DC6">
        <w:rPr>
          <w:rFonts w:cs="Arial"/>
        </w:rPr>
        <w:t xml:space="preserve">ions of the Project Narrative. </w:t>
      </w:r>
      <w:r w:rsidRPr="00AC34BE">
        <w:rPr>
          <w:rFonts w:cs="Arial"/>
        </w:rPr>
        <w:t>Reviewers wil</w:t>
      </w:r>
      <w:r w:rsidR="003C7DC6">
        <w:rPr>
          <w:rFonts w:cs="Arial"/>
        </w:rPr>
        <w:t xml:space="preserve">l not consider them if you do. </w:t>
      </w:r>
    </w:p>
    <w:p w14:paraId="177A2AF8" w14:textId="06B1CBA0" w:rsidR="00D434AC" w:rsidRPr="00AC34BE" w:rsidRDefault="00B67425" w:rsidP="00D03AF5">
      <w:pPr>
        <w:pStyle w:val="ListBullet"/>
        <w:ind w:left="720"/>
        <w:rPr>
          <w:rFonts w:cs="Arial"/>
        </w:rPr>
      </w:pPr>
      <w:r>
        <w:rPr>
          <w:rFonts w:cs="Arial"/>
        </w:rPr>
        <w:t>L</w:t>
      </w:r>
      <w:r w:rsidR="00D434AC" w:rsidRPr="00AC34BE">
        <w:rPr>
          <w:rFonts w:cs="Arial"/>
        </w:rPr>
        <w:t xml:space="preserve">abel the attachments as: Attachment 1, Attachment </w:t>
      </w:r>
      <w:r w:rsidR="00CC7456">
        <w:rPr>
          <w:rFonts w:cs="Arial"/>
        </w:rPr>
        <w:t>/1</w:t>
      </w:r>
      <w:r w:rsidR="00D434AC" w:rsidRPr="00AC34BE">
        <w:rPr>
          <w:rFonts w:cs="Arial"/>
        </w:rPr>
        <w:t xml:space="preserve"> etc.</w:t>
      </w:r>
      <w:r w:rsidR="003C7DC6">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w:t>
      </w:r>
      <w:proofErr w:type="spellStart"/>
      <w:r w:rsidR="006C3146">
        <w:rPr>
          <w:rFonts w:cs="Arial"/>
        </w:rPr>
        <w:t>eRA</w:t>
      </w:r>
      <w:proofErr w:type="spellEnd"/>
      <w:r w:rsidR="006C3146">
        <w:rPr>
          <w:rFonts w:cs="Arial"/>
        </w:rPr>
        <w:t xml:space="preserve"> ASSIST.)</w:t>
      </w:r>
      <w:bookmarkEnd w:id="103"/>
    </w:p>
    <w:bookmarkEnd w:id="116"/>
    <w:p w14:paraId="61D0C19B" w14:textId="4B686A73" w:rsidR="00244593" w:rsidRPr="00570A74" w:rsidRDefault="00D434AC" w:rsidP="00D03AF5">
      <w:pPr>
        <w:pStyle w:val="ListBullet"/>
        <w:numPr>
          <w:ilvl w:val="0"/>
          <w:numId w:val="20"/>
        </w:numPr>
        <w:ind w:left="1080"/>
        <w:rPr>
          <w:rFonts w:cs="Arial"/>
          <w:b/>
          <w:bCs/>
          <w:i/>
          <w:iCs/>
        </w:rPr>
      </w:pPr>
      <w:r w:rsidRPr="00570A74">
        <w:rPr>
          <w:rFonts w:cs="Arial"/>
          <w:b/>
          <w:bCs/>
          <w:i/>
          <w:iCs/>
        </w:rPr>
        <w:t xml:space="preserve">Attachment 1: </w:t>
      </w:r>
      <w:r w:rsidR="007A27E4">
        <w:rPr>
          <w:rFonts w:cs="Arial"/>
          <w:b/>
          <w:bCs/>
          <w:i/>
          <w:iCs/>
        </w:rPr>
        <w:t>Service Providers/</w:t>
      </w:r>
      <w:r w:rsidR="00244593" w:rsidRPr="00570A74">
        <w:rPr>
          <w:rFonts w:cs="Arial"/>
          <w:b/>
          <w:bCs/>
          <w:i/>
          <w:iCs/>
        </w:rPr>
        <w:t>Evidence of Experience and Credentials</w:t>
      </w:r>
      <w:r w:rsidRPr="00570A74">
        <w:rPr>
          <w:rFonts w:cs="Arial"/>
          <w:b/>
          <w:bCs/>
          <w:i/>
          <w:iCs/>
        </w:rPr>
        <w:t xml:space="preserve"> </w:t>
      </w:r>
    </w:p>
    <w:p w14:paraId="591CEEB3" w14:textId="5B54B44C" w:rsidR="00244593" w:rsidRDefault="00D434AC" w:rsidP="00D03AF5">
      <w:pPr>
        <w:pStyle w:val="ListBullet"/>
        <w:numPr>
          <w:ilvl w:val="0"/>
          <w:numId w:val="108"/>
        </w:numPr>
        <w:rPr>
          <w:rFonts w:cs="Arial"/>
        </w:rPr>
      </w:pPr>
      <w:r w:rsidRPr="00AC34BE">
        <w:rPr>
          <w:rFonts w:cs="Arial"/>
        </w:rPr>
        <w:t xml:space="preserve">Identification of at least one experienced, licensed mental health/substance use </w:t>
      </w:r>
      <w:r w:rsidR="00DF3247">
        <w:rPr>
          <w:rFonts w:cs="Arial"/>
        </w:rPr>
        <w:t>treatment</w:t>
      </w:r>
      <w:r w:rsidR="00B12847">
        <w:rPr>
          <w:rFonts w:cs="Arial"/>
        </w:rPr>
        <w:t xml:space="preserve"> provider</w:t>
      </w:r>
      <w:r w:rsidRPr="00AC34BE">
        <w:rPr>
          <w:rFonts w:cs="Arial"/>
        </w:rPr>
        <w:t xml:space="preserve"> organization</w:t>
      </w:r>
      <w:r w:rsidR="00244593">
        <w:rPr>
          <w:rFonts w:cs="Arial"/>
        </w:rPr>
        <w:t>.</w:t>
      </w:r>
    </w:p>
    <w:p w14:paraId="2A6198BB" w14:textId="77777777" w:rsidR="00092183" w:rsidRDefault="00244593" w:rsidP="00D03AF5">
      <w:pPr>
        <w:pStyle w:val="ListBullet"/>
        <w:numPr>
          <w:ilvl w:val="0"/>
          <w:numId w:val="108"/>
        </w:numPr>
        <w:rPr>
          <w:rFonts w:cs="Arial"/>
        </w:rPr>
      </w:pPr>
      <w:r>
        <w:rPr>
          <w:rFonts w:cs="Arial"/>
        </w:rPr>
        <w:t>A</w:t>
      </w:r>
      <w:r w:rsidR="00D434AC" w:rsidRPr="00AC34BE">
        <w:rPr>
          <w:rFonts w:cs="Arial"/>
        </w:rPr>
        <w:t xml:space="preserve"> list of all direct service provider organizations that have agreed to participate in the proposed project, including the applicant agency, if it is a service provider organization</w:t>
      </w:r>
      <w:r>
        <w:rPr>
          <w:rFonts w:cs="Arial"/>
        </w:rPr>
        <w:t>.</w:t>
      </w:r>
    </w:p>
    <w:p w14:paraId="781E9E30" w14:textId="182AFC98" w:rsidR="004E68E5" w:rsidRPr="004871F7" w:rsidRDefault="004E68E5" w:rsidP="00D03AF5">
      <w:pPr>
        <w:pStyle w:val="ListBullet"/>
        <w:numPr>
          <w:ilvl w:val="0"/>
          <w:numId w:val="108"/>
        </w:numPr>
        <w:rPr>
          <w:rFonts w:cs="Arial"/>
        </w:rPr>
      </w:pPr>
      <w:r>
        <w:rPr>
          <w:rFonts w:cs="Arial"/>
        </w:rPr>
        <w:t>Letters of C</w:t>
      </w:r>
      <w:r w:rsidRPr="00AC34BE">
        <w:rPr>
          <w:rFonts w:cs="Arial"/>
        </w:rPr>
        <w:t xml:space="preserve">ommitment from these direct service provider organizations; </w:t>
      </w:r>
      <w:r w:rsidRPr="00AC34BE">
        <w:rPr>
          <w:rFonts w:cs="Arial"/>
          <w:b/>
        </w:rPr>
        <w:t>(Do not include any letters of support. Reviewers will not consider them if you do.)</w:t>
      </w:r>
    </w:p>
    <w:p w14:paraId="678B69EE" w14:textId="3BB647CC" w:rsidR="004871F7" w:rsidRDefault="004871F7" w:rsidP="0050693F">
      <w:pPr>
        <w:pStyle w:val="ListBullet"/>
        <w:numPr>
          <w:ilvl w:val="0"/>
          <w:numId w:val="108"/>
        </w:numPr>
        <w:rPr>
          <w:rFonts w:cs="Arial"/>
        </w:rPr>
      </w:pPr>
      <w:bookmarkStart w:id="117" w:name="_Hlk96938920"/>
      <w:r>
        <w:rPr>
          <w:rFonts w:cs="Arial"/>
          <w:bCs/>
        </w:rPr>
        <w:t>MOA</w:t>
      </w:r>
      <w:r w:rsidR="000B2780">
        <w:rPr>
          <w:rFonts w:cs="Arial"/>
          <w:bCs/>
        </w:rPr>
        <w:t>s</w:t>
      </w:r>
      <w:r>
        <w:rPr>
          <w:rFonts w:cs="Arial"/>
          <w:bCs/>
        </w:rPr>
        <w:t xml:space="preserve"> and Statement of Certification</w:t>
      </w:r>
    </w:p>
    <w:p w14:paraId="1A43F75C" w14:textId="623B7888" w:rsidR="00C51B59" w:rsidRPr="00953349" w:rsidRDefault="4FB2C5A7" w:rsidP="0050693F">
      <w:pPr>
        <w:pStyle w:val="ListBullet"/>
        <w:numPr>
          <w:ilvl w:val="1"/>
          <w:numId w:val="108"/>
        </w:numPr>
        <w:ind w:left="1800"/>
        <w:rPr>
          <w:rFonts w:cs="Arial"/>
        </w:rPr>
      </w:pPr>
      <w:r w:rsidRPr="00953349">
        <w:rPr>
          <w:rFonts w:cs="Arial"/>
        </w:rPr>
        <w:t xml:space="preserve">If the following services will not be provided in-house with resources from your organization and/or other funding already in place, </w:t>
      </w:r>
      <w:r w:rsidR="4C404FB4" w:rsidRPr="00953349">
        <w:rPr>
          <w:rFonts w:cs="Arial"/>
        </w:rPr>
        <w:t>M</w:t>
      </w:r>
      <w:r w:rsidR="4C320337" w:rsidRPr="00953349">
        <w:rPr>
          <w:rFonts w:cs="Arial"/>
        </w:rPr>
        <w:t>OA</w:t>
      </w:r>
      <w:r w:rsidRPr="00953349">
        <w:rPr>
          <w:rFonts w:cs="Arial"/>
        </w:rPr>
        <w:t>s</w:t>
      </w:r>
      <w:r w:rsidR="4C404FB4" w:rsidRPr="00953349">
        <w:rPr>
          <w:rFonts w:cs="Arial"/>
        </w:rPr>
        <w:t xml:space="preserve"> </w:t>
      </w:r>
      <w:r w:rsidRPr="00953349">
        <w:rPr>
          <w:rFonts w:cs="Arial"/>
          <w:u w:val="single"/>
        </w:rPr>
        <w:t>must</w:t>
      </w:r>
      <w:r w:rsidRPr="00953349">
        <w:rPr>
          <w:rFonts w:cs="Arial"/>
        </w:rPr>
        <w:t xml:space="preserve"> be submitted </w:t>
      </w:r>
      <w:r w:rsidR="4C404FB4" w:rsidRPr="00953349">
        <w:rPr>
          <w:rFonts w:cs="Arial"/>
        </w:rPr>
        <w:t xml:space="preserve">with </w:t>
      </w:r>
      <w:r w:rsidR="4C404FB4" w:rsidRPr="003A5674">
        <w:rPr>
          <w:rFonts w:cs="Arial"/>
          <w:color w:val="000000" w:themeColor="text1"/>
        </w:rPr>
        <w:t xml:space="preserve">providers </w:t>
      </w:r>
      <w:r w:rsidR="67035BE2" w:rsidRPr="003A5674">
        <w:rPr>
          <w:rFonts w:cs="Arial"/>
          <w:color w:val="000000" w:themeColor="text1"/>
        </w:rPr>
        <w:t>for</w:t>
      </w:r>
      <w:r w:rsidR="00A76740">
        <w:rPr>
          <w:rFonts w:cs="Arial"/>
          <w:color w:val="000000" w:themeColor="text1"/>
        </w:rPr>
        <w:t>:</w:t>
      </w:r>
      <w:r w:rsidR="67035BE2" w:rsidRPr="003A5674">
        <w:rPr>
          <w:rFonts w:cs="Arial"/>
          <w:color w:val="000000" w:themeColor="text1"/>
        </w:rPr>
        <w:t xml:space="preserve"> (a) HIV treatment and care; (b) </w:t>
      </w:r>
      <w:r w:rsidR="4C404FB4" w:rsidRPr="003A5674">
        <w:rPr>
          <w:rFonts w:cs="Arial"/>
          <w:color w:val="000000" w:themeColor="text1"/>
        </w:rPr>
        <w:t>referrals and linkages to follow-up care and treatment for individuals with viral hepatitis (B or C)</w:t>
      </w:r>
      <w:r w:rsidR="00407721">
        <w:rPr>
          <w:rFonts w:cs="Arial"/>
          <w:color w:val="000000" w:themeColor="text1"/>
        </w:rPr>
        <w:t>;</w:t>
      </w:r>
      <w:r w:rsidR="67035BE2" w:rsidRPr="003A5674">
        <w:rPr>
          <w:rFonts w:cs="Arial"/>
          <w:color w:val="000000" w:themeColor="text1"/>
        </w:rPr>
        <w:t xml:space="preserve"> and (c) referrals and linkages for </w:t>
      </w:r>
      <w:proofErr w:type="spellStart"/>
      <w:r w:rsidR="67035BE2" w:rsidRPr="003A5674">
        <w:rPr>
          <w:rFonts w:cs="Arial"/>
          <w:color w:val="000000" w:themeColor="text1"/>
        </w:rPr>
        <w:t>PrEP</w:t>
      </w:r>
      <w:r w:rsidR="4C404FB4" w:rsidRPr="00953349">
        <w:rPr>
          <w:rFonts w:cs="Arial"/>
          <w:color w:val="000000" w:themeColor="text1"/>
          <w:sz w:val="23"/>
          <w:szCs w:val="23"/>
        </w:rPr>
        <w:t>.</w:t>
      </w:r>
      <w:r w:rsidR="121B78EF" w:rsidRPr="003A5674">
        <w:rPr>
          <w:rFonts w:cs="Arial"/>
          <w:b/>
          <w:bCs/>
          <w:color w:val="000000" w:themeColor="text1"/>
        </w:rPr>
        <w:t>If</w:t>
      </w:r>
      <w:proofErr w:type="spellEnd"/>
      <w:r w:rsidR="121B78EF" w:rsidRPr="003A5674">
        <w:rPr>
          <w:rFonts w:cs="Arial"/>
          <w:b/>
          <w:bCs/>
          <w:color w:val="000000" w:themeColor="text1"/>
        </w:rPr>
        <w:t xml:space="preserve"> these services will not be provided in-house and MOAs are not submitted</w:t>
      </w:r>
      <w:r w:rsidR="236B0C09" w:rsidRPr="003A5674">
        <w:rPr>
          <w:rFonts w:cs="Arial"/>
          <w:b/>
          <w:bCs/>
          <w:color w:val="000000" w:themeColor="text1"/>
        </w:rPr>
        <w:t>,</w:t>
      </w:r>
      <w:r w:rsidR="121B78EF" w:rsidRPr="003A5674">
        <w:rPr>
          <w:rFonts w:cs="Arial"/>
          <w:b/>
          <w:bCs/>
          <w:color w:val="000000" w:themeColor="text1"/>
        </w:rPr>
        <w:t xml:space="preserve"> your application will be screened out and not considered for review</w:t>
      </w:r>
      <w:r w:rsidR="121B78EF" w:rsidRPr="003A5674">
        <w:rPr>
          <w:rFonts w:cs="Arial"/>
          <w:color w:val="000000" w:themeColor="text1"/>
        </w:rPr>
        <w:t>.</w:t>
      </w:r>
    </w:p>
    <w:p w14:paraId="5B2FB54B" w14:textId="102031B0" w:rsidR="00D434AC" w:rsidRDefault="00D434AC" w:rsidP="0050693F">
      <w:pPr>
        <w:pStyle w:val="ListBullet"/>
        <w:numPr>
          <w:ilvl w:val="1"/>
          <w:numId w:val="108"/>
        </w:numPr>
        <w:ind w:left="1800"/>
        <w:rPr>
          <w:rFonts w:cs="Arial"/>
        </w:rPr>
      </w:pPr>
      <w:r w:rsidRPr="00AC34BE">
        <w:rPr>
          <w:rFonts w:cs="Arial"/>
        </w:rPr>
        <w:t xml:space="preserve">Statement of </w:t>
      </w:r>
      <w:r w:rsidR="00E57630">
        <w:rPr>
          <w:rFonts w:cs="Arial"/>
        </w:rPr>
        <w:t>Certification</w:t>
      </w:r>
      <w:r w:rsidRPr="00AC34BE">
        <w:rPr>
          <w:rFonts w:cs="Arial"/>
        </w:rPr>
        <w:t xml:space="preserve"> </w:t>
      </w:r>
      <w:r w:rsidR="00E57630">
        <w:rPr>
          <w:rFonts w:cs="Arial"/>
        </w:rPr>
        <w:t xml:space="preserve">- </w:t>
      </w:r>
      <w:r w:rsidR="00E57630" w:rsidRPr="00E57630">
        <w:rPr>
          <w:rFonts w:cs="Arial"/>
        </w:rPr>
        <w:t>You must provide a statement certifying that all participating service provider organizations listed in this application meet the two-year experience requirement and applicable licensing, accreditation, and certification requirements.</w:t>
      </w:r>
    </w:p>
    <w:bookmarkEnd w:id="117"/>
    <w:p w14:paraId="652B6391" w14:textId="701F7101" w:rsidR="00244593" w:rsidRPr="00570A74" w:rsidRDefault="00D434AC" w:rsidP="0050693F">
      <w:pPr>
        <w:pStyle w:val="ListBullet"/>
        <w:numPr>
          <w:ilvl w:val="0"/>
          <w:numId w:val="20"/>
        </w:numPr>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69B1AABE" w14:textId="77777777" w:rsidR="0015789F" w:rsidRDefault="002C14BF" w:rsidP="0050693F">
      <w:pPr>
        <w:pStyle w:val="ListBullet"/>
        <w:ind w:left="1080"/>
        <w:rPr>
          <w:rFonts w:cs="Arial"/>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D434AC" w:rsidRPr="00AC34BE">
        <w:rPr>
          <w:rFonts w:cs="Arial"/>
        </w:rPr>
        <w:t xml:space="preserve"> Instead, provide a web link to the ap</w:t>
      </w:r>
      <w:r w:rsidR="00A1699A">
        <w:rPr>
          <w:rFonts w:cs="Arial"/>
        </w:rPr>
        <w:t xml:space="preserve">propriate instrument/protocol. </w:t>
      </w:r>
      <w:r w:rsidR="00D434AC" w:rsidRPr="00AC34BE">
        <w:rPr>
          <w:rFonts w:cs="Arial"/>
        </w:rPr>
        <w:t xml:space="preserve">If the data collection instrument(s) </w:t>
      </w:r>
      <w:r w:rsidR="0015789F">
        <w:rPr>
          <w:rFonts w:cs="Arial"/>
        </w:rPr>
        <w:br w:type="page"/>
      </w:r>
    </w:p>
    <w:p w14:paraId="504AEFB0" w14:textId="3BBD56A4" w:rsidR="00D434AC" w:rsidRDefault="00D434AC" w:rsidP="0050693F">
      <w:pPr>
        <w:pStyle w:val="ListBullet"/>
        <w:ind w:left="1080"/>
        <w:rPr>
          <w:rFonts w:cs="Arial"/>
          <w:b/>
          <w:bCs/>
        </w:rPr>
      </w:pPr>
      <w:r w:rsidRPr="00AC34BE">
        <w:rPr>
          <w:rFonts w:cs="Arial"/>
        </w:rPr>
        <w:lastRenderedPageBreak/>
        <w:t>or interview protocol(s) is/are not standardized, you must include a copy in Attachment 2.</w:t>
      </w:r>
      <w:r w:rsidR="003C7675">
        <w:rPr>
          <w:rFonts w:cs="Arial"/>
        </w:rPr>
        <w:t xml:space="preserve"> </w:t>
      </w:r>
    </w:p>
    <w:p w14:paraId="5FCC6D25" w14:textId="1E8BF21E" w:rsidR="00DA1E5B" w:rsidRDefault="00D434AC" w:rsidP="0050693F">
      <w:pPr>
        <w:pStyle w:val="ListBullet"/>
        <w:numPr>
          <w:ilvl w:val="0"/>
          <w:numId w:val="20"/>
        </w:numPr>
        <w:ind w:left="1080"/>
        <w:rPr>
          <w:rFonts w:cs="Arial"/>
          <w:b/>
          <w:bCs/>
          <w:i/>
          <w:iCs/>
        </w:rPr>
      </w:pPr>
      <w:r w:rsidRPr="00DA1E5B">
        <w:rPr>
          <w:rFonts w:cs="Arial"/>
          <w:b/>
          <w:bCs/>
          <w:i/>
          <w:iCs/>
        </w:rPr>
        <w:t>Attachment 3:</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50693F">
      <w:pPr>
        <w:pStyle w:val="ListBullet"/>
        <w:ind w:left="1080"/>
        <w:rPr>
          <w:rFonts w:cs="Arial"/>
          <w:b/>
          <w:bCs/>
          <w:i/>
          <w:iCs/>
        </w:rPr>
      </w:pPr>
      <w:bookmarkStart w:id="118"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1CC258B8" w14:textId="31C5BE33" w:rsidR="00244593" w:rsidRPr="00570A74" w:rsidRDefault="00510A6A" w:rsidP="0050693F">
      <w:pPr>
        <w:pStyle w:val="ListBullet"/>
        <w:numPr>
          <w:ilvl w:val="0"/>
          <w:numId w:val="20"/>
        </w:numPr>
        <w:ind w:left="1080"/>
        <w:rPr>
          <w:rFonts w:cs="Arial"/>
          <w:i/>
          <w:iCs/>
        </w:rPr>
      </w:pPr>
      <w:bookmarkStart w:id="119" w:name="_Hlk80342873"/>
      <w:bookmarkStart w:id="120" w:name="_Hlk83129609"/>
      <w:bookmarkEnd w:id="118"/>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135B279A" w14:textId="77777777" w:rsidR="0050693F" w:rsidRDefault="00284A0C" w:rsidP="0050693F">
      <w:pPr>
        <w:pStyle w:val="ListBullet"/>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20D8678" w14:textId="7E017B34" w:rsidR="00CA3729" w:rsidRPr="00CA3729" w:rsidRDefault="00A854E6" w:rsidP="0050693F">
      <w:pPr>
        <w:pStyle w:val="ListParagraph"/>
        <w:numPr>
          <w:ilvl w:val="0"/>
          <w:numId w:val="20"/>
        </w:numPr>
        <w:ind w:left="1080"/>
        <w:contextualSpacing w:val="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75556B80" w:rsidR="00CA3729" w:rsidRDefault="00CA3729" w:rsidP="0050693F">
      <w:pPr>
        <w:pStyle w:val="ListBullet"/>
        <w:ind w:left="1080"/>
        <w:rPr>
          <w:rFonts w:cs="Arial"/>
          <w:b/>
          <w:bCs/>
        </w:rPr>
      </w:pPr>
      <w:r w:rsidRPr="00EC66D4">
        <w:rPr>
          <w:rFonts w:cs="Arial"/>
        </w:rPr>
        <w:t xml:space="preserve">See </w:t>
      </w:r>
      <w:hyperlink w:anchor="_Appendix_G_–" w:history="1">
        <w:r w:rsidRPr="00EC66D4">
          <w:rPr>
            <w:rStyle w:val="Hyperlink"/>
            <w:rFonts w:cs="Arial"/>
          </w:rPr>
          <w:t xml:space="preserve">Appendix </w:t>
        </w:r>
      </w:hyperlink>
      <w:r w:rsidR="007A27E4" w:rsidRPr="00EC66D4">
        <w:rPr>
          <w:rStyle w:val="Hyperlink"/>
          <w:rFonts w:cs="Arial"/>
        </w:rPr>
        <w:t>G</w:t>
      </w:r>
      <w:r w:rsidRPr="00EC66D4">
        <w:rPr>
          <w:rFonts w:cs="Arial"/>
        </w:rPr>
        <w:t xml:space="preserve"> </w:t>
      </w:r>
      <w:r w:rsidR="0004169B" w:rsidRPr="00EC66D4">
        <w:rPr>
          <w:rFonts w:cs="Arial"/>
        </w:rPr>
        <w:t>of this NOFO</w:t>
      </w:r>
      <w:r w:rsidR="0004169B">
        <w:rPr>
          <w:rFonts w:cs="Arial"/>
        </w:rPr>
        <w:t xml:space="preserve"> </w:t>
      </w:r>
      <w:r w:rsidRPr="00AC34BE">
        <w:rPr>
          <w:rFonts w:cs="Arial"/>
        </w:rPr>
        <w:t xml:space="preserve">for information on completing biographical sketches and job descriptions. </w:t>
      </w:r>
      <w:r w:rsidR="00DE31E5" w:rsidRPr="00DE31E5">
        <w:rPr>
          <w:rFonts w:cs="Arial"/>
        </w:rPr>
        <w:t>Position descriptions should be no longer than one page each and biographical sketches should be two pages or less.</w:t>
      </w:r>
      <w:r w:rsidR="00DE31E5">
        <w:rPr>
          <w:rFonts w:cs="Arial"/>
        </w:rPr>
        <w:t xml:space="preserve"> </w:t>
      </w:r>
      <w:bookmarkStart w:id="121" w:name="_Hlk83023824"/>
    </w:p>
    <w:bookmarkEnd w:id="119"/>
    <w:bookmarkEnd w:id="121"/>
    <w:p w14:paraId="04EF464B" w14:textId="0BAFA773" w:rsidR="00244593" w:rsidRPr="00DA1E5B" w:rsidRDefault="00D434AC" w:rsidP="0050693F">
      <w:pPr>
        <w:pStyle w:val="ListBullet"/>
        <w:numPr>
          <w:ilvl w:val="0"/>
          <w:numId w:val="20"/>
        </w:numPr>
        <w:ind w:left="1080"/>
        <w:rPr>
          <w:rFonts w:cs="Arial"/>
          <w:b/>
          <w:bCs/>
          <w:i/>
          <w:iCs/>
        </w:rPr>
      </w:pPr>
      <w:r w:rsidRPr="00DA1E5B">
        <w:rPr>
          <w:rFonts w:cs="Arial"/>
          <w:b/>
          <w:bCs/>
          <w:i/>
          <w:iCs/>
        </w:rPr>
        <w:t xml:space="preserve">Attachment </w:t>
      </w:r>
      <w:r w:rsidR="00CA3729" w:rsidRPr="00DA1E5B">
        <w:rPr>
          <w:rFonts w:cs="Arial"/>
          <w:b/>
          <w:bCs/>
          <w:i/>
          <w:iCs/>
        </w:rPr>
        <w:t>6</w:t>
      </w:r>
      <w:r w:rsidRPr="00DA1E5B">
        <w:rPr>
          <w:rFonts w:cs="Arial"/>
          <w:b/>
          <w:bCs/>
          <w:i/>
          <w:iCs/>
        </w:rPr>
        <w:t>:</w:t>
      </w:r>
      <w:r w:rsidR="002C14BF" w:rsidRPr="00DA1E5B">
        <w:rPr>
          <w:rFonts w:cs="Arial"/>
          <w:b/>
          <w:bCs/>
          <w:i/>
          <w:iCs/>
        </w:rPr>
        <w:t xml:space="preserve"> </w:t>
      </w:r>
      <w:r w:rsidRPr="00DA1E5B">
        <w:rPr>
          <w:rFonts w:cs="Arial"/>
          <w:b/>
          <w:bCs/>
          <w:i/>
          <w:iCs/>
        </w:rPr>
        <w:t>Letter to the S</w:t>
      </w:r>
      <w:r w:rsidR="00244593" w:rsidRPr="00DA1E5B">
        <w:rPr>
          <w:rFonts w:cs="Arial"/>
          <w:b/>
          <w:bCs/>
          <w:i/>
          <w:iCs/>
        </w:rPr>
        <w:t xml:space="preserve">ingle State </w:t>
      </w:r>
      <w:r w:rsidRPr="00DA1E5B">
        <w:rPr>
          <w:rFonts w:cs="Arial"/>
          <w:b/>
          <w:bCs/>
          <w:i/>
          <w:iCs/>
        </w:rPr>
        <w:t>A</w:t>
      </w:r>
      <w:r w:rsidR="00244593" w:rsidRPr="00DA1E5B">
        <w:rPr>
          <w:rFonts w:cs="Arial"/>
          <w:b/>
          <w:bCs/>
          <w:i/>
          <w:iCs/>
        </w:rPr>
        <w:t>gency (SSA)</w:t>
      </w:r>
      <w:r w:rsidRPr="00DA1E5B">
        <w:rPr>
          <w:rFonts w:cs="Arial"/>
          <w:b/>
          <w:bCs/>
          <w:i/>
          <w:iCs/>
        </w:rPr>
        <w:t xml:space="preserve"> </w:t>
      </w:r>
    </w:p>
    <w:p w14:paraId="792EBFB4" w14:textId="2D562ADE" w:rsidR="00D434AC" w:rsidRPr="00DA1E5B" w:rsidRDefault="007923C6" w:rsidP="0050693F">
      <w:pPr>
        <w:pStyle w:val="ListBullet"/>
        <w:ind w:left="1080"/>
        <w:rPr>
          <w:rFonts w:cs="Arial"/>
        </w:rPr>
      </w:pPr>
      <w:r w:rsidRPr="00DA1E5B">
        <w:rPr>
          <w:rFonts w:cs="Arial"/>
        </w:rPr>
        <w:t>S</w:t>
      </w:r>
      <w:r w:rsidR="00D434AC" w:rsidRPr="00DA1E5B">
        <w:rPr>
          <w:rFonts w:cs="Arial"/>
        </w:rPr>
        <w:t>ee</w:t>
      </w:r>
      <w:r w:rsidR="00437134" w:rsidRPr="00DA1E5B">
        <w:rPr>
          <w:rFonts w:cs="Arial"/>
        </w:rPr>
        <w:t xml:space="preserve"> </w:t>
      </w:r>
      <w:hyperlink w:anchor="_Appendix_K_–_2" w:history="1">
        <w:r w:rsidR="00437134" w:rsidRPr="00EC66D4">
          <w:rPr>
            <w:rStyle w:val="Hyperlink"/>
            <w:rFonts w:cs="Arial"/>
          </w:rPr>
          <w:t xml:space="preserve">Appendix </w:t>
        </w:r>
      </w:hyperlink>
      <w:r w:rsidR="007A27E4" w:rsidRPr="00EC66D4">
        <w:rPr>
          <w:rStyle w:val="Hyperlink"/>
          <w:rFonts w:cs="Arial"/>
        </w:rPr>
        <w:t>J</w:t>
      </w:r>
      <w:r w:rsidR="00570A9C" w:rsidRPr="00EC66D4">
        <w:rPr>
          <w:rFonts w:cs="Arial"/>
          <w:u w:val="single"/>
        </w:rPr>
        <w:t xml:space="preserve"> </w:t>
      </w:r>
      <w:r w:rsidR="0004169B" w:rsidRPr="00EC66D4">
        <w:t>of</w:t>
      </w:r>
      <w:r w:rsidR="0004169B">
        <w:t xml:space="preserve"> this NOFO for</w:t>
      </w:r>
      <w:r w:rsidR="003C584D" w:rsidRPr="00DA1E5B">
        <w:rPr>
          <w:rFonts w:cs="Arial"/>
        </w:rPr>
        <w:t xml:space="preserve"> </w:t>
      </w:r>
      <w:r w:rsidR="00D434AC" w:rsidRPr="00DA1E5B">
        <w:rPr>
          <w:rFonts w:cs="Arial"/>
        </w:rPr>
        <w:t>Intergovernmental Review (E.O. 12372) Requirements</w:t>
      </w:r>
      <w:r w:rsidRPr="00DA1E5B">
        <w:rPr>
          <w:rFonts w:cs="Arial"/>
        </w:rPr>
        <w:t xml:space="preserve">, </w:t>
      </w:r>
      <w:r w:rsidR="0004169B">
        <w:rPr>
          <w:rFonts w:cs="Arial"/>
        </w:rPr>
        <w:t>i</w:t>
      </w:r>
      <w:r w:rsidRPr="00DA1E5B">
        <w:rPr>
          <w:rFonts w:cs="Arial"/>
        </w:rPr>
        <w:t>f applicable</w:t>
      </w:r>
      <w:r w:rsidR="00D434AC" w:rsidRPr="00DA1E5B">
        <w:rPr>
          <w:rFonts w:cs="Arial"/>
        </w:rPr>
        <w:t xml:space="preserve">. </w:t>
      </w:r>
    </w:p>
    <w:p w14:paraId="47D14DE6" w14:textId="5B81B18B" w:rsidR="007923C6" w:rsidRPr="00DA1E5B" w:rsidRDefault="3FEF4F6D" w:rsidP="20409F6C">
      <w:pPr>
        <w:pStyle w:val="ListBullet"/>
        <w:numPr>
          <w:ilvl w:val="0"/>
          <w:numId w:val="20"/>
        </w:numPr>
        <w:spacing w:after="0"/>
        <w:ind w:left="1080"/>
        <w:rPr>
          <w:rStyle w:val="Hyperlink"/>
          <w:rFonts w:cs="Arial"/>
          <w:b/>
          <w:bCs/>
          <w:i/>
          <w:iCs/>
          <w:color w:val="auto"/>
          <w:u w:val="none"/>
        </w:rPr>
      </w:pPr>
      <w:r w:rsidRPr="20409F6C">
        <w:rPr>
          <w:rStyle w:val="StyleBold"/>
          <w:rFonts w:cs="Arial"/>
          <w:i/>
          <w:iCs/>
        </w:rPr>
        <w:t xml:space="preserve">Attachment </w:t>
      </w:r>
      <w:r w:rsidR="18199A78" w:rsidRPr="20409F6C">
        <w:rPr>
          <w:rStyle w:val="StyleBold"/>
          <w:rFonts w:cs="Arial"/>
          <w:i/>
          <w:iCs/>
        </w:rPr>
        <w:t>7</w:t>
      </w:r>
      <w:r w:rsidRPr="20409F6C">
        <w:rPr>
          <w:rStyle w:val="StyleBold"/>
          <w:rFonts w:cs="Arial"/>
          <w:i/>
          <w:iCs/>
        </w:rPr>
        <w:t xml:space="preserve">: </w:t>
      </w:r>
      <w:r w:rsidRPr="20409F6C">
        <w:rPr>
          <w:rStyle w:val="Hyperlink"/>
          <w:b/>
          <w:bCs/>
          <w:i/>
          <w:iCs/>
          <w:color w:val="auto"/>
          <w:u w:val="none"/>
        </w:rPr>
        <w:t>Confidentiality and SAMHSA Participant Protection/</w:t>
      </w:r>
      <w:r w:rsidR="592D7268" w:rsidRPr="20409F6C">
        <w:rPr>
          <w:rStyle w:val="Hyperlink"/>
          <w:b/>
          <w:bCs/>
          <w:i/>
          <w:iCs/>
          <w:color w:val="auto"/>
          <w:u w:val="none"/>
        </w:rPr>
        <w:t xml:space="preserve"> </w:t>
      </w:r>
      <w:r w:rsidRPr="20409F6C">
        <w:rPr>
          <w:rStyle w:val="Hyperlink"/>
          <w:b/>
          <w:bCs/>
          <w:i/>
          <w:iCs/>
          <w:color w:val="auto"/>
          <w:u w:val="none"/>
        </w:rPr>
        <w:t>Human Subjects Guidelines</w:t>
      </w:r>
    </w:p>
    <w:p w14:paraId="117D53E8" w14:textId="0977D88C" w:rsidR="00D43761" w:rsidRDefault="592D7268" w:rsidP="009B4D68">
      <w:pPr>
        <w:pStyle w:val="ListBullet"/>
        <w:ind w:left="1080"/>
        <w:rPr>
          <w:rFonts w:cs="Arial"/>
          <w:b/>
          <w:bCs/>
        </w:rPr>
      </w:pPr>
      <w:r w:rsidRPr="20409F6C">
        <w:rPr>
          <w:rStyle w:val="Hyperlink"/>
          <w:color w:val="auto"/>
          <w:u w:val="none"/>
        </w:rPr>
        <w:t xml:space="preserve">This attachment is in response to </w:t>
      </w:r>
      <w:hyperlink w:anchor="_Appendix_D_–_2" w:history="1">
        <w:r w:rsidRPr="20409F6C">
          <w:rPr>
            <w:rStyle w:val="Hyperlink"/>
            <w:rFonts w:cs="Arial"/>
          </w:rPr>
          <w:t>Appendix</w:t>
        </w:r>
        <w:r w:rsidRPr="20409F6C">
          <w:rPr>
            <w:rStyle w:val="Hyperlink"/>
          </w:rPr>
          <w:t xml:space="preserve"> </w:t>
        </w:r>
        <w:r w:rsidR="2723C9EC" w:rsidRPr="20409F6C">
          <w:rPr>
            <w:rStyle w:val="Hyperlink"/>
          </w:rPr>
          <w:t>D</w:t>
        </w:r>
      </w:hyperlink>
      <w:r w:rsidRPr="20409F6C">
        <w:rPr>
          <w:rStyle w:val="Hyperlink"/>
          <w:color w:val="auto"/>
          <w:u w:val="none"/>
        </w:rPr>
        <w:t xml:space="preserve"> of this NOFO and is</w:t>
      </w:r>
      <w:r w:rsidR="752705A0" w:rsidRPr="20409F6C">
        <w:rPr>
          <w:rStyle w:val="Hyperlink"/>
          <w:b/>
          <w:bCs/>
          <w:color w:val="auto"/>
          <w:u w:val="none"/>
        </w:rPr>
        <w:t xml:space="preserve"> a required attachment.</w:t>
      </w:r>
      <w:r w:rsidR="3FEF4F6D" w:rsidRPr="20409F6C">
        <w:rPr>
          <w:rFonts w:cs="Arial"/>
          <w:b/>
          <w:bCs/>
        </w:rPr>
        <w:t xml:space="preserve"> </w:t>
      </w:r>
    </w:p>
    <w:p w14:paraId="52787DAA" w14:textId="1E969950" w:rsidR="00CE0154" w:rsidRDefault="000164BF" w:rsidP="009B4D68">
      <w:pPr>
        <w:pStyle w:val="ListBullet"/>
        <w:numPr>
          <w:ilvl w:val="0"/>
          <w:numId w:val="20"/>
        </w:numPr>
        <w:ind w:left="1080"/>
        <w:rPr>
          <w:rFonts w:cs="Arial"/>
          <w:b/>
          <w:bCs/>
          <w:i/>
          <w:iCs/>
        </w:rPr>
      </w:pPr>
      <w:bookmarkStart w:id="122" w:name="_Hlk85631634"/>
      <w:bookmarkStart w:id="123" w:name="_Hlk80343239"/>
      <w:r w:rsidRPr="00824488">
        <w:rPr>
          <w:rFonts w:cs="Arial"/>
          <w:b/>
          <w:bCs/>
          <w:i/>
          <w:iCs/>
        </w:rPr>
        <w:t xml:space="preserve">Attachment </w:t>
      </w:r>
      <w:r w:rsidR="00CA3729" w:rsidRPr="00824488">
        <w:rPr>
          <w:rFonts w:cs="Arial"/>
          <w:b/>
          <w:bCs/>
          <w:i/>
          <w:iCs/>
        </w:rPr>
        <w:t>8</w:t>
      </w:r>
      <w:r w:rsidRPr="00824488">
        <w:rPr>
          <w:rFonts w:cs="Arial"/>
          <w:b/>
          <w:bCs/>
          <w:i/>
          <w:iCs/>
        </w:rPr>
        <w:t>:</w:t>
      </w:r>
      <w:r w:rsidR="009415D8" w:rsidRPr="00824488">
        <w:rPr>
          <w:rFonts w:cs="Arial"/>
          <w:b/>
          <w:bCs/>
          <w:i/>
          <w:iCs/>
        </w:rPr>
        <w:t xml:space="preserve"> Documentation of Non-</w:t>
      </w:r>
      <w:r w:rsidR="003F565E">
        <w:rPr>
          <w:rFonts w:cs="Arial"/>
          <w:b/>
          <w:bCs/>
          <w:i/>
          <w:iCs/>
        </w:rPr>
        <w:t>p</w:t>
      </w:r>
      <w:r w:rsidR="009415D8" w:rsidRPr="00824488">
        <w:rPr>
          <w:rFonts w:cs="Arial"/>
          <w:b/>
          <w:bCs/>
          <w:i/>
          <w:iCs/>
        </w:rPr>
        <w:t xml:space="preserve">rofit </w:t>
      </w:r>
      <w:proofErr w:type="gramStart"/>
      <w:r w:rsidR="009415D8" w:rsidRPr="00824488">
        <w:rPr>
          <w:rFonts w:cs="Arial"/>
          <w:b/>
          <w:bCs/>
          <w:i/>
          <w:iCs/>
        </w:rPr>
        <w:t xml:space="preserve">Status </w:t>
      </w:r>
      <w:r w:rsidR="00CE0154">
        <w:rPr>
          <w:rFonts w:cs="Arial"/>
          <w:b/>
          <w:bCs/>
          <w:i/>
          <w:iCs/>
        </w:rPr>
        <w:t>]</w:t>
      </w:r>
      <w:proofErr w:type="gramEnd"/>
    </w:p>
    <w:p w14:paraId="672BBDFD" w14:textId="199A55B4" w:rsidR="00CE0154" w:rsidRPr="00CE0154" w:rsidRDefault="00CE0154" w:rsidP="009B4D68">
      <w:pPr>
        <w:pStyle w:val="ListBullet"/>
        <w:ind w:left="1080"/>
        <w:rPr>
          <w:rStyle w:val="StyleBold"/>
          <w:rFonts w:cs="Arial"/>
          <w:i/>
          <w:iCs/>
        </w:rPr>
      </w:pPr>
      <w:r w:rsidRPr="00CE0154">
        <w:rPr>
          <w:rFonts w:cs="Arial"/>
          <w:b/>
          <w:bCs/>
          <w:i/>
          <w:iCs/>
        </w:rPr>
        <w:t xml:space="preserve">All non-profit entities must submit documentation of their non-profit status. </w:t>
      </w:r>
      <w:r w:rsidRPr="00CE0154">
        <w:rPr>
          <w:rStyle w:val="StyleBold"/>
          <w:rFonts w:cs="Arial"/>
          <w:b w:val="0"/>
          <w:bCs w:val="0"/>
        </w:rPr>
        <w:t xml:space="preserve">Any of the following is acceptable documentation: </w:t>
      </w:r>
    </w:p>
    <w:p w14:paraId="3905DEB9" w14:textId="04CBF0F5" w:rsidR="00477609" w:rsidRDefault="00A76740" w:rsidP="009B4D68">
      <w:pPr>
        <w:pStyle w:val="ListBullet"/>
        <w:numPr>
          <w:ilvl w:val="0"/>
          <w:numId w:val="83"/>
        </w:numPr>
        <w:ind w:left="1440"/>
        <w:rPr>
          <w:rStyle w:val="StyleBold"/>
          <w:rFonts w:eastAsia="Arial" w:cs="Arial"/>
          <w:b w:val="0"/>
          <w:bCs w:val="0"/>
        </w:rPr>
      </w:pPr>
      <w:r>
        <w:rPr>
          <w:rStyle w:val="StyleBold"/>
          <w:rFonts w:cs="Arial"/>
          <w:b w:val="0"/>
          <w:bCs w:val="0"/>
        </w:rPr>
        <w:t>A</w:t>
      </w:r>
      <w:r w:rsidR="71741693" w:rsidRPr="51F1580D">
        <w:rPr>
          <w:rStyle w:val="StyleBold"/>
          <w:rFonts w:cs="Arial"/>
          <w:b w:val="0"/>
          <w:bCs w:val="0"/>
        </w:rPr>
        <w:t xml:space="preserve"> reference to the applicant organization’s listing in the Internal Revenue Service’s (IRS) most recent list of tax-exempt organizations described in section 501(c)(3) of the IRS </w:t>
      </w:r>
      <w:proofErr w:type="gramStart"/>
      <w:r w:rsidR="71741693" w:rsidRPr="51F1580D">
        <w:rPr>
          <w:rStyle w:val="StyleBold"/>
          <w:rFonts w:cs="Arial"/>
          <w:b w:val="0"/>
          <w:bCs w:val="0"/>
        </w:rPr>
        <w:t>Code;</w:t>
      </w:r>
      <w:proofErr w:type="gramEnd"/>
      <w:r w:rsidR="71741693" w:rsidRPr="51F1580D">
        <w:rPr>
          <w:rStyle w:val="StyleBold"/>
          <w:rFonts w:cs="Arial"/>
          <w:b w:val="0"/>
          <w:bCs w:val="0"/>
        </w:rPr>
        <w:t xml:space="preserve"> </w:t>
      </w:r>
    </w:p>
    <w:p w14:paraId="7EF0DCEF" w14:textId="6B633BAF" w:rsidR="000164BF" w:rsidRPr="00824488" w:rsidRDefault="168A8601" w:rsidP="009B4D68">
      <w:pPr>
        <w:pStyle w:val="ListBullet"/>
        <w:numPr>
          <w:ilvl w:val="0"/>
          <w:numId w:val="83"/>
        </w:numPr>
        <w:ind w:left="1440"/>
        <w:rPr>
          <w:rStyle w:val="StyleBold"/>
          <w:rFonts w:cs="Arial"/>
          <w:b w:val="0"/>
          <w:bCs w:val="0"/>
        </w:rPr>
      </w:pPr>
      <w:r w:rsidRPr="51F1580D">
        <w:rPr>
          <w:rStyle w:val="StyleBold"/>
          <w:rFonts w:cs="Arial"/>
          <w:b w:val="0"/>
          <w:bCs w:val="0"/>
        </w:rPr>
        <w:t>A</w:t>
      </w:r>
      <w:r w:rsidR="71741693" w:rsidRPr="51F1580D">
        <w:rPr>
          <w:rStyle w:val="StyleBold"/>
          <w:rFonts w:cs="Arial"/>
          <w:b w:val="0"/>
          <w:bCs w:val="0"/>
        </w:rPr>
        <w:t xml:space="preserve"> </w:t>
      </w:r>
      <w:r w:rsidR="4AC348A1" w:rsidRPr="51F1580D">
        <w:rPr>
          <w:rStyle w:val="StyleBold"/>
          <w:rFonts w:cs="Arial"/>
          <w:b w:val="0"/>
          <w:bCs w:val="0"/>
        </w:rPr>
        <w:t xml:space="preserve">copy of a currently valid Internal Revenue Service tax exemption </w:t>
      </w:r>
      <w:proofErr w:type="gramStart"/>
      <w:r w:rsidR="4AC348A1" w:rsidRPr="51F1580D">
        <w:rPr>
          <w:rStyle w:val="StyleBold"/>
          <w:rFonts w:cs="Arial"/>
          <w:b w:val="0"/>
          <w:bCs w:val="0"/>
        </w:rPr>
        <w:t>certificate</w:t>
      </w:r>
      <w:r w:rsidR="71741693" w:rsidRPr="51F1580D">
        <w:rPr>
          <w:rStyle w:val="StyleBold"/>
          <w:rFonts w:cs="Arial"/>
          <w:b w:val="0"/>
          <w:bCs w:val="0"/>
        </w:rPr>
        <w:t>;</w:t>
      </w:r>
      <w:proofErr w:type="gramEnd"/>
    </w:p>
    <w:p w14:paraId="7958C830" w14:textId="0EF4C23A" w:rsidR="00B1050E" w:rsidRDefault="168A8601" w:rsidP="009B4D68">
      <w:pPr>
        <w:pStyle w:val="ListBullet"/>
        <w:numPr>
          <w:ilvl w:val="0"/>
          <w:numId w:val="83"/>
        </w:numPr>
        <w:ind w:left="1440"/>
        <w:rPr>
          <w:rStyle w:val="StyleBold"/>
          <w:rFonts w:cs="Arial"/>
          <w:b w:val="0"/>
          <w:bCs w:val="0"/>
        </w:rPr>
      </w:pPr>
      <w:r w:rsidRPr="51F1580D">
        <w:rPr>
          <w:rStyle w:val="StyleBold"/>
          <w:rFonts w:cs="Arial"/>
          <w:b w:val="0"/>
          <w:bCs w:val="0"/>
        </w:rPr>
        <w:t>A</w:t>
      </w:r>
      <w:r w:rsidR="4AC348A1" w:rsidRPr="51F1580D">
        <w:rPr>
          <w:rStyle w:val="StyleBold"/>
          <w:rFonts w:cs="Arial"/>
          <w:b w:val="0"/>
          <w:bCs w:val="0"/>
        </w:rPr>
        <w:t xml:space="preserve"> statement from a </w:t>
      </w:r>
      <w:proofErr w:type="gramStart"/>
      <w:r w:rsidR="4AC348A1" w:rsidRPr="51F1580D">
        <w:rPr>
          <w:rStyle w:val="StyleBold"/>
          <w:rFonts w:cs="Arial"/>
          <w:b w:val="0"/>
          <w:bCs w:val="0"/>
        </w:rPr>
        <w:t>State</w:t>
      </w:r>
      <w:proofErr w:type="gramEnd"/>
      <w:r w:rsidR="4AC348A1" w:rsidRPr="51F1580D">
        <w:rPr>
          <w:rStyle w:val="StyleBold"/>
          <w:rFonts w:cs="Arial"/>
          <w:b w:val="0"/>
          <w:bCs w:val="0"/>
        </w:rPr>
        <w:t xml:space="preserve"> taxing body, State </w:t>
      </w:r>
      <w:r w:rsidR="666513CA" w:rsidRPr="51F1580D">
        <w:rPr>
          <w:rStyle w:val="StyleBold"/>
          <w:rFonts w:cs="Arial"/>
          <w:b w:val="0"/>
          <w:bCs w:val="0"/>
        </w:rPr>
        <w:t>A</w:t>
      </w:r>
      <w:r w:rsidR="4AC348A1" w:rsidRPr="51F1580D">
        <w:rPr>
          <w:rStyle w:val="StyleBold"/>
          <w:rFonts w:cs="Arial"/>
          <w:b w:val="0"/>
          <w:bCs w:val="0"/>
        </w:rPr>
        <w:t xml:space="preserve">ttorney </w:t>
      </w:r>
      <w:r w:rsidR="666513CA" w:rsidRPr="51F1580D">
        <w:rPr>
          <w:rStyle w:val="StyleBold"/>
          <w:rFonts w:cs="Arial"/>
          <w:b w:val="0"/>
          <w:bCs w:val="0"/>
        </w:rPr>
        <w:t>G</w:t>
      </w:r>
      <w:r w:rsidR="4AC348A1" w:rsidRPr="51F1580D">
        <w:rPr>
          <w:rStyle w:val="StyleBold"/>
          <w:rFonts w:cs="Arial"/>
          <w:b w:val="0"/>
          <w:bCs w:val="0"/>
        </w:rPr>
        <w:t>eneral, or other appropriate</w:t>
      </w:r>
      <w:r w:rsidR="666513CA" w:rsidRPr="51F1580D">
        <w:rPr>
          <w:rStyle w:val="StyleBold"/>
          <w:rFonts w:cs="Arial"/>
          <w:b w:val="0"/>
          <w:bCs w:val="0"/>
        </w:rPr>
        <w:t xml:space="preserve"> </w:t>
      </w:r>
      <w:r w:rsidR="05D4C757" w:rsidRPr="51F1580D">
        <w:rPr>
          <w:rStyle w:val="StyleBold"/>
          <w:rFonts w:cs="Arial"/>
          <w:b w:val="0"/>
          <w:bCs w:val="0"/>
        </w:rPr>
        <w:t>s</w:t>
      </w:r>
      <w:r w:rsidR="4AC348A1" w:rsidRPr="51F1580D">
        <w:rPr>
          <w:rStyle w:val="StyleBold"/>
          <w:rFonts w:cs="Arial"/>
          <w:b w:val="0"/>
          <w:bCs w:val="0"/>
        </w:rPr>
        <w:t>tate</w:t>
      </w:r>
      <w:r w:rsidR="05D4C757" w:rsidRPr="51F1580D">
        <w:rPr>
          <w:rStyle w:val="StyleBold"/>
          <w:rFonts w:cs="Arial"/>
          <w:b w:val="0"/>
          <w:bCs w:val="0"/>
        </w:rPr>
        <w:t xml:space="preserve"> </w:t>
      </w:r>
      <w:r w:rsidR="4AC348A1" w:rsidRPr="51F1580D">
        <w:rPr>
          <w:rStyle w:val="StyleBold"/>
          <w:rFonts w:cs="Arial"/>
          <w:b w:val="0"/>
          <w:bCs w:val="0"/>
        </w:rPr>
        <w:t>official certifying the applicant organization has a non-profit status</w:t>
      </w:r>
      <w:r w:rsidR="71741693" w:rsidRPr="51F1580D">
        <w:rPr>
          <w:rStyle w:val="StyleBold"/>
          <w:rFonts w:cs="Arial"/>
          <w:b w:val="0"/>
          <w:bCs w:val="0"/>
        </w:rPr>
        <w:t>;</w:t>
      </w:r>
      <w:r w:rsidR="00B1050E">
        <w:rPr>
          <w:rStyle w:val="StyleBold"/>
          <w:rFonts w:cs="Arial"/>
          <w:b w:val="0"/>
          <w:bCs w:val="0"/>
        </w:rPr>
        <w:br w:type="page"/>
      </w:r>
    </w:p>
    <w:p w14:paraId="5E04D3F2" w14:textId="65E70E18" w:rsidR="000164BF" w:rsidRPr="00824488" w:rsidRDefault="00480A07" w:rsidP="009B4D68">
      <w:pPr>
        <w:pStyle w:val="ListBullet"/>
        <w:numPr>
          <w:ilvl w:val="0"/>
          <w:numId w:val="83"/>
        </w:numPr>
        <w:ind w:left="1440"/>
        <w:rPr>
          <w:rStyle w:val="StyleBold"/>
          <w:rFonts w:cs="Arial"/>
          <w:b w:val="0"/>
          <w:bCs w:val="0"/>
        </w:rPr>
      </w:pPr>
      <w:r>
        <w:rPr>
          <w:rStyle w:val="StyleBold"/>
          <w:rFonts w:cs="Arial"/>
          <w:b w:val="0"/>
          <w:bCs w:val="0"/>
        </w:rPr>
        <w:lastRenderedPageBreak/>
        <w:t>A</w:t>
      </w:r>
      <w:r w:rsidR="00477609">
        <w:rPr>
          <w:rStyle w:val="StyleBold"/>
          <w:rFonts w:cs="Arial"/>
          <w:b w:val="0"/>
          <w:bCs w:val="0"/>
        </w:rPr>
        <w:t xml:space="preserve"> </w:t>
      </w:r>
      <w:r w:rsidR="000164BF" w:rsidRPr="00824488">
        <w:rPr>
          <w:rStyle w:val="StyleBold"/>
          <w:rFonts w:cs="Arial"/>
          <w:b w:val="0"/>
          <w:bCs w:val="0"/>
        </w:rPr>
        <w:t>certified copy of the organization’s certificate of incorporation or similar document that clearly establishes non-profit status</w:t>
      </w:r>
      <w:r w:rsidR="00477609">
        <w:rPr>
          <w:rStyle w:val="StyleBold"/>
          <w:rFonts w:cs="Arial"/>
          <w:b w:val="0"/>
          <w:bCs w:val="0"/>
        </w:rPr>
        <w:t>; or</w:t>
      </w:r>
    </w:p>
    <w:p w14:paraId="157C0906" w14:textId="77777777" w:rsidR="006D4768" w:rsidRDefault="5FD7D3D0" w:rsidP="009B4D68">
      <w:pPr>
        <w:pStyle w:val="ListParagraph"/>
        <w:numPr>
          <w:ilvl w:val="0"/>
          <w:numId w:val="83"/>
        </w:numPr>
        <w:ind w:left="1440"/>
        <w:contextualSpacing w:val="0"/>
        <w:rPr>
          <w:rStyle w:val="StyleBold"/>
          <w:rFonts w:cs="Arial"/>
          <w:b w:val="0"/>
          <w:bCs w:val="0"/>
        </w:rPr>
      </w:pPr>
      <w:r w:rsidRPr="20409F6C">
        <w:rPr>
          <w:rStyle w:val="StyleBold"/>
          <w:rFonts w:cs="Arial"/>
          <w:b w:val="0"/>
          <w:bCs w:val="0"/>
        </w:rPr>
        <w:t>A</w:t>
      </w:r>
      <w:r w:rsidR="446AFC92" w:rsidRPr="20409F6C">
        <w:rPr>
          <w:rStyle w:val="StyleBold"/>
          <w:rFonts w:cs="Arial"/>
          <w:b w:val="0"/>
          <w:bCs w:val="0"/>
        </w:rPr>
        <w:t xml:space="preserve">ny of the above proof for a </w:t>
      </w:r>
      <w:r w:rsidR="0ED9705E" w:rsidRPr="20409F6C">
        <w:rPr>
          <w:rStyle w:val="StyleBold"/>
          <w:rFonts w:cs="Arial"/>
          <w:b w:val="0"/>
          <w:bCs w:val="0"/>
        </w:rPr>
        <w:t>s</w:t>
      </w:r>
      <w:r w:rsidR="446AFC92" w:rsidRPr="20409F6C">
        <w:rPr>
          <w:rStyle w:val="StyleBold"/>
          <w:rFonts w:cs="Arial"/>
          <w:b w:val="0"/>
          <w:bCs w:val="0"/>
        </w:rPr>
        <w:t>tate or national parent organization and a statement signed by the parent organization that the applicant organization is a local non-profit affiliate.</w:t>
      </w:r>
    </w:p>
    <w:p w14:paraId="6E631D8A" w14:textId="1AF117DF" w:rsidR="000E5FE9" w:rsidRPr="00835F34" w:rsidRDefault="20D48935" w:rsidP="00853BB3">
      <w:pPr>
        <w:pStyle w:val="ListParagraph"/>
        <w:numPr>
          <w:ilvl w:val="0"/>
          <w:numId w:val="20"/>
        </w:numPr>
        <w:ind w:left="1080"/>
        <w:contextualSpacing w:val="0"/>
        <w:rPr>
          <w:rFonts w:eastAsia="Arial" w:cs="Arial"/>
          <w:szCs w:val="24"/>
        </w:rPr>
      </w:pPr>
      <w:r w:rsidRPr="20409F6C">
        <w:rPr>
          <w:rStyle w:val="StyleBold"/>
          <w:rFonts w:cs="Arial"/>
          <w:i/>
          <w:iCs/>
        </w:rPr>
        <w:t>Attachment 9:</w:t>
      </w:r>
      <w:r w:rsidRPr="20409F6C">
        <w:rPr>
          <w:rStyle w:val="StyleBold"/>
          <w:rFonts w:cs="Arial"/>
          <w:b w:val="0"/>
          <w:bCs w:val="0"/>
        </w:rPr>
        <w:t xml:space="preserve"> </w:t>
      </w:r>
      <w:r w:rsidR="55C67B87" w:rsidRPr="20409F6C">
        <w:rPr>
          <w:rFonts w:cs="Arial"/>
          <w:b/>
          <w:bCs/>
          <w:i/>
          <w:iCs/>
        </w:rPr>
        <w:t>Certification of Geographic Catchment Area</w:t>
      </w:r>
      <w:r w:rsidR="000E5FE9">
        <w:br/>
      </w:r>
      <w:r w:rsidR="55C67B87" w:rsidRPr="3B13CC28">
        <w:rPr>
          <w:rFonts w:eastAsia="Arial" w:cs="Arial"/>
        </w:rPr>
        <w:t>If the project will be implemented in one of the localities hardest hit by the HIV epidemic (</w:t>
      </w:r>
      <w:hyperlink w:anchor="_Appendix_M_–_2">
        <w:r w:rsidR="78D54AED" w:rsidRPr="164FA0F4">
          <w:rPr>
            <w:rStyle w:val="Hyperlink"/>
            <w:rFonts w:eastAsia="Arial" w:cs="Arial"/>
          </w:rPr>
          <w:t xml:space="preserve">see Appendix </w:t>
        </w:r>
      </w:hyperlink>
      <w:r w:rsidR="0D22465F" w:rsidRPr="164FA0F4">
        <w:rPr>
          <w:rFonts w:eastAsia="Arial" w:cs="Arial"/>
        </w:rPr>
        <w:t>M</w:t>
      </w:r>
      <w:r w:rsidR="78D54AED" w:rsidRPr="164FA0F4">
        <w:rPr>
          <w:rFonts w:eastAsia="Arial" w:cs="Arial"/>
        </w:rPr>
        <w:t>),</w:t>
      </w:r>
      <w:r w:rsidR="55C67B87" w:rsidRPr="20409F6C">
        <w:rPr>
          <w:rFonts w:eastAsia="Arial" w:cs="Arial"/>
        </w:rPr>
        <w:t xml:space="preserve"> you must provide a written statement certifying that the geographic catchment area is one of the identified localities. The statement should specify the state and county where the project will be implemented. If the project will not be implemented in a community of high need, you do not need to submit this attachment.</w:t>
      </w:r>
    </w:p>
    <w:p w14:paraId="111261FF" w14:textId="2E2D96A3" w:rsidR="00824488" w:rsidRDefault="03429988" w:rsidP="00853BB3">
      <w:pPr>
        <w:pStyle w:val="ListParagraph"/>
        <w:numPr>
          <w:ilvl w:val="0"/>
          <w:numId w:val="20"/>
        </w:numPr>
        <w:ind w:left="1080"/>
        <w:contextualSpacing w:val="0"/>
        <w:rPr>
          <w:rFonts w:cs="Arial"/>
        </w:rPr>
      </w:pPr>
      <w:bookmarkStart w:id="124" w:name="_Hlk89344451"/>
      <w:bookmarkEnd w:id="122"/>
      <w:bookmarkEnd w:id="124"/>
      <w:r w:rsidRPr="20409F6C">
        <w:rPr>
          <w:rStyle w:val="StyleBold"/>
          <w:rFonts w:cs="Arial"/>
          <w:i/>
          <w:iCs/>
        </w:rPr>
        <w:t xml:space="preserve">Attachment </w:t>
      </w:r>
      <w:r w:rsidR="20D48935" w:rsidRPr="20409F6C">
        <w:rPr>
          <w:rStyle w:val="StyleBold"/>
          <w:rFonts w:cs="Arial"/>
          <w:i/>
          <w:iCs/>
        </w:rPr>
        <w:t>10</w:t>
      </w:r>
      <w:r w:rsidRPr="20409F6C">
        <w:rPr>
          <w:rStyle w:val="StyleBold"/>
          <w:rFonts w:cs="Arial"/>
          <w:i/>
          <w:iCs/>
        </w:rPr>
        <w:t xml:space="preserve">: </w:t>
      </w:r>
      <w:r w:rsidRPr="20409F6C">
        <w:rPr>
          <w:rStyle w:val="StyleListBulletBoldChar"/>
          <w:rFonts w:cs="Arial"/>
          <w:i/>
          <w:iCs/>
        </w:rPr>
        <w:t>Form SMA 17</w:t>
      </w:r>
      <w:r w:rsidR="57F02B10" w:rsidRPr="20409F6C">
        <w:rPr>
          <w:rStyle w:val="StyleListBulletBoldChar"/>
          <w:rFonts w:cs="Arial"/>
        </w:rPr>
        <w:t xml:space="preserve">0 </w:t>
      </w:r>
      <w:r w:rsidR="23A48652">
        <w:t>–</w:t>
      </w:r>
      <w:r w:rsidR="23A48652" w:rsidRPr="20409F6C">
        <w:rPr>
          <w:rStyle w:val="Hyperlink"/>
          <w:rFonts w:cs="Arial"/>
          <w:b/>
          <w:bCs/>
          <w:color w:val="auto"/>
          <w:u w:val="none"/>
        </w:rPr>
        <w:t xml:space="preserve"> </w:t>
      </w:r>
      <w:r w:rsidRPr="20409F6C">
        <w:rPr>
          <w:rStyle w:val="StyleListBulletBoldChar"/>
          <w:rFonts w:cs="Arial"/>
          <w:i/>
          <w:iCs/>
        </w:rPr>
        <w:t>Assurance of Compliance with SAMHSA Charitable Choice Statutes and Regulations</w:t>
      </w:r>
      <w:r w:rsidRPr="20409F6C">
        <w:rPr>
          <w:rStyle w:val="StyleListBulletBoldChar"/>
          <w:rFonts w:cs="Arial"/>
        </w:rPr>
        <w:t>.</w:t>
      </w:r>
      <w:r w:rsidRPr="20409F6C">
        <w:rPr>
          <w:rStyle w:val="StyleListBulletBoldChar"/>
          <w:rFonts w:cs="Arial"/>
          <w:b w:val="0"/>
          <w:bCs w:val="0"/>
        </w:rPr>
        <w:t xml:space="preserve"> You are required to complete Form SMA 170 if your project is offering substance use prevention or treatment services.</w:t>
      </w:r>
      <w:r w:rsidRPr="20409F6C">
        <w:rPr>
          <w:rStyle w:val="StyleListBulletBoldChar"/>
          <w:rFonts w:cs="Arial"/>
        </w:rPr>
        <w:t xml:space="preserve"> </w:t>
      </w:r>
      <w:r w:rsidRPr="20409F6C">
        <w:rPr>
          <w:rFonts w:cs="Arial"/>
        </w:rPr>
        <w:t xml:space="preserve">This form is posted on SAMHSA’s website at </w:t>
      </w:r>
      <w:hyperlink r:id="rId20">
        <w:r w:rsidRPr="20409F6C">
          <w:rPr>
            <w:rStyle w:val="Hyperlink"/>
            <w:rFonts w:cs="Arial"/>
          </w:rPr>
          <w:t>http://www.samhsa.gov/grants/applying/forms-resources</w:t>
        </w:r>
      </w:hyperlink>
      <w:r w:rsidRPr="20409F6C">
        <w:rPr>
          <w:rFonts w:cs="Arial"/>
        </w:rPr>
        <w:t>.</w:t>
      </w:r>
    </w:p>
    <w:p w14:paraId="71FCE778" w14:textId="6E7811C7" w:rsidR="009A53DC" w:rsidRDefault="005E352E" w:rsidP="00853BB3">
      <w:pPr>
        <w:pStyle w:val="Heading2"/>
        <w:numPr>
          <w:ilvl w:val="0"/>
          <w:numId w:val="159"/>
        </w:numPr>
        <w:tabs>
          <w:tab w:val="clear" w:pos="720"/>
          <w:tab w:val="left" w:pos="360"/>
          <w:tab w:val="left" w:pos="1008"/>
        </w:tabs>
        <w:ind w:left="0" w:firstLine="0"/>
      </w:pPr>
      <w:bookmarkStart w:id="125" w:name="_Toc174539150"/>
      <w:bookmarkStart w:id="126" w:name="_Toc443054216"/>
      <w:bookmarkStart w:id="127" w:name="_Toc457552076"/>
      <w:bookmarkStart w:id="128" w:name="_Toc485307387"/>
      <w:bookmarkStart w:id="129" w:name="_Toc81577279"/>
      <w:bookmarkEnd w:id="123"/>
      <w:r w:rsidRPr="006C39E3">
        <w:t>U</w:t>
      </w:r>
      <w:r>
        <w:t>NIQUE ENTITY</w:t>
      </w:r>
      <w:r w:rsidRPr="006C39E3">
        <w:t xml:space="preserve"> </w:t>
      </w:r>
      <w:r>
        <w:t xml:space="preserve">IDENTIFIER AND SYSTEM FOR AWARD </w:t>
      </w:r>
      <w:r w:rsidR="005376B2">
        <w:t>MANAGEMENT</w:t>
      </w:r>
      <w:bookmarkEnd w:id="125"/>
      <w:r w:rsidR="005376B2">
        <w:t xml:space="preserve"> </w:t>
      </w:r>
    </w:p>
    <w:p w14:paraId="58B977D7" w14:textId="4F12548F" w:rsidR="00DA1E5B" w:rsidRDefault="005E352E" w:rsidP="00853BB3">
      <w:r>
        <w:t xml:space="preserve">See </w:t>
      </w:r>
      <w:hyperlink w:anchor="_Appendix_A_–_2" w:history="1">
        <w:r w:rsidRPr="0047703E">
          <w:rPr>
            <w:rStyle w:val="Hyperlink"/>
          </w:rPr>
          <w:t>Appendix A</w:t>
        </w:r>
      </w:hyperlink>
      <w:r>
        <w:t xml:space="preserve"> for information about the four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 xml:space="preserve">active SAM registration with current information during the </w:t>
      </w:r>
      <w:proofErr w:type="gramStart"/>
      <w:r w:rsidR="00DA1E5B" w:rsidRPr="00AC34BE">
        <w:rPr>
          <w:rStyle w:val="StyleBold"/>
          <w:rFonts w:cs="Arial"/>
          <w:b w:val="0"/>
          <w:szCs w:val="24"/>
        </w:rPr>
        <w:t>period of time</w:t>
      </w:r>
      <w:proofErr w:type="gramEnd"/>
      <w:r w:rsidR="00DA1E5B" w:rsidRPr="00AC34BE">
        <w:rPr>
          <w:rStyle w:val="StyleBold"/>
          <w:rFonts w:cs="Arial"/>
          <w:b w:val="0"/>
          <w:szCs w:val="24"/>
        </w:rPr>
        <w:t xml:space="preserv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7C39D0BA" w14:textId="16390794" w:rsidR="005E352E" w:rsidRDefault="005E352E" w:rsidP="00853BB3">
      <w:pPr>
        <w:pStyle w:val="Heading2"/>
        <w:numPr>
          <w:ilvl w:val="0"/>
          <w:numId w:val="159"/>
        </w:numPr>
        <w:tabs>
          <w:tab w:val="clear" w:pos="720"/>
          <w:tab w:val="left" w:pos="360"/>
          <w:tab w:val="left" w:pos="1008"/>
        </w:tabs>
        <w:ind w:left="0" w:firstLine="0"/>
      </w:pPr>
      <w:bookmarkStart w:id="130" w:name="_Toc174539151"/>
      <w:r w:rsidRPr="00AC34BE">
        <w:t>APPLICATION SUBMISSION REQUIREMENTS</w:t>
      </w:r>
      <w:bookmarkEnd w:id="130"/>
      <w:r w:rsidRPr="00AC34BE">
        <w:t xml:space="preserve"> </w:t>
      </w:r>
    </w:p>
    <w:p w14:paraId="22606828" w14:textId="507C207C" w:rsidR="00BA3EA0" w:rsidRDefault="005E352E" w:rsidP="00853BB3">
      <w:pPr>
        <w:rPr>
          <w:rFonts w:cs="Arial"/>
        </w:rPr>
      </w:pPr>
      <w:r w:rsidRPr="2FD2383B">
        <w:rPr>
          <w:rFonts w:cs="Arial"/>
        </w:rPr>
        <w:t xml:space="preserve">Applications are due by </w:t>
      </w:r>
      <w:r w:rsidRPr="2FD2383B">
        <w:rPr>
          <w:rFonts w:cs="Arial"/>
          <w:b/>
          <w:bCs/>
        </w:rPr>
        <w:t>11:59 PM</w:t>
      </w:r>
      <w:r w:rsidRPr="2FD2383B">
        <w:rPr>
          <w:rFonts w:cs="Arial"/>
        </w:rPr>
        <w:t xml:space="preserve"> (Eastern Time) on</w:t>
      </w:r>
      <w:r w:rsidR="00BD49DA">
        <w:rPr>
          <w:rFonts w:cs="Arial"/>
        </w:rPr>
        <w:t xml:space="preserve"> </w:t>
      </w:r>
      <w:r w:rsidR="00BD49DA" w:rsidRPr="003A5674">
        <w:rPr>
          <w:rFonts w:cs="Arial"/>
          <w:b/>
          <w:bCs/>
        </w:rPr>
        <w:t>April 29, 2022</w:t>
      </w:r>
      <w:r w:rsidRPr="2FD2383B">
        <w:rPr>
          <w:rFonts w:cs="Arial"/>
        </w:rPr>
        <w:t xml:space="preserve">. </w:t>
      </w:r>
      <w:r w:rsidR="00AD1D05" w:rsidRPr="2FD2383B">
        <w:rPr>
          <w:rFonts w:cs="Arial"/>
        </w:rPr>
        <w:t xml:space="preserve">If an </w:t>
      </w:r>
      <w:r w:rsidR="00BA3EA0">
        <w:rPr>
          <w:rFonts w:cs="Arial"/>
        </w:rPr>
        <w:t>o</w:t>
      </w:r>
      <w:r w:rsidR="00AD1D05">
        <w:rPr>
          <w:rFonts w:cs="Arial"/>
        </w:rPr>
        <w:t>rganization is submitting more than one application</w:t>
      </w:r>
      <w:r w:rsidR="38804231" w:rsidRPr="74473130">
        <w:rPr>
          <w:rFonts w:cs="Arial"/>
        </w:rPr>
        <w:t>;</w:t>
      </w:r>
      <w:r w:rsidR="00AD1D05">
        <w:rPr>
          <w:rFonts w:cs="Arial"/>
        </w:rPr>
        <w:t xml:space="preserve"> </w:t>
      </w:r>
      <w:r w:rsidR="00BA3EA0">
        <w:rPr>
          <w:rFonts w:cs="Arial"/>
        </w:rPr>
        <w:t>the project title</w:t>
      </w:r>
      <w:r w:rsidR="00477609">
        <w:rPr>
          <w:rFonts w:cs="Arial"/>
        </w:rPr>
        <w:t xml:space="preserve"> </w:t>
      </w:r>
      <w:r w:rsidR="00BA3EA0">
        <w:rPr>
          <w:rFonts w:cs="Arial"/>
        </w:rPr>
        <w:t>should be different for each application.</w:t>
      </w:r>
    </w:p>
    <w:p w14:paraId="19E4244B" w14:textId="60612E4E" w:rsidR="00AD1D05" w:rsidRPr="00760D17" w:rsidRDefault="00AD1D05" w:rsidP="00853BB3">
      <w:pPr>
        <w:rPr>
          <w:rFonts w:cs="Arial"/>
        </w:rPr>
      </w:pPr>
      <w:r w:rsidRPr="00760D17">
        <w:rPr>
          <w:rFonts w:cs="Arial"/>
        </w:rPr>
        <w:t xml:space="preserve">If you have been granted permission to submit a paper copy, the application must </w:t>
      </w:r>
    </w:p>
    <w:p w14:paraId="12C54762" w14:textId="25F8AFC7" w:rsidR="00AD1D05" w:rsidRDefault="009C4FD4" w:rsidP="00853BB3">
      <w:pPr>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_Appendix_A_–_2"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p w14:paraId="66885C31" w14:textId="049DAFFD" w:rsidR="00531A6C" w:rsidRDefault="00531A6C" w:rsidP="00853BB3">
      <w:pPr>
        <w:ind w:left="360"/>
        <w:rPr>
          <w:rFonts w:cs="Arial"/>
        </w:rPr>
      </w:pPr>
      <w:r>
        <w:rPr>
          <w:rFonts w:cs="Arial"/>
        </w:rPr>
        <w:br w:type="page"/>
      </w: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1ECF143E" w:rsidR="005E352E" w:rsidRDefault="005E352E" w:rsidP="004B61FB">
            <w:pPr>
              <w:rPr>
                <w:b/>
                <w:bCs/>
              </w:rPr>
            </w:pPr>
            <w:r w:rsidRPr="00E0663B">
              <w:rPr>
                <w:b/>
                <w:bCs/>
              </w:rPr>
              <w:lastRenderedPageBreak/>
              <w:t xml:space="preserve">All applicants </w:t>
            </w:r>
            <w:r>
              <w:rPr>
                <w:b/>
                <w:bCs/>
              </w:rPr>
              <w:t xml:space="preserve">MUST </w:t>
            </w:r>
            <w:r w:rsidRPr="00E0663B">
              <w:rPr>
                <w:b/>
                <w:bCs/>
              </w:rPr>
              <w:t xml:space="preserve">register with NIH’s </w:t>
            </w:r>
            <w:proofErr w:type="spellStart"/>
            <w:r w:rsidRPr="00E0663B">
              <w:rPr>
                <w:b/>
                <w:bCs/>
              </w:rPr>
              <w:t>eRA</w:t>
            </w:r>
            <w:proofErr w:type="spellEnd"/>
            <w:r w:rsidRPr="00E0663B">
              <w:rPr>
                <w:b/>
                <w:bCs/>
              </w:rPr>
              <w:t xml:space="preserve">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4B61FB">
            <w:pPr>
              <w:numPr>
                <w:ilvl w:val="0"/>
                <w:numId w:val="75"/>
              </w:numPr>
              <w:rPr>
                <w:b/>
                <w:bCs/>
              </w:rPr>
            </w:pPr>
            <w:r>
              <w:rPr>
                <w:b/>
                <w:bCs/>
              </w:rPr>
              <w:t>The applicant</w:t>
            </w:r>
            <w:r w:rsidRPr="00E0663B">
              <w:rPr>
                <w:b/>
                <w:bCs/>
              </w:rPr>
              <w:t xml:space="preserve"> organization </w:t>
            </w:r>
            <w:r>
              <w:rPr>
                <w:b/>
                <w:bCs/>
              </w:rPr>
              <w:t>MUST be</w:t>
            </w:r>
            <w:r w:rsidRPr="00E0663B">
              <w:rPr>
                <w:b/>
                <w:bCs/>
              </w:rPr>
              <w:t xml:space="preserve"> registered in NIH’s </w:t>
            </w:r>
            <w:proofErr w:type="spellStart"/>
            <w:r w:rsidRPr="00E0663B">
              <w:rPr>
                <w:b/>
                <w:bCs/>
              </w:rPr>
              <w:t>eRA</w:t>
            </w:r>
            <w:proofErr w:type="spellEnd"/>
            <w:r w:rsidRPr="00E0663B">
              <w:rPr>
                <w:b/>
                <w:bCs/>
              </w:rPr>
              <w:t xml:space="preserve"> Commons</w:t>
            </w:r>
            <w:r>
              <w:rPr>
                <w:b/>
                <w:bCs/>
              </w:rPr>
              <w:t>; AND</w:t>
            </w:r>
          </w:p>
          <w:p w14:paraId="3756D6A3" w14:textId="77777777" w:rsidR="005E352E" w:rsidRPr="00E0663B" w:rsidRDefault="005E352E" w:rsidP="004B61FB">
            <w:pPr>
              <w:numPr>
                <w:ilvl w:val="0"/>
                <w:numId w:val="75"/>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w:t>
            </w:r>
            <w:proofErr w:type="spellStart"/>
            <w:r w:rsidRPr="00E0663B">
              <w:rPr>
                <w:b/>
                <w:bCs/>
              </w:rPr>
              <w:t>eRA</w:t>
            </w:r>
            <w:proofErr w:type="spellEnd"/>
            <w:r w:rsidRPr="00E0663B">
              <w:rPr>
                <w:b/>
                <w:bCs/>
              </w:rPr>
              <w:t xml:space="preserve"> Commons account</w:t>
            </w:r>
            <w:r>
              <w:rPr>
                <w:b/>
                <w:bCs/>
              </w:rPr>
              <w:t xml:space="preserve"> (</w:t>
            </w:r>
            <w:r w:rsidRPr="00E0663B">
              <w:rPr>
                <w:b/>
                <w:bCs/>
              </w:rPr>
              <w:t>with the PI role</w:t>
            </w:r>
            <w:r>
              <w:rPr>
                <w:b/>
                <w:bCs/>
              </w:rPr>
              <w:t>)</w:t>
            </w:r>
            <w:r w:rsidRPr="00E0663B">
              <w:rPr>
                <w:b/>
                <w:bCs/>
              </w:rPr>
              <w:t xml:space="preserve"> affiliated with </w:t>
            </w:r>
            <w:r>
              <w:rPr>
                <w:b/>
                <w:bCs/>
              </w:rPr>
              <w:t xml:space="preserve">the organization in </w:t>
            </w:r>
            <w:proofErr w:type="spellStart"/>
            <w:r>
              <w:rPr>
                <w:b/>
                <w:bCs/>
              </w:rPr>
              <w:t>eRA</w:t>
            </w:r>
            <w:proofErr w:type="spellEnd"/>
            <w:r>
              <w:rPr>
                <w:b/>
                <w:bCs/>
              </w:rPr>
              <w:t xml:space="preserve">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24CFE15F"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402068E8" w:rsidR="005E352E" w:rsidRPr="000B1460" w:rsidRDefault="005E352E" w:rsidP="004B61FB">
            <w:r w:rsidRPr="00ED334A">
              <w:rPr>
                <w:b/>
                <w:bCs/>
                <w:szCs w:val="24"/>
              </w:rPr>
              <w:t>DO NOT WAIT UNTIL THE LAST MINUTE TO SUBMIT THE APPLICATION.</w:t>
            </w:r>
            <w:r w:rsidR="00C65078">
              <w:rPr>
                <w:b/>
                <w:bCs/>
                <w:szCs w:val="24"/>
              </w:rPr>
              <w:t xml:space="preserve"> </w:t>
            </w:r>
            <w:r w:rsidRPr="00ED334A">
              <w:rPr>
                <w:b/>
                <w:bCs/>
                <w:szCs w:val="24"/>
              </w:rPr>
              <w:t xml:space="preserve">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11E426D0" w14:textId="7BE73454" w:rsidR="0037741F" w:rsidRDefault="0037741F" w:rsidP="00B1050E">
      <w:pPr>
        <w:pStyle w:val="Heading2"/>
        <w:numPr>
          <w:ilvl w:val="0"/>
          <w:numId w:val="159"/>
        </w:numPr>
        <w:tabs>
          <w:tab w:val="clear" w:pos="720"/>
          <w:tab w:val="left" w:pos="360"/>
        </w:tabs>
        <w:spacing w:before="240"/>
        <w:ind w:left="0" w:firstLine="0"/>
      </w:pPr>
      <w:bookmarkStart w:id="131" w:name="_Toc81925756"/>
      <w:bookmarkStart w:id="132" w:name="_Toc81983286"/>
      <w:bookmarkStart w:id="133" w:name="_Toc81983384"/>
      <w:bookmarkStart w:id="134" w:name="_3._FUNDING_LIMITATIONS/RESTRICTIONS"/>
      <w:bookmarkStart w:id="135" w:name="_3._FUNDING_LIMITATIONS/RESTRICTIONS_1"/>
      <w:bookmarkStart w:id="136" w:name="_Toc485307388"/>
      <w:bookmarkStart w:id="137" w:name="_Toc81577280"/>
      <w:bookmarkStart w:id="138" w:name="_Toc174539152"/>
      <w:bookmarkEnd w:id="120"/>
      <w:bookmarkEnd w:id="126"/>
      <w:bookmarkEnd w:id="127"/>
      <w:bookmarkEnd w:id="128"/>
      <w:bookmarkEnd w:id="129"/>
      <w:bookmarkEnd w:id="131"/>
      <w:bookmarkEnd w:id="132"/>
      <w:bookmarkEnd w:id="133"/>
      <w:bookmarkEnd w:id="134"/>
      <w:bookmarkEnd w:id="135"/>
      <w:r w:rsidRPr="00AC34BE">
        <w:t>FUNDING LIMITATIONS/RESTRICTIONS</w:t>
      </w:r>
      <w:bookmarkEnd w:id="136"/>
      <w:bookmarkEnd w:id="137"/>
      <w:bookmarkEnd w:id="138"/>
    </w:p>
    <w:p w14:paraId="78B1B5CD" w14:textId="39210C22" w:rsidR="00AD3CA4" w:rsidRDefault="000D4C55" w:rsidP="006520AF">
      <w:pPr>
        <w:pStyle w:val="ListBullet"/>
        <w:tabs>
          <w:tab w:val="left" w:pos="1080"/>
        </w:tabs>
        <w:rPr>
          <w:rFonts w:cs="Arial"/>
        </w:rPr>
      </w:pPr>
      <w:r w:rsidRPr="40017806">
        <w:rPr>
          <w:rFonts w:cs="Arial"/>
        </w:rPr>
        <w:t xml:space="preserve">The funding restrictions for this project are </w:t>
      </w:r>
      <w:r w:rsidR="000B326C" w:rsidRPr="40017806">
        <w:rPr>
          <w:rFonts w:cs="Arial"/>
        </w:rPr>
        <w:t>below.</w:t>
      </w:r>
      <w:r w:rsidR="00F46888" w:rsidRPr="40017806">
        <w:rPr>
          <w:rFonts w:cs="Arial"/>
        </w:rPr>
        <w:t xml:space="preserve"> Be sure to identify these expenses in your proposed budget.</w:t>
      </w:r>
    </w:p>
    <w:p w14:paraId="54987B2C" w14:textId="23459DF4" w:rsidR="00FB50FA" w:rsidRPr="00410D95" w:rsidRDefault="254EFBCC" w:rsidP="006520AF">
      <w:pPr>
        <w:pStyle w:val="ListBullet"/>
        <w:numPr>
          <w:ilvl w:val="0"/>
          <w:numId w:val="25"/>
        </w:numPr>
        <w:tabs>
          <w:tab w:val="left" w:pos="1080"/>
        </w:tabs>
        <w:ind w:left="720"/>
        <w:rPr>
          <w:rStyle w:val="StyleListBulletBoldChar"/>
          <w:rFonts w:cs="Arial"/>
          <w:color w:val="000000" w:themeColor="text1"/>
        </w:rPr>
      </w:pPr>
      <w:r w:rsidRPr="00410D95">
        <w:rPr>
          <w:rFonts w:cs="Arial"/>
        </w:rPr>
        <w:t xml:space="preserve">No more than 15 percent of the total grant award </w:t>
      </w:r>
      <w:r w:rsidR="7C25534B" w:rsidRPr="00410D95">
        <w:rPr>
          <w:rFonts w:cs="Arial"/>
        </w:rPr>
        <w:t xml:space="preserve">for the budget period </w:t>
      </w:r>
      <w:r w:rsidRPr="00410D95">
        <w:rPr>
          <w:rFonts w:cs="Arial"/>
        </w:rPr>
        <w:t xml:space="preserve">may be used for developing the infrastructure necessary for expansion of services. </w:t>
      </w:r>
    </w:p>
    <w:p w14:paraId="77F3EE90" w14:textId="77777777" w:rsidR="00BE2994" w:rsidRDefault="254EFBCC" w:rsidP="006520AF">
      <w:pPr>
        <w:pStyle w:val="ListBullet"/>
        <w:numPr>
          <w:ilvl w:val="0"/>
          <w:numId w:val="25"/>
        </w:numPr>
        <w:tabs>
          <w:tab w:val="left" w:pos="1080"/>
        </w:tabs>
        <w:ind w:left="720"/>
        <w:rPr>
          <w:rFonts w:cs="Arial"/>
          <w:color w:val="000000" w:themeColor="text1"/>
        </w:rPr>
      </w:pPr>
      <w:r w:rsidRPr="00410D95">
        <w:rPr>
          <w:rFonts w:cs="Arial"/>
        </w:rPr>
        <w:t xml:space="preserve">No more than 20 percent of the total grant award </w:t>
      </w:r>
      <w:r w:rsidR="7C25534B" w:rsidRPr="00410D95">
        <w:rPr>
          <w:rFonts w:cs="Arial"/>
        </w:rPr>
        <w:t xml:space="preserve">for the budget period </w:t>
      </w:r>
      <w:r w:rsidRPr="00410D95">
        <w:rPr>
          <w:rFonts w:cs="Arial"/>
        </w:rPr>
        <w:t>may be used for data</w:t>
      </w:r>
      <w:r w:rsidRPr="20409F6C">
        <w:rPr>
          <w:rFonts w:cs="Arial"/>
        </w:rPr>
        <w:t xml:space="preserve"> collection, performance measurement, and performance assessment, including incentives for participating in the required data collection follow-up.</w:t>
      </w:r>
    </w:p>
    <w:p w14:paraId="7837EEFA" w14:textId="3148ABB7" w:rsidR="00BE2994" w:rsidRPr="00835F34" w:rsidRDefault="2B869143" w:rsidP="006520AF">
      <w:pPr>
        <w:pStyle w:val="ListBullet"/>
        <w:numPr>
          <w:ilvl w:val="0"/>
          <w:numId w:val="25"/>
        </w:numPr>
        <w:tabs>
          <w:tab w:val="left" w:pos="1080"/>
        </w:tabs>
        <w:ind w:left="720"/>
        <w:rPr>
          <w:rFonts w:cs="Arial"/>
        </w:rPr>
      </w:pPr>
      <w:r>
        <w:t>No more than 5 percent of annual award funds may be used for hepatitis testing and services (based on risk and USPSTF guidelines):</w:t>
      </w:r>
    </w:p>
    <w:p w14:paraId="23367D0D" w14:textId="77777777" w:rsidR="00BE2994" w:rsidRPr="003A5674" w:rsidRDefault="2B869143" w:rsidP="006520AF">
      <w:pPr>
        <w:pStyle w:val="ListParagraph"/>
        <w:numPr>
          <w:ilvl w:val="0"/>
          <w:numId w:val="167"/>
        </w:numPr>
        <w:autoSpaceDE w:val="0"/>
        <w:autoSpaceDN w:val="0"/>
        <w:adjustRightInd w:val="0"/>
        <w:contextualSpacing w:val="0"/>
        <w:rPr>
          <w:rFonts w:cs="Arial"/>
          <w:color w:val="000000"/>
          <w:szCs w:val="24"/>
        </w:rPr>
      </w:pPr>
      <w:r w:rsidRPr="003A5674">
        <w:rPr>
          <w:rFonts w:cs="Arial"/>
          <w:color w:val="000000" w:themeColor="text1"/>
          <w:szCs w:val="24"/>
        </w:rPr>
        <w:t xml:space="preserve">Viral hepatitis B and C (antibody and confirmatory) </w:t>
      </w:r>
      <w:proofErr w:type="gramStart"/>
      <w:r w:rsidRPr="003A5674">
        <w:rPr>
          <w:rFonts w:cs="Arial"/>
          <w:color w:val="000000" w:themeColor="text1"/>
          <w:szCs w:val="24"/>
        </w:rPr>
        <w:t>testing;</w:t>
      </w:r>
      <w:proofErr w:type="gramEnd"/>
      <w:r w:rsidRPr="003A5674">
        <w:rPr>
          <w:rFonts w:cs="Arial"/>
          <w:color w:val="000000" w:themeColor="text1"/>
          <w:szCs w:val="24"/>
        </w:rPr>
        <w:t xml:space="preserve"> </w:t>
      </w:r>
    </w:p>
    <w:p w14:paraId="17609B4D" w14:textId="77777777" w:rsidR="00C828F3" w:rsidRDefault="2B869143" w:rsidP="006520AF">
      <w:pPr>
        <w:pStyle w:val="ListParagraph"/>
        <w:numPr>
          <w:ilvl w:val="0"/>
          <w:numId w:val="167"/>
        </w:numPr>
        <w:autoSpaceDE w:val="0"/>
        <w:autoSpaceDN w:val="0"/>
        <w:adjustRightInd w:val="0"/>
        <w:contextualSpacing w:val="0"/>
        <w:rPr>
          <w:rFonts w:cs="Arial"/>
          <w:color w:val="000000" w:themeColor="text1"/>
          <w:szCs w:val="24"/>
        </w:rPr>
      </w:pPr>
      <w:r w:rsidRPr="003A5674">
        <w:rPr>
          <w:rFonts w:cs="Arial"/>
          <w:color w:val="000000" w:themeColor="text1"/>
          <w:szCs w:val="24"/>
        </w:rPr>
        <w:t>Viral hepatitis A and B vaccination (including purchase and administration</w:t>
      </w:r>
      <w:proofErr w:type="gramStart"/>
      <w:r w:rsidRPr="003A5674">
        <w:rPr>
          <w:rFonts w:cs="Arial"/>
          <w:color w:val="000000" w:themeColor="text1"/>
          <w:szCs w:val="24"/>
        </w:rPr>
        <w:t>);</w:t>
      </w:r>
      <w:proofErr w:type="gramEnd"/>
    </w:p>
    <w:p w14:paraId="7C681557" w14:textId="5E199B1D" w:rsidR="00C828F3" w:rsidRDefault="00C828F3" w:rsidP="006520AF">
      <w:pPr>
        <w:pStyle w:val="ListParagraph"/>
        <w:numPr>
          <w:ilvl w:val="0"/>
          <w:numId w:val="167"/>
        </w:numPr>
        <w:autoSpaceDE w:val="0"/>
        <w:autoSpaceDN w:val="0"/>
        <w:adjustRightInd w:val="0"/>
        <w:contextualSpacing w:val="0"/>
        <w:rPr>
          <w:rFonts w:cs="Arial"/>
          <w:color w:val="000000" w:themeColor="text1"/>
          <w:szCs w:val="24"/>
        </w:rPr>
      </w:pPr>
      <w:r>
        <w:rPr>
          <w:rFonts w:cs="Arial"/>
          <w:color w:val="000000" w:themeColor="text1"/>
          <w:szCs w:val="24"/>
        </w:rPr>
        <w:br w:type="page"/>
      </w:r>
    </w:p>
    <w:p w14:paraId="40079E98" w14:textId="77777777" w:rsidR="00BE2994" w:rsidRPr="003A5674" w:rsidRDefault="2B869143" w:rsidP="006520AF">
      <w:pPr>
        <w:pStyle w:val="ListParagraph"/>
        <w:numPr>
          <w:ilvl w:val="0"/>
          <w:numId w:val="167"/>
        </w:numPr>
        <w:autoSpaceDE w:val="0"/>
        <w:autoSpaceDN w:val="0"/>
        <w:adjustRightInd w:val="0"/>
        <w:contextualSpacing w:val="0"/>
        <w:rPr>
          <w:rFonts w:cs="Arial"/>
          <w:color w:val="000000"/>
          <w:szCs w:val="24"/>
        </w:rPr>
      </w:pPr>
      <w:r w:rsidRPr="003A5674">
        <w:rPr>
          <w:rFonts w:cs="Arial"/>
          <w:color w:val="000000" w:themeColor="text1"/>
          <w:szCs w:val="24"/>
        </w:rPr>
        <w:lastRenderedPageBreak/>
        <w:t xml:space="preserve">Purchase of test kits and other required supplies (e.g., gloves, biohazardous waste containers, etc.); and </w:t>
      </w:r>
    </w:p>
    <w:p w14:paraId="6478594B" w14:textId="77777777" w:rsidR="00B7279D" w:rsidRDefault="7908FD49" w:rsidP="006520AF">
      <w:pPr>
        <w:pStyle w:val="ListParagraph"/>
        <w:numPr>
          <w:ilvl w:val="0"/>
          <w:numId w:val="167"/>
        </w:numPr>
        <w:contextualSpacing w:val="0"/>
        <w:rPr>
          <w:rFonts w:cs="Arial"/>
          <w:color w:val="000000" w:themeColor="text1"/>
          <w:szCs w:val="24"/>
        </w:rPr>
      </w:pPr>
      <w:r w:rsidRPr="003A5674">
        <w:rPr>
          <w:rFonts w:cs="Arial"/>
          <w:color w:val="000000" w:themeColor="text1"/>
          <w:szCs w:val="24"/>
        </w:rPr>
        <w:t>Training for staff related to viral hepatitis (B and C) testing.</w:t>
      </w:r>
    </w:p>
    <w:p w14:paraId="3C5C429B" w14:textId="57F26E27" w:rsidR="00CE1775" w:rsidRPr="00835F34" w:rsidRDefault="001943F0" w:rsidP="00627F54">
      <w:pPr>
        <w:pStyle w:val="ListParagraph"/>
        <w:numPr>
          <w:ilvl w:val="0"/>
          <w:numId w:val="25"/>
        </w:numPr>
        <w:tabs>
          <w:tab w:val="left" w:pos="1008"/>
          <w:tab w:val="left" w:pos="1080"/>
        </w:tabs>
        <w:spacing w:line="259" w:lineRule="auto"/>
        <w:ind w:left="720"/>
        <w:contextualSpacing w:val="0"/>
      </w:pPr>
      <w:r w:rsidRPr="00835F34">
        <w:rPr>
          <w:color w:val="000000" w:themeColor="text1"/>
        </w:rPr>
        <w:t xml:space="preserve">No more than 5 percent of the award may be spent annually on harm reduction services/supplies. </w:t>
      </w:r>
      <w:r w:rsidR="11371345" w:rsidRPr="00CE1775">
        <w:rPr>
          <w:rFonts w:eastAsia="Arial" w:cs="Arial"/>
          <w:color w:val="201F1E"/>
          <w:szCs w:val="24"/>
        </w:rPr>
        <w:t>Harm reduction services funded under this grant must adhere to federal, state, and local laws, regulations, and other requirements related to such programs or services.</w:t>
      </w:r>
      <w:r w:rsidR="001D0FE1">
        <w:rPr>
          <w:rStyle w:val="FootnoteReference"/>
          <w:rFonts w:eastAsia="Arial" w:cs="Arial"/>
          <w:color w:val="201F1E"/>
          <w:szCs w:val="24"/>
        </w:rPr>
        <w:footnoteReference w:id="7"/>
      </w:r>
      <w:r w:rsidR="001D0FE1" w:rsidRPr="00835F34">
        <w:rPr>
          <w:rFonts w:eastAsia="Arial" w:cs="Arial"/>
          <w:color w:val="000000" w:themeColor="text1"/>
        </w:rPr>
        <w:t xml:space="preserve"> </w:t>
      </w:r>
    </w:p>
    <w:p w14:paraId="62B7EF41" w14:textId="4F2793C1" w:rsidR="00903EE8" w:rsidRPr="00CD3799" w:rsidRDefault="2797E61C" w:rsidP="00627F54">
      <w:pPr>
        <w:pStyle w:val="ListParagraph"/>
        <w:numPr>
          <w:ilvl w:val="0"/>
          <w:numId w:val="25"/>
        </w:numPr>
        <w:tabs>
          <w:tab w:val="left" w:pos="1008"/>
          <w:tab w:val="left" w:pos="1080"/>
        </w:tabs>
        <w:spacing w:line="259" w:lineRule="auto"/>
        <w:ind w:left="720"/>
        <w:contextualSpacing w:val="0"/>
      </w:pPr>
      <w:r w:rsidRPr="00835F34">
        <w:rPr>
          <w:rFonts w:cs="Arial"/>
        </w:rPr>
        <w:t>No more than $25,000 for each budget period may be used for program implementation training and technical assistance. If training and technical is not need</w:t>
      </w:r>
      <w:r w:rsidRPr="003A5674">
        <w:rPr>
          <w:rFonts w:cs="Arial"/>
        </w:rPr>
        <w:t>ed, recipients may use these funds for required or other allowable grant activities.</w:t>
      </w:r>
      <w:r w:rsidR="7908FD49" w:rsidRPr="003A5674">
        <w:rPr>
          <w:rFonts w:cs="Arial"/>
        </w:rPr>
        <w:t xml:space="preserve"> These expenses must be identified in your proposed budget.</w:t>
      </w:r>
    </w:p>
    <w:p w14:paraId="2F43E614" w14:textId="2B74D56E" w:rsidR="00BE2994" w:rsidRPr="00104D79" w:rsidRDefault="7908FD49" w:rsidP="00627F54">
      <w:pPr>
        <w:pStyle w:val="ListBullet"/>
        <w:numPr>
          <w:ilvl w:val="0"/>
          <w:numId w:val="25"/>
        </w:numPr>
        <w:ind w:left="720"/>
        <w:rPr>
          <w:rFonts w:cs="Arial"/>
        </w:rPr>
      </w:pPr>
      <w:r w:rsidRPr="00104D79">
        <w:rPr>
          <w:rFonts w:cs="Arial"/>
        </w:rPr>
        <w:t xml:space="preserve">Funds may not be used for providing HIV or hepatitis primary care services. However, costs related to HIV or hepatitis testing, </w:t>
      </w:r>
      <w:r w:rsidR="004E6090">
        <w:rPr>
          <w:rFonts w:cs="Arial"/>
        </w:rPr>
        <w:t>test-related</w:t>
      </w:r>
      <w:r w:rsidRPr="00104D79">
        <w:rPr>
          <w:rFonts w:cs="Arial"/>
        </w:rPr>
        <w:t xml:space="preserve"> counseling, and confirmatory testing may be included in the budget.</w:t>
      </w:r>
    </w:p>
    <w:p w14:paraId="4F1138AC" w14:textId="5C164C49" w:rsidR="00903EE8" w:rsidRPr="00104D79" w:rsidRDefault="7908FD49" w:rsidP="00627F54">
      <w:pPr>
        <w:pStyle w:val="ListBullet"/>
        <w:numPr>
          <w:ilvl w:val="0"/>
          <w:numId w:val="25"/>
        </w:numPr>
        <w:ind w:left="720"/>
        <w:rPr>
          <w:rFonts w:cs="Arial"/>
        </w:rPr>
      </w:pPr>
      <w:r w:rsidRPr="00104D79">
        <w:rPr>
          <w:rFonts w:cs="Arial"/>
        </w:rPr>
        <w:t xml:space="preserve">Purchasing of </w:t>
      </w:r>
      <w:proofErr w:type="spellStart"/>
      <w:r w:rsidRPr="00104D79">
        <w:rPr>
          <w:rFonts w:cs="Arial"/>
        </w:rPr>
        <w:t>PrEP</w:t>
      </w:r>
      <w:proofErr w:type="spellEnd"/>
      <w:r w:rsidRPr="00104D79">
        <w:rPr>
          <w:rFonts w:cs="Arial"/>
        </w:rPr>
        <w:t xml:space="preserve"> is not an allowable expense.</w:t>
      </w:r>
    </w:p>
    <w:p w14:paraId="55C72342" w14:textId="7EC60312" w:rsidR="0037741F" w:rsidRDefault="00340A56" w:rsidP="00B934A5">
      <w:pPr>
        <w:tabs>
          <w:tab w:val="left" w:pos="1008"/>
        </w:tabs>
        <w:rPr>
          <w:rStyle w:val="Hyperlink"/>
          <w:rFonts w:cs="Arial"/>
          <w:b/>
          <w:bCs/>
          <w:color w:val="auto"/>
          <w:szCs w:val="24"/>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r w:rsidR="00303EE4">
          <w:rPr>
            <w:rStyle w:val="Hyperlink"/>
            <w:rFonts w:cs="Arial"/>
            <w:b/>
            <w:bCs/>
          </w:rPr>
          <w:t>Appendix I</w:t>
        </w:r>
      </w:hyperlink>
      <w:r w:rsidR="00303EE4">
        <w:rPr>
          <w:rStyle w:val="Hyperlink"/>
          <w:rFonts w:cs="Arial"/>
          <w:b/>
          <w:bCs/>
        </w:rPr>
        <w:t xml:space="preserve"> </w:t>
      </w:r>
      <w:r w:rsidR="00570A9C">
        <w:t>–</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 </w:t>
      </w:r>
      <w:bookmarkStart w:id="139" w:name="_3._REQUIRED_APPLICATION"/>
      <w:bookmarkEnd w:id="139"/>
    </w:p>
    <w:p w14:paraId="53A08B71" w14:textId="21B45944" w:rsidR="0037741F" w:rsidRDefault="0037741F" w:rsidP="00B934A5">
      <w:pPr>
        <w:pStyle w:val="Heading2"/>
        <w:numPr>
          <w:ilvl w:val="0"/>
          <w:numId w:val="159"/>
        </w:numPr>
        <w:tabs>
          <w:tab w:val="clear" w:pos="720"/>
          <w:tab w:val="left" w:pos="360"/>
          <w:tab w:val="left" w:pos="1008"/>
        </w:tabs>
        <w:ind w:left="0" w:firstLine="0"/>
      </w:pPr>
      <w:bookmarkStart w:id="140" w:name="_Toc457552078"/>
      <w:bookmarkStart w:id="141" w:name="_Toc485307389"/>
      <w:bookmarkStart w:id="142" w:name="_Toc81577281"/>
      <w:bookmarkStart w:id="143" w:name="_Toc174539153"/>
      <w:r w:rsidRPr="00AC34BE">
        <w:t>INTERGOVERNMENTAL REVIEW (E.O. 12372) REQUIREMENTS</w:t>
      </w:r>
      <w:bookmarkEnd w:id="140"/>
      <w:bookmarkEnd w:id="141"/>
      <w:bookmarkEnd w:id="142"/>
      <w:bookmarkEnd w:id="143"/>
    </w:p>
    <w:p w14:paraId="321CB0A9" w14:textId="620C6815" w:rsidR="001735B1" w:rsidRDefault="717778B5" w:rsidP="00B934A5">
      <w:pPr>
        <w:rPr>
          <w:rFonts w:cs="Arial"/>
        </w:rPr>
      </w:pPr>
      <w:r w:rsidRPr="20409F6C">
        <w:rPr>
          <w:rFonts w:cs="Arial"/>
        </w:rPr>
        <w:t>All SAMHSA grant programs are covered under Executive Order (EO) 1237</w:t>
      </w:r>
      <w:r w:rsidR="00CC7456">
        <w:rPr>
          <w:rFonts w:cs="Arial"/>
        </w:rPr>
        <w:t>/1</w:t>
      </w:r>
      <w:r w:rsidRPr="20409F6C">
        <w:rPr>
          <w:rFonts w:cs="Arial"/>
        </w:rPr>
        <w:t xml:space="preserve"> as implemented through Department</w:t>
      </w:r>
      <w:r w:rsidR="356E7F60" w:rsidRPr="20409F6C">
        <w:rPr>
          <w:rFonts w:cs="Arial"/>
        </w:rPr>
        <w:t xml:space="preserve"> of Health and Human Services (</w:t>
      </w:r>
      <w:r w:rsidRPr="20409F6C">
        <w:rPr>
          <w:rFonts w:cs="Arial"/>
        </w:rPr>
        <w:t xml:space="preserve">HHS) </w:t>
      </w:r>
      <w:r w:rsidR="7FBB907A" w:rsidRPr="20409F6C">
        <w:rPr>
          <w:rFonts w:cs="Arial"/>
        </w:rPr>
        <w:t xml:space="preserve">regulation at 45 CFR Part 100. </w:t>
      </w:r>
      <w:r w:rsidRPr="20409F6C">
        <w:rPr>
          <w:rFonts w:cs="Arial"/>
        </w:rPr>
        <w:t>Under this Order, states may design their own processes for reviewing and commenting on proposed federal assistance under covered programs. See</w:t>
      </w:r>
      <w:r w:rsidRPr="20409F6C">
        <w:rPr>
          <w:rStyle w:val="Hyperlink"/>
          <w:rFonts w:cs="Arial"/>
          <w:color w:val="auto"/>
          <w:u w:val="none"/>
        </w:rPr>
        <w:t xml:space="preserve"> </w:t>
      </w:r>
      <w:hyperlink w:anchor="_Appendix_K_–_2">
        <w:r w:rsidRPr="20409F6C">
          <w:rPr>
            <w:rStyle w:val="Hyperlink"/>
            <w:rFonts w:cs="Arial"/>
          </w:rPr>
          <w:t xml:space="preserve">Appendix </w:t>
        </w:r>
      </w:hyperlink>
      <w:r w:rsidR="006E2C75">
        <w:rPr>
          <w:rStyle w:val="Hyperlink"/>
          <w:rFonts w:cs="Arial"/>
        </w:rPr>
        <w:t>J</w:t>
      </w:r>
      <w:r w:rsidR="3C78444C" w:rsidRPr="20409F6C">
        <w:rPr>
          <w:rStyle w:val="Hyperlink"/>
          <w:rFonts w:cs="Arial"/>
          <w:color w:val="auto"/>
          <w:u w:val="none"/>
        </w:rPr>
        <w:t xml:space="preserve"> </w:t>
      </w:r>
      <w:r w:rsidRPr="20409F6C">
        <w:rPr>
          <w:rFonts w:cs="Arial"/>
        </w:rPr>
        <w:t>for additional information on these requirements as well as requirements for the Public Health</w:t>
      </w:r>
      <w:r w:rsidR="3B28BAD1" w:rsidRPr="20409F6C">
        <w:rPr>
          <w:rFonts w:cs="Arial"/>
        </w:rPr>
        <w:t xml:space="preserve"> System</w:t>
      </w:r>
      <w:r w:rsidRPr="20409F6C">
        <w:rPr>
          <w:rFonts w:cs="Arial"/>
        </w:rPr>
        <w:t xml:space="preserve"> Impact Statement</w:t>
      </w:r>
      <w:r w:rsidR="6C80B944" w:rsidRPr="20409F6C">
        <w:rPr>
          <w:rFonts w:cs="Arial"/>
        </w:rPr>
        <w:t xml:space="preserve"> (PHSIS)</w:t>
      </w:r>
      <w:r w:rsidRPr="20409F6C">
        <w:rPr>
          <w:rFonts w:cs="Arial"/>
        </w:rPr>
        <w:t>.</w:t>
      </w:r>
    </w:p>
    <w:p w14:paraId="490E7CF4" w14:textId="5D651168" w:rsidR="00624BA7" w:rsidRDefault="5FCE73FD" w:rsidP="00B934A5">
      <w:pPr>
        <w:pStyle w:val="Heading2"/>
        <w:numPr>
          <w:ilvl w:val="0"/>
          <w:numId w:val="159"/>
        </w:numPr>
        <w:tabs>
          <w:tab w:val="clear" w:pos="720"/>
          <w:tab w:val="left" w:pos="360"/>
          <w:tab w:val="left" w:pos="1008"/>
        </w:tabs>
        <w:ind w:left="0" w:firstLine="0"/>
      </w:pPr>
      <w:bookmarkStart w:id="144" w:name="_Toc174539154"/>
      <w:bookmarkStart w:id="145" w:name="_Hlk70666620"/>
      <w:r>
        <w:t>OTHER SUBMISSION REQUIREMENTS</w:t>
      </w:r>
      <w:bookmarkEnd w:id="144"/>
    </w:p>
    <w:p w14:paraId="791A3D65" w14:textId="32A4A8C1" w:rsidR="0092122F" w:rsidRDefault="5FCE73FD" w:rsidP="003A5674">
      <w:pPr>
        <w:pStyle w:val="ListParagraph"/>
        <w:tabs>
          <w:tab w:val="left" w:pos="1008"/>
        </w:tabs>
        <w:spacing w:after="0"/>
        <w:ind w:left="0"/>
        <w:rPr>
          <w:rFonts w:cs="Arial"/>
        </w:rPr>
      </w:pPr>
      <w:r w:rsidRPr="20409F6C">
        <w:rPr>
          <w:rFonts w:cs="Arial"/>
        </w:rPr>
        <w:t xml:space="preserve">See </w:t>
      </w:r>
      <w:hyperlink w:anchor="_Appendix_A_–_2" w:history="1">
        <w:r w:rsidRPr="004470DB">
          <w:rPr>
            <w:rStyle w:val="Hyperlink"/>
            <w:rFonts w:cs="Arial"/>
          </w:rPr>
          <w:t>Appendix A</w:t>
        </w:r>
      </w:hyperlink>
      <w:r w:rsidRPr="20409F6C">
        <w:rPr>
          <w:rFonts w:cs="Arial"/>
        </w:rPr>
        <w:t xml:space="preserve"> for specific information about submitting yo</w:t>
      </w:r>
      <w:bookmarkEnd w:id="104"/>
      <w:r w:rsidRPr="20409F6C">
        <w:rPr>
          <w:rFonts w:cs="Arial"/>
        </w:rPr>
        <w:t>ur application.</w:t>
      </w:r>
      <w:bookmarkStart w:id="146" w:name="_6._OTHER_SUBMISSION"/>
      <w:bookmarkStart w:id="147" w:name="_V._APPLICATION_REVIEW"/>
      <w:bookmarkStart w:id="148" w:name="_Toc485307390"/>
      <w:bookmarkStart w:id="149" w:name="_Toc81577282"/>
      <w:bookmarkStart w:id="150" w:name="_Hlk70690515"/>
      <w:bookmarkEnd w:id="115"/>
      <w:bookmarkEnd w:id="145"/>
      <w:bookmarkEnd w:id="146"/>
      <w:bookmarkEnd w:id="147"/>
      <w:r w:rsidR="0092122F">
        <w:rPr>
          <w:rFonts w:cs="Arial"/>
        </w:rPr>
        <w:br w:type="page"/>
      </w:r>
    </w:p>
    <w:p w14:paraId="61B1D5C3" w14:textId="250CDA2A" w:rsidR="007E6EE1" w:rsidRPr="00AC34BE" w:rsidRDefault="063FF62C" w:rsidP="00AC34BE">
      <w:pPr>
        <w:pStyle w:val="Heading1"/>
        <w:tabs>
          <w:tab w:val="left" w:pos="1008"/>
        </w:tabs>
      </w:pPr>
      <w:bookmarkStart w:id="151" w:name="_Toc174539155"/>
      <w:bookmarkEnd w:id="63"/>
      <w:r>
        <w:lastRenderedPageBreak/>
        <w:t>V</w:t>
      </w:r>
      <w:r w:rsidR="544939D4">
        <w:t>.</w:t>
      </w:r>
      <w:r w:rsidR="00602069">
        <w:tab/>
      </w:r>
      <w:r w:rsidR="544939D4">
        <w:t>APPLICATION REVIEW INFORMATION</w:t>
      </w:r>
      <w:bookmarkEnd w:id="148"/>
      <w:bookmarkEnd w:id="149"/>
      <w:bookmarkEnd w:id="151"/>
    </w:p>
    <w:p w14:paraId="7E62843C" w14:textId="77777777" w:rsidR="007E6EE1" w:rsidRPr="00AC34BE" w:rsidRDefault="544939D4" w:rsidP="003A5674">
      <w:pPr>
        <w:pStyle w:val="Heading2"/>
        <w:tabs>
          <w:tab w:val="clear" w:pos="720"/>
          <w:tab w:val="left" w:pos="360"/>
          <w:tab w:val="left" w:pos="1008"/>
        </w:tabs>
      </w:pPr>
      <w:bookmarkStart w:id="152" w:name="_1._EVALUATION_CRITERIA"/>
      <w:bookmarkStart w:id="153" w:name="_Toc485307391"/>
      <w:bookmarkStart w:id="154" w:name="_Toc81577283"/>
      <w:bookmarkStart w:id="155" w:name="_Toc174539156"/>
      <w:bookmarkEnd w:id="150"/>
      <w:bookmarkEnd w:id="152"/>
      <w:r>
        <w:t>1.</w:t>
      </w:r>
      <w:r w:rsidR="007E6EE1">
        <w:tab/>
      </w:r>
      <w:r>
        <w:t>EVALUATION CRITERIA</w:t>
      </w:r>
      <w:bookmarkEnd w:id="153"/>
      <w:bookmarkEnd w:id="154"/>
      <w:bookmarkEnd w:id="155"/>
    </w:p>
    <w:p w14:paraId="2477EF4E" w14:textId="19E084E3" w:rsidR="007E6EE1" w:rsidRPr="00AC34BE" w:rsidRDefault="544939D4" w:rsidP="00AC34BE">
      <w:pPr>
        <w:tabs>
          <w:tab w:val="left" w:pos="1008"/>
        </w:tabs>
        <w:rPr>
          <w:rFonts w:cs="Arial"/>
        </w:rPr>
      </w:pPr>
      <w:r w:rsidRPr="20409F6C">
        <w:rPr>
          <w:rFonts w:cs="Arial"/>
        </w:rPr>
        <w:t xml:space="preserve">The Project Narrative describes what you intend to do with your project and includes the Evaluation Criteria in Sections A-E below. Your application will be reviewed and scored according to your response to the requirements in Sections A-E. </w:t>
      </w:r>
    </w:p>
    <w:p w14:paraId="28244067" w14:textId="5556A9D7"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ive section of your application,</w:t>
      </w:r>
      <w:r w:rsidRPr="00AC34BE">
        <w:rPr>
          <w:rFonts w:cs="Arial"/>
        </w:rPr>
        <w:t xml:space="preserve"> use these instructions, which have been tailored to this program. </w:t>
      </w:r>
    </w:p>
    <w:p w14:paraId="11C78AAF" w14:textId="77777777" w:rsidR="007E6EE1" w:rsidRPr="00AC34BE" w:rsidRDefault="544939D4" w:rsidP="008E047A">
      <w:pPr>
        <w:pStyle w:val="ListBullet"/>
        <w:numPr>
          <w:ilvl w:val="0"/>
          <w:numId w:val="24"/>
        </w:numPr>
        <w:rPr>
          <w:rFonts w:cs="Arial"/>
        </w:rPr>
      </w:pPr>
      <w:r w:rsidRPr="20409F6C">
        <w:rPr>
          <w:rFonts w:cs="Arial"/>
        </w:rPr>
        <w:t xml:space="preserve">The Project Narrative (Sections A-E) together may be no longer than </w:t>
      </w:r>
      <w:r w:rsidR="4C5CA2C0" w:rsidRPr="20409F6C">
        <w:rPr>
          <w:rFonts w:cs="Arial"/>
          <w:b/>
          <w:bCs/>
        </w:rPr>
        <w:t>1</w:t>
      </w:r>
      <w:r w:rsidRPr="20409F6C">
        <w:rPr>
          <w:rFonts w:cs="Arial"/>
          <w:b/>
          <w:bCs/>
        </w:rPr>
        <w:t>0 pages</w:t>
      </w:r>
      <w:r w:rsidRPr="20409F6C">
        <w:rPr>
          <w:rFonts w:cs="Arial"/>
        </w:rPr>
        <w:t>.</w:t>
      </w:r>
    </w:p>
    <w:p w14:paraId="2F201831" w14:textId="78BE91D7" w:rsidR="007E6EE1" w:rsidRPr="00AC34BE" w:rsidRDefault="544939D4" w:rsidP="008E047A">
      <w:pPr>
        <w:pStyle w:val="ListBullet"/>
        <w:numPr>
          <w:ilvl w:val="0"/>
          <w:numId w:val="24"/>
        </w:numPr>
        <w:rPr>
          <w:rFonts w:cs="Arial"/>
        </w:rPr>
      </w:pPr>
      <w:r w:rsidRPr="20409F6C">
        <w:rPr>
          <w:rFonts w:cs="Arial"/>
        </w:rPr>
        <w:t>You must use the five sections/headings listed below in deve</w:t>
      </w:r>
      <w:r w:rsidR="7FBB907A" w:rsidRPr="20409F6C">
        <w:rPr>
          <w:rFonts w:cs="Arial"/>
        </w:rPr>
        <w:t xml:space="preserve">loping your Project Narrative. </w:t>
      </w:r>
      <w:r w:rsidR="4FE13039" w:rsidRPr="20409F6C">
        <w:rPr>
          <w:rFonts w:cs="Arial"/>
          <w:b/>
          <w:bCs/>
        </w:rPr>
        <w:t xml:space="preserve">You </w:t>
      </w:r>
      <w:r w:rsidR="4FE13039" w:rsidRPr="20409F6C">
        <w:rPr>
          <w:rFonts w:cs="Arial"/>
          <w:b/>
          <w:bCs/>
          <w:u w:val="single"/>
        </w:rPr>
        <w:t>must</w:t>
      </w:r>
      <w:r w:rsidRPr="20409F6C">
        <w:rPr>
          <w:rFonts w:cs="Arial"/>
          <w:b/>
          <w:bCs/>
        </w:rPr>
        <w:t xml:space="preserve"> </w:t>
      </w:r>
      <w:r w:rsidR="072FA7B9" w:rsidRPr="20409F6C">
        <w:rPr>
          <w:rFonts w:cs="Arial"/>
          <w:b/>
          <w:bCs/>
        </w:rPr>
        <w:t>indicate the Section letter and number in your response</w:t>
      </w:r>
      <w:r w:rsidR="2C4D85FA" w:rsidRPr="20409F6C">
        <w:rPr>
          <w:rFonts w:cs="Arial"/>
        </w:rPr>
        <w:t xml:space="preserve">, </w:t>
      </w:r>
      <w:r w:rsidR="2C4D85FA" w:rsidRPr="20409F6C">
        <w:rPr>
          <w:rFonts w:cs="Arial"/>
          <w:b/>
          <w:bCs/>
        </w:rPr>
        <w:t>i.e</w:t>
      </w:r>
      <w:r w:rsidR="072FA7B9" w:rsidRPr="20409F6C">
        <w:rPr>
          <w:rStyle w:val="StyleListBulletBoldChar"/>
          <w:rFonts w:cs="Arial"/>
          <w:b w:val="0"/>
          <w:bCs w:val="0"/>
        </w:rPr>
        <w:t>.,</w:t>
      </w:r>
      <w:r w:rsidR="072FA7B9" w:rsidRPr="20409F6C">
        <w:rPr>
          <w:rStyle w:val="StyleListBulletBoldChar"/>
          <w:rFonts w:cs="Arial"/>
        </w:rPr>
        <w:t xml:space="preserve"> type “A-1”, “A-2”, etc., before your response to each question.</w:t>
      </w:r>
      <w:r w:rsidR="7FBB907A" w:rsidRPr="20409F6C">
        <w:rPr>
          <w:rFonts w:cs="Arial"/>
        </w:rPr>
        <w:t xml:space="preserve"> </w:t>
      </w:r>
      <w:bookmarkStart w:id="156" w:name="_Hlk70690588"/>
      <w:r w:rsidR="391EF52F" w:rsidRPr="20409F6C">
        <w:rPr>
          <w:rFonts w:cs="Arial"/>
        </w:rPr>
        <w:t>You do not need to type the full criterion in each section. You only need to include the letter and number of the criterion.</w:t>
      </w:r>
      <w:bookmarkEnd w:id="156"/>
      <w:r w:rsidR="391EF52F" w:rsidRPr="20409F6C">
        <w:rPr>
          <w:rFonts w:cs="Arial"/>
        </w:rPr>
        <w:t xml:space="preserve"> </w:t>
      </w:r>
      <w:r w:rsidR="6ADCF367" w:rsidRPr="20409F6C">
        <w:rPr>
          <w:rFonts w:cs="Arial"/>
        </w:rPr>
        <w:t>You may not combine two or more questions or refer to another section of the Project Narrative in your response, such as indicating that t</w:t>
      </w:r>
      <w:r w:rsidR="2B8BA729" w:rsidRPr="20409F6C">
        <w:rPr>
          <w:rFonts w:cs="Arial"/>
        </w:rPr>
        <w:t>he response for B.2 is in C.1</w:t>
      </w:r>
      <w:r w:rsidR="7FBB907A" w:rsidRPr="20409F6C">
        <w:rPr>
          <w:rFonts w:cs="Arial"/>
        </w:rPr>
        <w:t xml:space="preserve">. </w:t>
      </w:r>
      <w:r w:rsidR="6ADCF367" w:rsidRPr="20409F6C">
        <w:rPr>
          <w:rFonts w:cs="Arial"/>
          <w:b/>
          <w:bCs/>
        </w:rPr>
        <w:t>Only information included in the appropriate numbered question will be considered by reviewers.</w:t>
      </w:r>
      <w:r w:rsidR="6ADCF367" w:rsidRPr="20409F6C">
        <w:rPr>
          <w:rFonts w:cs="Arial"/>
        </w:rPr>
        <w:t xml:space="preserve"> </w:t>
      </w:r>
      <w:r w:rsidRPr="20409F6C">
        <w:rPr>
          <w:rFonts w:cs="Arial"/>
        </w:rPr>
        <w:t xml:space="preserve">Your application will be scored according to how well you address the requirements for each section of the Project Narrative. </w:t>
      </w:r>
    </w:p>
    <w:p w14:paraId="7D4CE79D" w14:textId="77777777" w:rsidR="007E6EE1" w:rsidRDefault="007E6EE1" w:rsidP="008E047A">
      <w:pPr>
        <w:pStyle w:val="ListBullet"/>
        <w:numPr>
          <w:ilvl w:val="0"/>
          <w:numId w:val="29"/>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8E047A">
      <w:pPr>
        <w:pStyle w:val="ListBullet"/>
        <w:numPr>
          <w:ilvl w:val="0"/>
          <w:numId w:val="29"/>
        </w:numPr>
        <w:rPr>
          <w:rFonts w:cs="Arial"/>
        </w:rPr>
      </w:pPr>
      <w:bookmarkStart w:id="157" w:name="_Hlk70666685"/>
      <w:r>
        <w:rPr>
          <w:rFonts w:cs="Arial"/>
        </w:rPr>
        <w:t>Any cost sharing proposed in your application will not be a factor in the evaluation of your response to the Evaluation Criteria.</w:t>
      </w:r>
    </w:p>
    <w:p w14:paraId="686E946E" w14:textId="04A0B69E" w:rsidR="00D42534" w:rsidRPr="00A031A6" w:rsidRDefault="7AC8689D" w:rsidP="00A031A6">
      <w:pPr>
        <w:pStyle w:val="Heading4"/>
        <w:spacing w:after="240"/>
        <w:rPr>
          <w:sz w:val="24"/>
          <w:szCs w:val="24"/>
        </w:rPr>
      </w:pPr>
      <w:bookmarkStart w:id="158" w:name="_Section_A:_"/>
      <w:bookmarkStart w:id="159" w:name="Section_A"/>
      <w:bookmarkStart w:id="160" w:name="_Hlk83112137"/>
      <w:bookmarkStart w:id="161" w:name="_Hlk80023439"/>
      <w:bookmarkStart w:id="162" w:name="_Toc197933217"/>
      <w:bookmarkStart w:id="163" w:name="_Toc228844885"/>
      <w:bookmarkStart w:id="164" w:name="_Toc265249662"/>
      <w:bookmarkStart w:id="165" w:name="_Toc266262539"/>
      <w:bookmarkStart w:id="166" w:name="_Toc266802924"/>
      <w:bookmarkEnd w:id="157"/>
      <w:bookmarkEnd w:id="158"/>
      <w:r w:rsidRPr="00A031A6">
        <w:rPr>
          <w:sz w:val="24"/>
          <w:szCs w:val="24"/>
        </w:rPr>
        <w:t>SECTION A</w:t>
      </w:r>
      <w:bookmarkEnd w:id="159"/>
      <w:r w:rsidR="2B8BA729" w:rsidRPr="00A031A6">
        <w:rPr>
          <w:sz w:val="24"/>
          <w:szCs w:val="24"/>
        </w:rPr>
        <w:t>:</w:t>
      </w:r>
      <w:r w:rsidR="00287439" w:rsidRPr="00A031A6">
        <w:rPr>
          <w:sz w:val="24"/>
          <w:szCs w:val="24"/>
        </w:rPr>
        <w:tab/>
      </w:r>
      <w:r w:rsidR="2B8BA729" w:rsidRPr="00A031A6">
        <w:rPr>
          <w:sz w:val="24"/>
          <w:szCs w:val="24"/>
        </w:rPr>
        <w:t>Population of Focus and Statement of Need</w:t>
      </w:r>
      <w:r w:rsidR="00AE0870" w:rsidRPr="00A031A6">
        <w:rPr>
          <w:sz w:val="24"/>
          <w:szCs w:val="24"/>
        </w:rPr>
        <w:t xml:space="preserve"> </w:t>
      </w:r>
      <w:r w:rsidR="2E2CCF7C" w:rsidRPr="00A031A6">
        <w:rPr>
          <w:sz w:val="24"/>
          <w:szCs w:val="24"/>
        </w:rPr>
        <w:t>(</w:t>
      </w:r>
      <w:r w:rsidR="3280FDFD" w:rsidRPr="00A031A6">
        <w:rPr>
          <w:sz w:val="24"/>
          <w:szCs w:val="24"/>
        </w:rPr>
        <w:t>20</w:t>
      </w:r>
      <w:r w:rsidR="00FA4402" w:rsidRPr="00A031A6">
        <w:rPr>
          <w:sz w:val="24"/>
          <w:szCs w:val="24"/>
        </w:rPr>
        <w:t xml:space="preserve"> points – approximately 1 page)</w:t>
      </w:r>
      <w:r w:rsidR="001C0CB8" w:rsidRPr="00A031A6">
        <w:rPr>
          <w:sz w:val="24"/>
          <w:szCs w:val="24"/>
        </w:rPr>
        <w:t xml:space="preserve"> </w:t>
      </w:r>
    </w:p>
    <w:p w14:paraId="41B69967" w14:textId="77777777" w:rsidR="003F21FA" w:rsidRDefault="001C0CB8" w:rsidP="003F21FA">
      <w:pPr>
        <w:rPr>
          <w:b/>
          <w:bCs/>
        </w:rPr>
      </w:pPr>
      <w:r w:rsidRPr="3B13CC28">
        <w:rPr>
          <w:b/>
          <w:bCs/>
        </w:rPr>
        <w:t>FIVE ADDITIONAL POINTS WILL BE GIVEN IN THIS SECTION FOR THOSE ORGANIZATIONS WITHIN THE LOCALITIES HARDEST HIT BY THE HIV EPIDEMIC</w:t>
      </w:r>
      <w:r w:rsidR="00D42534">
        <w:rPr>
          <w:b/>
          <w:bCs/>
        </w:rPr>
        <w:t xml:space="preserve"> (See Appendix M)</w:t>
      </w:r>
      <w:r w:rsidRPr="3B13CC28">
        <w:rPr>
          <w:b/>
          <w:bCs/>
        </w:rPr>
        <w:t>. ALL OTHER APPLICANTS CAN OBTAIN A MAXI</w:t>
      </w:r>
      <w:r w:rsidR="00D42534">
        <w:rPr>
          <w:b/>
          <w:bCs/>
        </w:rPr>
        <w:t>M</w:t>
      </w:r>
      <w:r w:rsidRPr="3B13CC28">
        <w:rPr>
          <w:b/>
          <w:bCs/>
        </w:rPr>
        <w:t>UM OF 15 POINTS FOR THIS SECTION.</w:t>
      </w:r>
    </w:p>
    <w:p w14:paraId="48585633" w14:textId="70B3EDCC" w:rsidR="003F21FA" w:rsidRDefault="003F21FA" w:rsidP="0095759D">
      <w:pPr>
        <w:spacing w:after="0"/>
        <w:rPr>
          <w:b/>
          <w:bCs/>
        </w:rPr>
      </w:pPr>
      <w:r>
        <w:rPr>
          <w:b/>
          <w:bCs/>
        </w:rPr>
        <w:br w:type="page"/>
      </w:r>
    </w:p>
    <w:bookmarkEnd w:id="160"/>
    <w:p w14:paraId="7FEFBC83" w14:textId="076AF86E" w:rsidR="009B5988" w:rsidRDefault="00FA4402" w:rsidP="00D94723">
      <w:pPr>
        <w:pStyle w:val="ListParagraph"/>
        <w:numPr>
          <w:ilvl w:val="0"/>
          <w:numId w:val="57"/>
        </w:numPr>
        <w:ind w:left="720"/>
        <w:contextualSpacing w:val="0"/>
        <w:rPr>
          <w:rFonts w:cs="Arial"/>
          <w:szCs w:val="24"/>
        </w:rPr>
      </w:pPr>
      <w:r w:rsidRPr="009B5988">
        <w:rPr>
          <w:rFonts w:cs="Arial"/>
          <w:szCs w:val="24"/>
        </w:rPr>
        <w:lastRenderedPageBreak/>
        <w:t xml:space="preserve">Identify </w:t>
      </w:r>
      <w:r w:rsidR="00543802" w:rsidRPr="009B5988">
        <w:rPr>
          <w:rFonts w:cs="Arial"/>
          <w:szCs w:val="24"/>
        </w:rPr>
        <w:t xml:space="preserve">and describe </w:t>
      </w:r>
      <w:r w:rsidRPr="009B5988">
        <w:rPr>
          <w:rFonts w:cs="Arial"/>
          <w:szCs w:val="24"/>
        </w:rPr>
        <w:t xml:space="preserve">your population(s) of focus and the </w:t>
      </w:r>
      <w:r w:rsidR="003D0C03" w:rsidRPr="009B5988">
        <w:rPr>
          <w:rFonts w:cs="Arial"/>
          <w:szCs w:val="24"/>
        </w:rPr>
        <w:t xml:space="preserve">geographic catchment area where </w:t>
      </w:r>
      <w:r w:rsidRPr="009B5988">
        <w:rPr>
          <w:rFonts w:cs="Arial"/>
          <w:szCs w:val="24"/>
        </w:rPr>
        <w:t>services will be delivered</w:t>
      </w:r>
      <w:r w:rsidR="00D025DA">
        <w:rPr>
          <w:rFonts w:cs="Arial"/>
          <w:szCs w:val="24"/>
        </w:rPr>
        <w:t xml:space="preserve"> that align with the intended population of focus of this </w:t>
      </w:r>
      <w:r w:rsidR="00C875EF">
        <w:rPr>
          <w:rFonts w:cs="Arial"/>
          <w:szCs w:val="24"/>
        </w:rPr>
        <w:t xml:space="preserve">program. </w:t>
      </w:r>
      <w:r w:rsidR="00D42534">
        <w:rPr>
          <w:rFonts w:cs="Arial"/>
          <w:szCs w:val="24"/>
        </w:rPr>
        <w:t xml:space="preserve">Specify whether your catchment area is one of the localities included in </w:t>
      </w:r>
      <w:hyperlink w:anchor="_Appendix_M_–_2" w:history="1">
        <w:r w:rsidR="00D42534" w:rsidRPr="00287439">
          <w:rPr>
            <w:rStyle w:val="Hyperlink"/>
            <w:rFonts w:cs="Arial"/>
            <w:szCs w:val="24"/>
          </w:rPr>
          <w:t>Appendix M</w:t>
        </w:r>
      </w:hyperlink>
      <w:r w:rsidR="00D42534">
        <w:rPr>
          <w:rFonts w:cs="Arial"/>
          <w:szCs w:val="24"/>
        </w:rPr>
        <w:t xml:space="preserve">. </w:t>
      </w:r>
      <w:r w:rsidR="009B5988" w:rsidRPr="009B5988">
        <w:rPr>
          <w:rFonts w:cs="Arial"/>
          <w:szCs w:val="24"/>
        </w:rPr>
        <w:t xml:space="preserve">Provide a demographic profile of </w:t>
      </w:r>
      <w:r w:rsidR="009B5988">
        <w:rPr>
          <w:rFonts w:cs="Arial"/>
          <w:szCs w:val="24"/>
        </w:rPr>
        <w:t>the population of focus</w:t>
      </w:r>
      <w:r w:rsidR="009B5988" w:rsidRPr="009B5988">
        <w:rPr>
          <w:rFonts w:cs="Arial"/>
          <w:szCs w:val="24"/>
        </w:rPr>
        <w:t xml:space="preserve"> in </w:t>
      </w:r>
      <w:r w:rsidR="009B5988">
        <w:rPr>
          <w:rFonts w:cs="Arial"/>
          <w:szCs w:val="24"/>
        </w:rPr>
        <w:t>the catchment</w:t>
      </w:r>
      <w:r w:rsidR="009B5988" w:rsidRPr="009B5988">
        <w:rPr>
          <w:rFonts w:cs="Arial"/>
          <w:szCs w:val="24"/>
        </w:rPr>
        <w:t xml:space="preserve"> area in terms of race, ethnicity, federally recognized tribe (if applicable), language, sex, gender identity, sexual orientation, age, and socioeconomic status.</w:t>
      </w:r>
    </w:p>
    <w:p w14:paraId="2575FD4F" w14:textId="41EDE528" w:rsidR="00AE0870" w:rsidRPr="00AE0870" w:rsidRDefault="00FA4402" w:rsidP="00D94723">
      <w:pPr>
        <w:pStyle w:val="ListParagraph"/>
        <w:numPr>
          <w:ilvl w:val="0"/>
          <w:numId w:val="57"/>
        </w:numPr>
        <w:ind w:left="720"/>
        <w:contextualSpacing w:val="0"/>
        <w:rPr>
          <w:b/>
          <w:bCs/>
        </w:rPr>
      </w:pPr>
      <w:r w:rsidRPr="00AE0870">
        <w:rPr>
          <w:rFonts w:cs="Arial"/>
        </w:rPr>
        <w:t xml:space="preserve">Describe the extent of the problem in the catchment area, including service gaps, and document the extent of the need (i.e., current prevalence rates or incidence data) for the population(s) of focus identified in your response to A.1. </w:t>
      </w:r>
      <w:r w:rsidR="009439FE" w:rsidRPr="00AE0870">
        <w:rPr>
          <w:rFonts w:cs="Arial"/>
        </w:rPr>
        <w:t>P</w:t>
      </w:r>
      <w:r w:rsidR="001C0CB8" w:rsidRPr="00AE0870">
        <w:rPr>
          <w:rFonts w:cs="Arial"/>
        </w:rPr>
        <w:t xml:space="preserve">rovide specific documentation of the impact of the HIV epidemic in the catchment area and the lack of resources to effectively address the problem. </w:t>
      </w:r>
      <w:r w:rsidRPr="00AE0870">
        <w:rPr>
          <w:rFonts w:cs="Arial"/>
        </w:rPr>
        <w:t xml:space="preserve">Identify the source of the data. </w:t>
      </w:r>
      <w:bookmarkStart w:id="167" w:name="_Section_B:_Proposed"/>
      <w:bookmarkStart w:id="168" w:name="_Section_B:_"/>
      <w:bookmarkStart w:id="169" w:name="_Toc197933214"/>
      <w:bookmarkStart w:id="170" w:name="_Hlk83112188"/>
      <w:bookmarkEnd w:id="167"/>
      <w:bookmarkEnd w:id="168"/>
    </w:p>
    <w:p w14:paraId="1FD8982E" w14:textId="503D23F7" w:rsidR="00FA4402" w:rsidRPr="00A031A6" w:rsidRDefault="003D4F06" w:rsidP="00A031A6">
      <w:pPr>
        <w:pStyle w:val="Heading4"/>
        <w:spacing w:after="240"/>
        <w:rPr>
          <w:sz w:val="24"/>
          <w:szCs w:val="24"/>
        </w:rPr>
      </w:pPr>
      <w:bookmarkStart w:id="171" w:name="Section_B"/>
      <w:r w:rsidRPr="00A031A6">
        <w:rPr>
          <w:sz w:val="24"/>
          <w:szCs w:val="24"/>
        </w:rPr>
        <w:t xml:space="preserve">SECTION </w:t>
      </w:r>
      <w:r w:rsidR="00FA4402" w:rsidRPr="00A031A6">
        <w:rPr>
          <w:sz w:val="24"/>
          <w:szCs w:val="24"/>
        </w:rPr>
        <w:t>B</w:t>
      </w:r>
      <w:bookmarkEnd w:id="171"/>
      <w:r w:rsidR="00FA4402" w:rsidRPr="00A031A6">
        <w:rPr>
          <w:sz w:val="24"/>
          <w:szCs w:val="24"/>
        </w:rPr>
        <w:t xml:space="preserve">: Proposed Implementation </w:t>
      </w:r>
      <w:proofErr w:type="gramStart"/>
      <w:r w:rsidR="00FA4402" w:rsidRPr="00A031A6">
        <w:rPr>
          <w:sz w:val="24"/>
          <w:szCs w:val="24"/>
        </w:rPr>
        <w:t>Approach(</w:t>
      </w:r>
      <w:proofErr w:type="gramEnd"/>
      <w:r w:rsidR="00FA4402" w:rsidRPr="00A031A6">
        <w:rPr>
          <w:sz w:val="24"/>
          <w:szCs w:val="24"/>
        </w:rPr>
        <w:t>30 points – approximately 5 pages</w:t>
      </w:r>
      <w:r w:rsidR="00284A0C" w:rsidRPr="00A031A6">
        <w:rPr>
          <w:sz w:val="24"/>
          <w:szCs w:val="24"/>
        </w:rPr>
        <w:t xml:space="preserve"> not including Attachment 4 – Project Timeline</w:t>
      </w:r>
      <w:r w:rsidR="00FA4402" w:rsidRPr="00A031A6">
        <w:rPr>
          <w:sz w:val="24"/>
          <w:szCs w:val="24"/>
        </w:rPr>
        <w:t>)</w:t>
      </w:r>
      <w:bookmarkEnd w:id="169"/>
      <w:r w:rsidR="00FA4402" w:rsidRPr="00A031A6">
        <w:rPr>
          <w:sz w:val="24"/>
          <w:szCs w:val="24"/>
        </w:rPr>
        <w:t xml:space="preserve"> </w:t>
      </w:r>
    </w:p>
    <w:bookmarkEnd w:id="170"/>
    <w:p w14:paraId="5352E5D7" w14:textId="4E899C80" w:rsidR="00FA4402" w:rsidRPr="00D42534" w:rsidRDefault="00FA4402" w:rsidP="00D94723">
      <w:pPr>
        <w:numPr>
          <w:ilvl w:val="0"/>
          <w:numId w:val="38"/>
        </w:numPr>
        <w:ind w:left="720" w:hanging="360"/>
        <w:rPr>
          <w:rFonts w:cs="Arial"/>
        </w:rPr>
      </w:pPr>
      <w:r w:rsidRPr="00D42534">
        <w:rPr>
          <w:rFonts w:cs="Arial"/>
        </w:rPr>
        <w:t xml:space="preserve">Describe the goals and </w:t>
      </w:r>
      <w:r w:rsidR="00541D78" w:rsidRPr="00D42534">
        <w:rPr>
          <w:rFonts w:cs="Arial"/>
          <w:u w:val="single"/>
        </w:rPr>
        <w:t>measurable</w:t>
      </w:r>
      <w:r w:rsidR="00541D78" w:rsidRPr="00D42534">
        <w:rPr>
          <w:rFonts w:cs="Arial"/>
        </w:rPr>
        <w:t xml:space="preserve"> </w:t>
      </w:r>
      <w:r w:rsidRPr="00D42534">
        <w:rPr>
          <w:rFonts w:cs="Arial"/>
        </w:rPr>
        <w:t xml:space="preserve">objectives (see </w:t>
      </w:r>
      <w:hyperlink w:anchor="_Appendix_F_–_1">
        <w:r w:rsidR="00EC66D4" w:rsidRPr="00D42534">
          <w:rPr>
            <w:rStyle w:val="Hyperlink"/>
            <w:rFonts w:cs="Arial"/>
          </w:rPr>
          <w:t>Appendix E</w:t>
        </w:r>
      </w:hyperlink>
      <w:r w:rsidRPr="00D42534">
        <w:rPr>
          <w:rFonts w:cs="Arial"/>
        </w:rPr>
        <w:t xml:space="preserve">) of the proposed project and align them with the Statement of Need described in A.2. </w:t>
      </w:r>
      <w:bookmarkStart w:id="172" w:name="_Hlk70690910"/>
      <w:r w:rsidR="00287439">
        <w:rPr>
          <w:rFonts w:cs="Arial"/>
        </w:rPr>
        <w:t>Provide the following table:</w:t>
      </w:r>
    </w:p>
    <w:tbl>
      <w:tblPr>
        <w:tblStyle w:val="TableGrid"/>
        <w:tblW w:w="0" w:type="auto"/>
        <w:tblInd w:w="710" w:type="dxa"/>
        <w:tblLook w:val="04A0" w:firstRow="1" w:lastRow="0" w:firstColumn="1" w:lastColumn="0" w:noHBand="0" w:noVBand="1"/>
      </w:tblPr>
      <w:tblGrid>
        <w:gridCol w:w="1147"/>
        <w:gridCol w:w="1497"/>
        <w:gridCol w:w="1496"/>
        <w:gridCol w:w="1496"/>
        <w:gridCol w:w="1497"/>
        <w:gridCol w:w="1497"/>
      </w:tblGrid>
      <w:tr w:rsidR="00330153" w14:paraId="26DAFCF7" w14:textId="77777777" w:rsidTr="003A5674">
        <w:tc>
          <w:tcPr>
            <w:tcW w:w="8630" w:type="dxa"/>
            <w:gridSpan w:val="6"/>
            <w:tcBorders>
              <w:top w:val="single" w:sz="8" w:space="0" w:color="000000"/>
              <w:left w:val="single" w:sz="8" w:space="0" w:color="000000"/>
              <w:right w:val="single" w:sz="8" w:space="0" w:color="000000"/>
            </w:tcBorders>
          </w:tcPr>
          <w:p w14:paraId="2E484DBC" w14:textId="77777777" w:rsidR="00330153" w:rsidRPr="003650C8" w:rsidRDefault="00330153" w:rsidP="0010130D">
            <w:pPr>
              <w:spacing w:after="200"/>
              <w:jc w:val="center"/>
              <w:rPr>
                <w:rFonts w:cs="Arial"/>
                <w:b/>
                <w:bCs/>
                <w:szCs w:val="24"/>
              </w:rPr>
            </w:pPr>
            <w:r w:rsidRPr="003650C8">
              <w:rPr>
                <w:rFonts w:cs="Arial"/>
                <w:b/>
                <w:bCs/>
                <w:szCs w:val="24"/>
              </w:rPr>
              <w:t xml:space="preserve">Number </w:t>
            </w:r>
            <w:r>
              <w:rPr>
                <w:rFonts w:cs="Arial"/>
                <w:b/>
                <w:bCs/>
                <w:szCs w:val="24"/>
              </w:rPr>
              <w:t>of</w:t>
            </w:r>
            <w:r w:rsidRPr="003650C8">
              <w:rPr>
                <w:rFonts w:cs="Arial"/>
                <w:b/>
                <w:bCs/>
                <w:szCs w:val="24"/>
              </w:rPr>
              <w:t xml:space="preserve"> Unduplicated Individuals </w:t>
            </w:r>
            <w:r>
              <w:rPr>
                <w:rFonts w:cs="Arial"/>
                <w:b/>
                <w:bCs/>
                <w:szCs w:val="24"/>
              </w:rPr>
              <w:t>t</w:t>
            </w:r>
            <w:r w:rsidRPr="003650C8">
              <w:rPr>
                <w:rFonts w:cs="Arial"/>
                <w:b/>
                <w:bCs/>
                <w:szCs w:val="24"/>
              </w:rPr>
              <w:t xml:space="preserve">o </w:t>
            </w:r>
            <w:r>
              <w:rPr>
                <w:rFonts w:cs="Arial"/>
                <w:b/>
                <w:bCs/>
                <w:szCs w:val="24"/>
              </w:rPr>
              <w:t>b</w:t>
            </w:r>
            <w:r w:rsidRPr="003650C8">
              <w:rPr>
                <w:rFonts w:cs="Arial"/>
                <w:b/>
                <w:bCs/>
                <w:szCs w:val="24"/>
              </w:rPr>
              <w:t xml:space="preserve">e </w:t>
            </w:r>
            <w:r w:rsidRPr="003F2ECE">
              <w:rPr>
                <w:rFonts w:cs="Arial"/>
                <w:b/>
                <w:bCs/>
                <w:szCs w:val="24"/>
              </w:rPr>
              <w:t>Served</w:t>
            </w:r>
            <w:r w:rsidRPr="003650C8">
              <w:rPr>
                <w:rFonts w:cs="Arial"/>
                <w:b/>
                <w:bCs/>
                <w:szCs w:val="24"/>
              </w:rPr>
              <w:t xml:space="preserve"> </w:t>
            </w:r>
            <w:r>
              <w:rPr>
                <w:rFonts w:cs="Arial"/>
                <w:b/>
                <w:bCs/>
                <w:szCs w:val="24"/>
              </w:rPr>
              <w:t>with Grant Funds</w:t>
            </w:r>
          </w:p>
        </w:tc>
      </w:tr>
      <w:tr w:rsidR="00543802" w14:paraId="4A5F3161" w14:textId="77777777" w:rsidTr="003A5674">
        <w:tc>
          <w:tcPr>
            <w:tcW w:w="1147" w:type="dxa"/>
            <w:tcBorders>
              <w:top w:val="single" w:sz="8" w:space="0" w:color="000000"/>
              <w:left w:val="single" w:sz="8" w:space="0" w:color="000000"/>
              <w:bottom w:val="single" w:sz="8" w:space="0" w:color="000000"/>
              <w:right w:val="single" w:sz="8" w:space="0" w:color="000000"/>
            </w:tcBorders>
          </w:tcPr>
          <w:p w14:paraId="3A275723" w14:textId="77777777" w:rsidR="00543802" w:rsidRDefault="00543802" w:rsidP="0010130D">
            <w:pPr>
              <w:spacing w:after="200"/>
              <w:jc w:val="center"/>
              <w:rPr>
                <w:rFonts w:cs="Arial"/>
                <w:szCs w:val="24"/>
              </w:rPr>
            </w:pPr>
            <w:r>
              <w:rPr>
                <w:rFonts w:cs="Arial"/>
                <w:szCs w:val="24"/>
              </w:rPr>
              <w:t>Year 1</w:t>
            </w:r>
          </w:p>
        </w:tc>
        <w:tc>
          <w:tcPr>
            <w:tcW w:w="1497" w:type="dxa"/>
            <w:tcBorders>
              <w:top w:val="single" w:sz="8" w:space="0" w:color="000000"/>
              <w:left w:val="single" w:sz="8" w:space="0" w:color="000000"/>
              <w:bottom w:val="single" w:sz="8" w:space="0" w:color="000000"/>
              <w:right w:val="single" w:sz="8" w:space="0" w:color="000000"/>
            </w:tcBorders>
          </w:tcPr>
          <w:p w14:paraId="1246B787" w14:textId="77777777" w:rsidR="00543802" w:rsidRDefault="00543802" w:rsidP="0010130D">
            <w:pPr>
              <w:spacing w:after="200"/>
              <w:jc w:val="center"/>
              <w:rPr>
                <w:rFonts w:cs="Arial"/>
                <w:szCs w:val="24"/>
              </w:rPr>
            </w:pPr>
            <w:r>
              <w:rPr>
                <w:rFonts w:cs="Arial"/>
                <w:szCs w:val="24"/>
              </w:rPr>
              <w:t>Year 2</w:t>
            </w:r>
          </w:p>
        </w:tc>
        <w:tc>
          <w:tcPr>
            <w:tcW w:w="1496" w:type="dxa"/>
            <w:tcBorders>
              <w:top w:val="single" w:sz="8" w:space="0" w:color="000000"/>
              <w:left w:val="single" w:sz="8" w:space="0" w:color="000000"/>
              <w:bottom w:val="single" w:sz="8" w:space="0" w:color="000000"/>
              <w:right w:val="single" w:sz="8" w:space="0" w:color="000000"/>
            </w:tcBorders>
          </w:tcPr>
          <w:p w14:paraId="3DFB7967" w14:textId="77777777" w:rsidR="00543802" w:rsidRDefault="00543802" w:rsidP="0010130D">
            <w:pPr>
              <w:spacing w:after="200"/>
              <w:jc w:val="center"/>
              <w:rPr>
                <w:rFonts w:cs="Arial"/>
                <w:szCs w:val="24"/>
              </w:rPr>
            </w:pPr>
            <w:r>
              <w:rPr>
                <w:rFonts w:cs="Arial"/>
                <w:szCs w:val="24"/>
              </w:rPr>
              <w:t>Year 3</w:t>
            </w:r>
          </w:p>
        </w:tc>
        <w:tc>
          <w:tcPr>
            <w:tcW w:w="1496" w:type="dxa"/>
            <w:tcBorders>
              <w:top w:val="single" w:sz="8" w:space="0" w:color="000000"/>
              <w:left w:val="single" w:sz="8" w:space="0" w:color="000000"/>
              <w:bottom w:val="single" w:sz="8" w:space="0" w:color="000000"/>
              <w:right w:val="single" w:sz="8" w:space="0" w:color="000000"/>
            </w:tcBorders>
          </w:tcPr>
          <w:p w14:paraId="736D4991" w14:textId="77777777" w:rsidR="00543802" w:rsidRDefault="00543802" w:rsidP="0010130D">
            <w:pPr>
              <w:spacing w:after="200"/>
              <w:jc w:val="center"/>
              <w:rPr>
                <w:rFonts w:cs="Arial"/>
                <w:szCs w:val="24"/>
              </w:rPr>
            </w:pPr>
            <w:r>
              <w:rPr>
                <w:rFonts w:cs="Arial"/>
                <w:szCs w:val="24"/>
              </w:rPr>
              <w:t>Year 4</w:t>
            </w:r>
          </w:p>
        </w:tc>
        <w:tc>
          <w:tcPr>
            <w:tcW w:w="1497" w:type="dxa"/>
            <w:tcBorders>
              <w:top w:val="single" w:sz="8" w:space="0" w:color="000000"/>
              <w:left w:val="single" w:sz="8" w:space="0" w:color="000000"/>
              <w:bottom w:val="single" w:sz="8" w:space="0" w:color="000000"/>
              <w:right w:val="single" w:sz="8" w:space="0" w:color="000000"/>
            </w:tcBorders>
          </w:tcPr>
          <w:p w14:paraId="42AC481F" w14:textId="77777777" w:rsidR="00543802" w:rsidRDefault="00543802" w:rsidP="0010130D">
            <w:pPr>
              <w:spacing w:after="200"/>
              <w:jc w:val="center"/>
              <w:rPr>
                <w:rFonts w:cs="Arial"/>
                <w:szCs w:val="24"/>
              </w:rPr>
            </w:pPr>
            <w:r>
              <w:rPr>
                <w:rFonts w:cs="Arial"/>
                <w:szCs w:val="24"/>
              </w:rPr>
              <w:t>Year 5</w:t>
            </w:r>
          </w:p>
        </w:tc>
        <w:tc>
          <w:tcPr>
            <w:tcW w:w="1497" w:type="dxa"/>
            <w:tcBorders>
              <w:top w:val="single" w:sz="8" w:space="0" w:color="000000"/>
              <w:left w:val="single" w:sz="8" w:space="0" w:color="000000"/>
              <w:bottom w:val="single" w:sz="8" w:space="0" w:color="000000"/>
              <w:right w:val="single" w:sz="8" w:space="0" w:color="000000"/>
            </w:tcBorders>
          </w:tcPr>
          <w:p w14:paraId="66579E42" w14:textId="77777777" w:rsidR="00543802" w:rsidRDefault="00543802" w:rsidP="0010130D">
            <w:pPr>
              <w:spacing w:after="200"/>
              <w:jc w:val="center"/>
              <w:rPr>
                <w:rFonts w:cs="Arial"/>
                <w:szCs w:val="24"/>
              </w:rPr>
            </w:pPr>
            <w:r>
              <w:rPr>
                <w:rFonts w:cs="Arial"/>
                <w:szCs w:val="24"/>
              </w:rPr>
              <w:t>Total</w:t>
            </w:r>
          </w:p>
        </w:tc>
      </w:tr>
      <w:tr w:rsidR="00543802" w14:paraId="4360DFA2" w14:textId="77777777" w:rsidTr="003A5674">
        <w:tc>
          <w:tcPr>
            <w:tcW w:w="1147" w:type="dxa"/>
            <w:tcBorders>
              <w:top w:val="single" w:sz="8" w:space="0" w:color="000000"/>
              <w:left w:val="single" w:sz="8" w:space="0" w:color="000000"/>
              <w:bottom w:val="single" w:sz="8" w:space="0" w:color="000000"/>
              <w:right w:val="single" w:sz="8" w:space="0" w:color="000000"/>
            </w:tcBorders>
          </w:tcPr>
          <w:p w14:paraId="40F62331" w14:textId="77777777" w:rsidR="00543802" w:rsidRDefault="00543802" w:rsidP="0010130D">
            <w:pPr>
              <w:spacing w:after="200"/>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3DB0D72F" w14:textId="77777777" w:rsidR="00543802" w:rsidRDefault="00543802" w:rsidP="0010130D">
            <w:pPr>
              <w:spacing w:after="200"/>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443BEB62" w14:textId="77777777" w:rsidR="00543802" w:rsidRDefault="00543802" w:rsidP="0010130D">
            <w:pPr>
              <w:spacing w:after="200"/>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49C1E91D" w14:textId="77777777" w:rsidR="00543802" w:rsidRDefault="00543802" w:rsidP="0010130D">
            <w:pPr>
              <w:spacing w:after="200"/>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2F18E78F" w14:textId="77777777" w:rsidR="00543802" w:rsidRDefault="00543802" w:rsidP="0010130D">
            <w:pPr>
              <w:spacing w:after="200"/>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6978339C" w14:textId="77777777" w:rsidR="00543802" w:rsidRDefault="00543802" w:rsidP="0010130D">
            <w:pPr>
              <w:spacing w:after="200"/>
              <w:rPr>
                <w:rFonts w:cs="Arial"/>
                <w:szCs w:val="24"/>
              </w:rPr>
            </w:pPr>
          </w:p>
        </w:tc>
      </w:tr>
    </w:tbl>
    <w:bookmarkEnd w:id="172"/>
    <w:p w14:paraId="45F97BC7" w14:textId="7430425A" w:rsidR="00FA4402" w:rsidRPr="00FA4402" w:rsidRDefault="0A89C959" w:rsidP="003A5674">
      <w:pPr>
        <w:numPr>
          <w:ilvl w:val="0"/>
          <w:numId w:val="38"/>
        </w:numPr>
        <w:spacing w:before="240" w:after="200"/>
        <w:ind w:left="720" w:hanging="360"/>
        <w:rPr>
          <w:rFonts w:cs="Arial"/>
        </w:rPr>
      </w:pPr>
      <w:r w:rsidRPr="48C27FEA">
        <w:rPr>
          <w:rFonts w:cs="Arial"/>
        </w:rPr>
        <w:t xml:space="preserve">Describe how you will implement </w:t>
      </w:r>
      <w:proofErr w:type="gramStart"/>
      <w:r w:rsidR="26EDF5D2" w:rsidRPr="48C27FEA">
        <w:rPr>
          <w:rFonts w:cs="Arial"/>
        </w:rPr>
        <w:t>all</w:t>
      </w:r>
      <w:r w:rsidR="63FCE6B1" w:rsidRPr="48C27FEA">
        <w:rPr>
          <w:rFonts w:cs="Arial"/>
        </w:rPr>
        <w:t xml:space="preserve"> </w:t>
      </w:r>
      <w:r w:rsidR="205BD444" w:rsidRPr="48C27FEA">
        <w:rPr>
          <w:rFonts w:cs="Arial"/>
        </w:rPr>
        <w:t>of</w:t>
      </w:r>
      <w:proofErr w:type="gramEnd"/>
      <w:r w:rsidR="205BD444" w:rsidRPr="48C27FEA">
        <w:rPr>
          <w:rFonts w:cs="Arial"/>
        </w:rPr>
        <w:t xml:space="preserve"> </w:t>
      </w:r>
      <w:r w:rsidR="63FCE6B1" w:rsidRPr="48C27FEA">
        <w:rPr>
          <w:rFonts w:cs="Arial"/>
        </w:rPr>
        <w:t xml:space="preserve">the </w:t>
      </w:r>
      <w:r w:rsidRPr="48C27FEA">
        <w:rPr>
          <w:rFonts w:cs="Arial"/>
        </w:rPr>
        <w:t xml:space="preserve">Required Activities in Section </w:t>
      </w:r>
      <w:r w:rsidR="4D19EE8A" w:rsidRPr="48C27FEA">
        <w:rPr>
          <w:rFonts w:cs="Arial"/>
        </w:rPr>
        <w:t>I</w:t>
      </w:r>
      <w:r w:rsidR="39B67868" w:rsidRPr="48C27FEA">
        <w:rPr>
          <w:rStyle w:val="Hyperlink"/>
          <w:rFonts w:cs="Arial"/>
          <w:color w:val="auto"/>
          <w:u w:val="none"/>
        </w:rPr>
        <w:t>.</w:t>
      </w:r>
      <w:r w:rsidRPr="48C27FEA">
        <w:rPr>
          <w:rFonts w:cs="Arial"/>
        </w:rPr>
        <w:t xml:space="preserve"> </w:t>
      </w:r>
      <w:r w:rsidR="001A75E9">
        <w:rPr>
          <w:rFonts w:cs="Arial"/>
        </w:rPr>
        <w:t>If you plan to use funds for infrastructure development, describe how the funds will be used.</w:t>
      </w:r>
    </w:p>
    <w:p w14:paraId="23490260" w14:textId="77777777" w:rsidR="006C041F" w:rsidRDefault="23F53282" w:rsidP="003A5674">
      <w:pPr>
        <w:numPr>
          <w:ilvl w:val="0"/>
          <w:numId w:val="38"/>
        </w:numPr>
        <w:spacing w:before="240" w:after="200"/>
        <w:ind w:left="720" w:hanging="360"/>
        <w:rPr>
          <w:rFonts w:cs="Arial"/>
          <w:szCs w:val="24"/>
        </w:rPr>
      </w:pPr>
      <w:bookmarkStart w:id="173" w:name="Section_B3"/>
      <w:bookmarkEnd w:id="173"/>
      <w:r w:rsidRPr="00953349">
        <w:rPr>
          <w:rFonts w:cs="Arial"/>
          <w:szCs w:val="24"/>
        </w:rPr>
        <w:t>If your agency provides the following servic</w:t>
      </w:r>
      <w:r w:rsidR="00953349">
        <w:rPr>
          <w:rFonts w:cs="Arial"/>
          <w:szCs w:val="24"/>
        </w:rPr>
        <w:t>e</w:t>
      </w:r>
      <w:r w:rsidRPr="00953349">
        <w:rPr>
          <w:rFonts w:cs="Arial"/>
          <w:szCs w:val="24"/>
        </w:rPr>
        <w:t>s in-house, describe them in this section</w:t>
      </w:r>
      <w:r w:rsidR="7C4BDF3B" w:rsidRPr="00953349">
        <w:rPr>
          <w:rFonts w:cs="Arial"/>
          <w:szCs w:val="24"/>
        </w:rPr>
        <w:t>, including funding source</w:t>
      </w:r>
      <w:r w:rsidR="001A75E9">
        <w:rPr>
          <w:rFonts w:cs="Arial"/>
          <w:szCs w:val="24"/>
        </w:rPr>
        <w:t>. If your organization is not providing the treatment services in-house</w:t>
      </w:r>
      <w:r w:rsidR="006E2C75">
        <w:rPr>
          <w:rFonts w:cs="Arial"/>
          <w:szCs w:val="24"/>
        </w:rPr>
        <w:t>,</w:t>
      </w:r>
      <w:r w:rsidR="001A75E9">
        <w:rPr>
          <w:rFonts w:cs="Arial"/>
          <w:szCs w:val="24"/>
        </w:rPr>
        <w:t xml:space="preserve"> identify the partner organizations that will provide these services and include the MOAs in </w:t>
      </w:r>
      <w:r w:rsidR="001A75E9" w:rsidRPr="003A5674">
        <w:rPr>
          <w:rFonts w:cs="Arial"/>
          <w:b/>
          <w:bCs/>
          <w:szCs w:val="24"/>
        </w:rPr>
        <w:t>Attachment 1</w:t>
      </w:r>
      <w:r w:rsidR="001A75E9">
        <w:rPr>
          <w:rFonts w:cs="Arial"/>
          <w:szCs w:val="24"/>
        </w:rPr>
        <w:t xml:space="preserve">. If the MOAs are not included in </w:t>
      </w:r>
      <w:r w:rsidR="001A75E9" w:rsidRPr="003A5674">
        <w:rPr>
          <w:rFonts w:cs="Arial"/>
          <w:b/>
          <w:bCs/>
          <w:szCs w:val="24"/>
        </w:rPr>
        <w:t xml:space="preserve">Attachment </w:t>
      </w:r>
      <w:proofErr w:type="gramStart"/>
      <w:r w:rsidR="001A75E9" w:rsidRPr="003A5674">
        <w:rPr>
          <w:rFonts w:cs="Arial"/>
          <w:b/>
          <w:bCs/>
          <w:szCs w:val="24"/>
        </w:rPr>
        <w:t>1</w:t>
      </w:r>
      <w:r w:rsidR="006E2C75">
        <w:rPr>
          <w:rFonts w:cs="Arial"/>
          <w:b/>
          <w:bCs/>
          <w:szCs w:val="24"/>
        </w:rPr>
        <w:t>,</w:t>
      </w:r>
      <w:r w:rsidR="001A75E9">
        <w:rPr>
          <w:rFonts w:cs="Arial"/>
          <w:szCs w:val="24"/>
        </w:rPr>
        <w:t>your</w:t>
      </w:r>
      <w:proofErr w:type="gramEnd"/>
      <w:r w:rsidR="001A75E9">
        <w:rPr>
          <w:rFonts w:cs="Arial"/>
          <w:szCs w:val="24"/>
        </w:rPr>
        <w:t xml:space="preserve"> application will be screened out and not considered for review</w:t>
      </w:r>
      <w:r w:rsidRPr="00953349">
        <w:rPr>
          <w:rFonts w:cs="Arial"/>
          <w:szCs w:val="24"/>
        </w:rPr>
        <w:t>:</w:t>
      </w:r>
    </w:p>
    <w:p w14:paraId="537A4162" w14:textId="31DA6B09" w:rsidR="006C041F" w:rsidRDefault="006C041F" w:rsidP="003A5674">
      <w:pPr>
        <w:numPr>
          <w:ilvl w:val="0"/>
          <w:numId w:val="38"/>
        </w:numPr>
        <w:spacing w:before="240" w:after="200"/>
        <w:ind w:left="720" w:hanging="360"/>
        <w:rPr>
          <w:rFonts w:cs="Arial"/>
          <w:szCs w:val="24"/>
        </w:rPr>
      </w:pPr>
      <w:r>
        <w:rPr>
          <w:rFonts w:cs="Arial"/>
          <w:szCs w:val="24"/>
        </w:rPr>
        <w:br w:type="page"/>
      </w:r>
    </w:p>
    <w:p w14:paraId="2454EDB2" w14:textId="5EC2AAB5" w:rsidR="5FADAF79" w:rsidRPr="00953349" w:rsidRDefault="5FADAF79" w:rsidP="006C041F">
      <w:pPr>
        <w:pStyle w:val="ListParagraph"/>
        <w:numPr>
          <w:ilvl w:val="1"/>
          <w:numId w:val="155"/>
        </w:numPr>
        <w:contextualSpacing w:val="0"/>
        <w:rPr>
          <w:rFonts w:eastAsia="Arial" w:cs="Arial"/>
          <w:color w:val="000000" w:themeColor="text1"/>
          <w:szCs w:val="24"/>
        </w:rPr>
      </w:pPr>
      <w:r w:rsidRPr="00953349">
        <w:rPr>
          <w:rFonts w:eastAsia="Arial" w:cs="Arial"/>
          <w:color w:val="000000" w:themeColor="text1"/>
          <w:szCs w:val="24"/>
        </w:rPr>
        <w:lastRenderedPageBreak/>
        <w:t xml:space="preserve">Primary HIV treatment and care providers, including Ryan White providers, to strengthen integration of care through case management. </w:t>
      </w:r>
    </w:p>
    <w:p w14:paraId="1B653C24" w14:textId="7A8F4CEA" w:rsidR="5FADAF79" w:rsidRPr="003A5674" w:rsidRDefault="5FADAF79" w:rsidP="006C041F">
      <w:pPr>
        <w:pStyle w:val="ListParagraph"/>
        <w:numPr>
          <w:ilvl w:val="1"/>
          <w:numId w:val="155"/>
        </w:numPr>
        <w:contextualSpacing w:val="0"/>
        <w:rPr>
          <w:rFonts w:eastAsia="Arial" w:cs="Arial"/>
          <w:color w:val="000000" w:themeColor="text1"/>
          <w:szCs w:val="24"/>
        </w:rPr>
      </w:pPr>
      <w:r w:rsidRPr="003A5674">
        <w:rPr>
          <w:rFonts w:eastAsia="Arial" w:cs="Arial"/>
          <w:color w:val="000000" w:themeColor="text1"/>
          <w:szCs w:val="24"/>
        </w:rPr>
        <w:t xml:space="preserve">Appropriate treatment providers </w:t>
      </w:r>
      <w:r w:rsidR="00953349" w:rsidRPr="003A5674">
        <w:rPr>
          <w:rFonts w:eastAsia="Arial" w:cs="Arial"/>
          <w:color w:val="000000" w:themeColor="text1"/>
          <w:szCs w:val="24"/>
        </w:rPr>
        <w:t>for</w:t>
      </w:r>
      <w:r w:rsidRPr="003A5674">
        <w:rPr>
          <w:rFonts w:eastAsia="Arial" w:cs="Arial"/>
          <w:color w:val="000000" w:themeColor="text1"/>
          <w:szCs w:val="24"/>
        </w:rPr>
        <w:t xml:space="preserve"> follow-up care and treatment for individuals with viral hepatitis (B or C); and</w:t>
      </w:r>
    </w:p>
    <w:p w14:paraId="4178A995" w14:textId="767FD0EF" w:rsidR="5FADAF79" w:rsidRPr="003A5674" w:rsidRDefault="5FADAF79" w:rsidP="006C041F">
      <w:pPr>
        <w:pStyle w:val="ListParagraph"/>
        <w:numPr>
          <w:ilvl w:val="1"/>
          <w:numId w:val="155"/>
        </w:numPr>
        <w:contextualSpacing w:val="0"/>
        <w:rPr>
          <w:rFonts w:eastAsia="Arial" w:cs="Arial"/>
          <w:color w:val="000000" w:themeColor="text1"/>
          <w:szCs w:val="24"/>
        </w:rPr>
      </w:pPr>
      <w:r w:rsidRPr="003A5674">
        <w:rPr>
          <w:rFonts w:eastAsia="Arial" w:cs="Arial"/>
          <w:color w:val="000000" w:themeColor="text1"/>
          <w:szCs w:val="24"/>
        </w:rPr>
        <w:t xml:space="preserve">Appropriate treatment providers for </w:t>
      </w:r>
      <w:proofErr w:type="spellStart"/>
      <w:r w:rsidRPr="003A5674">
        <w:rPr>
          <w:rFonts w:eastAsia="Arial" w:cs="Arial"/>
          <w:color w:val="000000" w:themeColor="text1"/>
          <w:szCs w:val="24"/>
        </w:rPr>
        <w:t>PrEP</w:t>
      </w:r>
      <w:r w:rsidR="00287439">
        <w:rPr>
          <w:rFonts w:eastAsia="Arial" w:cs="Arial"/>
          <w:color w:val="000000" w:themeColor="text1"/>
          <w:szCs w:val="24"/>
        </w:rPr>
        <w:t>.</w:t>
      </w:r>
      <w:proofErr w:type="spellEnd"/>
    </w:p>
    <w:p w14:paraId="2318CFAB" w14:textId="796EBEA3" w:rsidR="000F53CC" w:rsidRPr="000F53CC" w:rsidRDefault="00DA0E93" w:rsidP="00CD7972">
      <w:pPr>
        <w:numPr>
          <w:ilvl w:val="0"/>
          <w:numId w:val="46"/>
        </w:numPr>
        <w:ind w:left="720"/>
        <w:rPr>
          <w:b/>
          <w:bCs/>
        </w:rPr>
      </w:pPr>
      <w:bookmarkStart w:id="174" w:name="_Hlk80343641"/>
      <w:r w:rsidRPr="3B13CC28">
        <w:rPr>
          <w:rFonts w:cs="Arial"/>
          <w:color w:val="000000" w:themeColor="text1"/>
        </w:rPr>
        <w:t xml:space="preserve">In </w:t>
      </w:r>
      <w:r w:rsidRPr="002F417D">
        <w:rPr>
          <w:rFonts w:cs="Arial"/>
          <w:b/>
          <w:bCs/>
          <w:color w:val="000000" w:themeColor="text1"/>
        </w:rPr>
        <w:t>Attachment</w:t>
      </w:r>
      <w:r w:rsidRPr="002F417D">
        <w:rPr>
          <w:rFonts w:cs="Arial"/>
          <w:color w:val="000000" w:themeColor="text1"/>
        </w:rPr>
        <w:t xml:space="preserve"> </w:t>
      </w:r>
      <w:r w:rsidR="00510A6A" w:rsidRPr="002F417D">
        <w:rPr>
          <w:rFonts w:cs="Arial"/>
          <w:b/>
          <w:bCs/>
          <w:color w:val="000000" w:themeColor="text1"/>
        </w:rPr>
        <w:t>4</w:t>
      </w:r>
      <w:r w:rsidR="00510A6A" w:rsidRPr="002F417D">
        <w:rPr>
          <w:rFonts w:cs="Arial"/>
          <w:color w:val="000000" w:themeColor="text1"/>
        </w:rPr>
        <w:t xml:space="preserve">, </w:t>
      </w:r>
      <w:r w:rsidRPr="002F417D">
        <w:rPr>
          <w:rFonts w:cs="Arial"/>
          <w:color w:val="000000" w:themeColor="text1"/>
        </w:rPr>
        <w:t>p</w:t>
      </w:r>
      <w:r w:rsidR="00FA4402" w:rsidRPr="002F417D">
        <w:rPr>
          <w:rFonts w:cs="Arial"/>
          <w:color w:val="000000" w:themeColor="text1"/>
        </w:rPr>
        <w:t>rovide</w:t>
      </w:r>
      <w:r w:rsidR="00FA4402" w:rsidRPr="3B13CC28">
        <w:rPr>
          <w:rFonts w:cs="Arial"/>
          <w:color w:val="000000" w:themeColor="text1"/>
        </w:rPr>
        <w:t xml:space="preserve"> a chart or g</w:t>
      </w:r>
      <w:r w:rsidR="000F5F70" w:rsidRPr="3B13CC28">
        <w:rPr>
          <w:rFonts w:cs="Arial"/>
          <w:color w:val="000000" w:themeColor="text1"/>
        </w:rPr>
        <w:t>raph depicting a realistic time</w:t>
      </w:r>
      <w:r w:rsidR="00FA4402" w:rsidRPr="3B13CC28">
        <w:rPr>
          <w:rFonts w:cs="Arial"/>
          <w:color w:val="000000" w:themeColor="text1"/>
        </w:rPr>
        <w:t xml:space="preserve">line for the entire </w:t>
      </w:r>
      <w:r w:rsidR="00683C7C" w:rsidRPr="3B13CC28">
        <w:rPr>
          <w:rFonts w:cs="Arial"/>
          <w:color w:val="000000" w:themeColor="text1"/>
        </w:rPr>
        <w:t xml:space="preserve">5 </w:t>
      </w:r>
      <w:r w:rsidR="00FA4402" w:rsidRPr="3B13CC28">
        <w:rPr>
          <w:rFonts w:cs="Arial"/>
          <w:color w:val="000000" w:themeColor="text1"/>
        </w:rPr>
        <w:t xml:space="preserve">years of the project period showing dates, key activities, and responsible staff. These key activities must include the requirements outlined in </w:t>
      </w:r>
      <w:r w:rsidR="00FA4402" w:rsidRPr="3B13CC28">
        <w:rPr>
          <w:rFonts w:cs="Arial"/>
        </w:rPr>
        <w:t xml:space="preserve">Section I </w:t>
      </w:r>
      <w:r w:rsidR="00FA4402" w:rsidRPr="3B13CC28">
        <w:rPr>
          <w:rFonts w:cs="Arial"/>
          <w:color w:val="000000" w:themeColor="text1"/>
        </w:rPr>
        <w:t>[</w:t>
      </w:r>
      <w:r w:rsidR="00FA4402" w:rsidRPr="3B13CC28">
        <w:rPr>
          <w:rFonts w:cs="Arial"/>
          <w:b/>
          <w:bCs/>
          <w:color w:val="000000" w:themeColor="text1"/>
        </w:rPr>
        <w:t>NOTE</w:t>
      </w:r>
      <w:r w:rsidR="00FA4402" w:rsidRPr="3B13CC28">
        <w:rPr>
          <w:rFonts w:cs="Arial"/>
          <w:color w:val="000000" w:themeColor="text1"/>
        </w:rPr>
        <w:t xml:space="preserve">: Be sure to show that the project can be </w:t>
      </w:r>
      <w:r w:rsidR="00EA735E" w:rsidRPr="3B13CC28">
        <w:rPr>
          <w:rFonts w:cs="Arial"/>
          <w:color w:val="000000" w:themeColor="text1"/>
        </w:rPr>
        <w:t>implemented,</w:t>
      </w:r>
      <w:r w:rsidR="00FA4402" w:rsidRPr="3B13CC28">
        <w:rPr>
          <w:rFonts w:cs="Arial"/>
          <w:color w:val="000000" w:themeColor="text1"/>
        </w:rPr>
        <w:t xml:space="preserve"> and service delivery can begin as soon as possible and no later than four mon</w:t>
      </w:r>
      <w:r w:rsidR="000F5F70" w:rsidRPr="3B13CC28">
        <w:rPr>
          <w:rFonts w:cs="Arial"/>
          <w:color w:val="000000" w:themeColor="text1"/>
        </w:rPr>
        <w:t>ths after grant award.</w:t>
      </w:r>
      <w:r w:rsidR="00510A6A" w:rsidRPr="3B13CC28">
        <w:rPr>
          <w:rFonts w:cs="Arial"/>
          <w:color w:val="000000" w:themeColor="text1"/>
        </w:rPr>
        <w:t xml:space="preserve"> </w:t>
      </w:r>
      <w:r w:rsidR="00510A6A" w:rsidRPr="3B13CC28">
        <w:rPr>
          <w:rFonts w:cs="Arial"/>
          <w:b/>
          <w:bCs/>
          <w:color w:val="000000" w:themeColor="text1"/>
        </w:rPr>
        <w:t xml:space="preserve">The timeline cannot be </w:t>
      </w:r>
      <w:r w:rsidR="00284A0C" w:rsidRPr="3B13CC28">
        <w:rPr>
          <w:rFonts w:cs="Arial"/>
          <w:b/>
          <w:bCs/>
          <w:color w:val="000000" w:themeColor="text1"/>
        </w:rPr>
        <w:t xml:space="preserve">more than </w:t>
      </w:r>
      <w:r w:rsidR="00510A6A" w:rsidRPr="3B13CC28">
        <w:rPr>
          <w:rFonts w:cs="Arial"/>
          <w:b/>
          <w:bCs/>
          <w:color w:val="000000" w:themeColor="text1"/>
        </w:rPr>
        <w:t>two pages</w:t>
      </w:r>
      <w:r w:rsidR="00841DC4" w:rsidRPr="3B13CC28">
        <w:rPr>
          <w:rFonts w:cs="Arial"/>
          <w:b/>
          <w:bCs/>
          <w:color w:val="000000" w:themeColor="text1"/>
        </w:rPr>
        <w:t xml:space="preserve"> and should be submitted in Attachment 4</w:t>
      </w:r>
      <w:r w:rsidR="00284A0C" w:rsidRPr="3B13CC28">
        <w:rPr>
          <w:rFonts w:cs="Arial"/>
          <w:b/>
          <w:bCs/>
          <w:color w:val="000000" w:themeColor="text1"/>
        </w:rPr>
        <w:t>.</w:t>
      </w:r>
      <w:r w:rsidR="008617C9" w:rsidRPr="3B13CC28">
        <w:rPr>
          <w:rFonts w:cs="Arial"/>
          <w:color w:val="000000" w:themeColor="text1"/>
        </w:rPr>
        <w:t>]</w:t>
      </w:r>
      <w:r w:rsidR="00BA3EA0" w:rsidRPr="3B13CC28">
        <w:rPr>
          <w:rFonts w:cs="Arial"/>
          <w:b/>
          <w:bCs/>
          <w:color w:val="000000" w:themeColor="text1"/>
        </w:rPr>
        <w:t xml:space="preserve"> </w:t>
      </w:r>
      <w:bookmarkStart w:id="175" w:name="_Hlk83112251"/>
      <w:r w:rsidR="00284A0C" w:rsidRPr="3B13CC28">
        <w:rPr>
          <w:rFonts w:cs="Arial"/>
          <w:color w:val="000000" w:themeColor="text1"/>
        </w:rPr>
        <w:t xml:space="preserve">The </w:t>
      </w:r>
      <w:r w:rsidR="00BA3EA0" w:rsidRPr="3B13CC28">
        <w:rPr>
          <w:rFonts w:cs="Arial"/>
          <w:color w:val="000000" w:themeColor="text1"/>
        </w:rPr>
        <w:t>recommendation of pages for this section does not include the t</w:t>
      </w:r>
      <w:r w:rsidR="00284A0C" w:rsidRPr="3B13CC28">
        <w:rPr>
          <w:rFonts w:cs="Arial"/>
          <w:color w:val="000000" w:themeColor="text1"/>
        </w:rPr>
        <w:t>imeline</w:t>
      </w:r>
      <w:r w:rsidR="00BA3EA0" w:rsidRPr="3B13CC28">
        <w:rPr>
          <w:rFonts w:cs="Arial"/>
          <w:color w:val="000000" w:themeColor="text1"/>
        </w:rPr>
        <w:t>.</w:t>
      </w:r>
      <w:r w:rsidR="00284A0C" w:rsidRPr="3B13CC28">
        <w:rPr>
          <w:rFonts w:cs="Arial"/>
          <w:color w:val="000000" w:themeColor="text1"/>
        </w:rPr>
        <w:t xml:space="preserve"> </w:t>
      </w:r>
      <w:bookmarkStart w:id="176" w:name="_Section_C:_Proposed"/>
      <w:bookmarkStart w:id="177" w:name="_Toc197933215"/>
      <w:bookmarkEnd w:id="174"/>
      <w:bookmarkEnd w:id="176"/>
    </w:p>
    <w:p w14:paraId="040C74F3" w14:textId="24445D37" w:rsidR="00DA0E93" w:rsidRPr="00A031A6" w:rsidRDefault="003D4F06" w:rsidP="00A031A6">
      <w:pPr>
        <w:pStyle w:val="Heading4"/>
        <w:spacing w:after="240"/>
        <w:rPr>
          <w:sz w:val="24"/>
          <w:szCs w:val="24"/>
        </w:rPr>
      </w:pPr>
      <w:bookmarkStart w:id="178" w:name="Section_C"/>
      <w:bookmarkEnd w:id="175"/>
      <w:r w:rsidRPr="00A031A6">
        <w:rPr>
          <w:sz w:val="24"/>
          <w:szCs w:val="24"/>
        </w:rPr>
        <w:t xml:space="preserve">SECTION </w:t>
      </w:r>
      <w:r w:rsidR="00FA4402" w:rsidRPr="00A031A6">
        <w:rPr>
          <w:sz w:val="24"/>
          <w:szCs w:val="24"/>
        </w:rPr>
        <w:t>C</w:t>
      </w:r>
      <w:bookmarkEnd w:id="178"/>
      <w:r w:rsidR="00FA4402" w:rsidRPr="00A031A6">
        <w:rPr>
          <w:sz w:val="24"/>
          <w:szCs w:val="24"/>
        </w:rPr>
        <w:t>:</w:t>
      </w:r>
      <w:r w:rsidR="00F20F0F" w:rsidRPr="00A031A6">
        <w:rPr>
          <w:sz w:val="24"/>
          <w:szCs w:val="24"/>
        </w:rPr>
        <w:tab/>
      </w:r>
      <w:r w:rsidR="00FA4402" w:rsidRPr="00A031A6">
        <w:rPr>
          <w:sz w:val="24"/>
          <w:szCs w:val="24"/>
        </w:rPr>
        <w:t>Proposed Evidence-Base</w:t>
      </w:r>
      <w:r w:rsidR="005B116B" w:rsidRPr="00A031A6">
        <w:rPr>
          <w:sz w:val="24"/>
          <w:szCs w:val="24"/>
        </w:rPr>
        <w:t>d Service/Practice</w:t>
      </w:r>
      <w:r w:rsidR="00F20F0F" w:rsidRPr="00A031A6">
        <w:rPr>
          <w:sz w:val="24"/>
          <w:szCs w:val="24"/>
        </w:rPr>
        <w:t xml:space="preserve"> </w:t>
      </w:r>
      <w:r w:rsidR="005B116B" w:rsidRPr="00A031A6">
        <w:rPr>
          <w:sz w:val="24"/>
          <w:szCs w:val="24"/>
        </w:rPr>
        <w:t>(25 points</w:t>
      </w:r>
      <w:r w:rsidR="00CE0154" w:rsidRPr="00A031A6">
        <w:rPr>
          <w:sz w:val="24"/>
          <w:szCs w:val="24"/>
        </w:rPr>
        <w:t xml:space="preserve"> -</w:t>
      </w:r>
      <w:r w:rsidR="005B116B" w:rsidRPr="00A031A6">
        <w:rPr>
          <w:sz w:val="24"/>
          <w:szCs w:val="24"/>
        </w:rPr>
        <w:t xml:space="preserve"> </w:t>
      </w:r>
      <w:r w:rsidR="00FA4402" w:rsidRPr="00A031A6">
        <w:rPr>
          <w:sz w:val="24"/>
          <w:szCs w:val="24"/>
        </w:rPr>
        <w:t>approximately 2 pages)</w:t>
      </w:r>
    </w:p>
    <w:p w14:paraId="34F0C990" w14:textId="17C46D62" w:rsidR="00FA4402" w:rsidRPr="009D7AD3" w:rsidRDefault="00FA4402" w:rsidP="00CD7972">
      <w:pPr>
        <w:pStyle w:val="ListParagraph"/>
        <w:numPr>
          <w:ilvl w:val="0"/>
          <w:numId w:val="98"/>
        </w:numPr>
        <w:ind w:left="720"/>
        <w:contextualSpacing w:val="0"/>
        <w:rPr>
          <w:b/>
        </w:rPr>
      </w:pPr>
      <w:r w:rsidRPr="00DA0E93">
        <w:rPr>
          <w:rFonts w:cs="Arial"/>
          <w:szCs w:val="24"/>
        </w:rPr>
        <w:t>Identify the Evidence-Based Practice(s) (EBPs)</w:t>
      </w:r>
      <w:r w:rsidR="00AE1245" w:rsidRPr="00DA0E93">
        <w:rPr>
          <w:rFonts w:cs="Arial"/>
          <w:szCs w:val="24"/>
        </w:rPr>
        <w:t>, evidence</w:t>
      </w:r>
      <w:r w:rsidR="00744A79" w:rsidRPr="00DA0E93">
        <w:rPr>
          <w:rFonts w:cs="Arial"/>
          <w:szCs w:val="24"/>
        </w:rPr>
        <w:t>-informed</w:t>
      </w:r>
      <w:r w:rsidR="00AE1245" w:rsidRPr="00DA0E93">
        <w:rPr>
          <w:rFonts w:cs="Arial"/>
          <w:szCs w:val="24"/>
        </w:rPr>
        <w:t>,</w:t>
      </w:r>
      <w:r w:rsidR="007B0FBE" w:rsidRPr="00DA0E93">
        <w:rPr>
          <w:rFonts w:cs="Arial"/>
          <w:szCs w:val="24"/>
        </w:rPr>
        <w:t xml:space="preserve"> and/or</w:t>
      </w:r>
      <w:r w:rsidR="00797AD6" w:rsidRPr="00DA0E93">
        <w:rPr>
          <w:rFonts w:cs="Arial"/>
          <w:szCs w:val="24"/>
        </w:rPr>
        <w:t xml:space="preserve"> culturally </w:t>
      </w:r>
      <w:r w:rsidR="005064C4" w:rsidRPr="00DA0E93">
        <w:rPr>
          <w:rFonts w:cs="Arial"/>
          <w:szCs w:val="24"/>
        </w:rPr>
        <w:t>promising</w:t>
      </w:r>
      <w:r w:rsidR="00797AD6" w:rsidRPr="00DA0E93">
        <w:rPr>
          <w:rFonts w:cs="Arial"/>
          <w:szCs w:val="24"/>
        </w:rPr>
        <w:t xml:space="preserve"> </w:t>
      </w:r>
      <w:r w:rsidR="005064C4" w:rsidRPr="00DA0E93">
        <w:rPr>
          <w:rFonts w:cs="Arial"/>
          <w:szCs w:val="24"/>
        </w:rPr>
        <w:t>practices</w:t>
      </w:r>
      <w:r w:rsidRPr="00DA0E93">
        <w:rPr>
          <w:rFonts w:cs="Arial"/>
          <w:szCs w:val="24"/>
        </w:rPr>
        <w:t xml:space="preserve"> that will be used. Discuss how each </w:t>
      </w:r>
      <w:r w:rsidR="00797AD6" w:rsidRPr="00DA0E93">
        <w:rPr>
          <w:rFonts w:cs="Arial"/>
          <w:szCs w:val="24"/>
        </w:rPr>
        <w:t>intervention</w:t>
      </w:r>
      <w:r w:rsidRPr="00DA0E93">
        <w:rPr>
          <w:rFonts w:cs="Arial"/>
          <w:szCs w:val="24"/>
        </w:rPr>
        <w:t xml:space="preserve"> chosen is appropriate for your population(s) of focus and the outcomes you want to achieve.</w:t>
      </w:r>
      <w:r w:rsidR="00762541" w:rsidRPr="00DA0E93">
        <w:rPr>
          <w:rFonts w:cs="Arial"/>
        </w:rPr>
        <w:t xml:space="preserve"> </w:t>
      </w:r>
      <w:r w:rsidR="00DA0E93" w:rsidRPr="00DA0E93">
        <w:rPr>
          <w:rFonts w:cs="Arial"/>
        </w:rPr>
        <w:t xml:space="preserve">Describe any modifications that will be made to the EBP(s) and the reason the modifications are necessary. </w:t>
      </w:r>
      <w:r w:rsidR="00762541" w:rsidRPr="00DA0E93">
        <w:rPr>
          <w:rFonts w:cs="Arial"/>
        </w:rPr>
        <w:t>If you are not proposing any modifications, indicate so in your response.</w:t>
      </w:r>
      <w:r w:rsidRPr="00DA0E93">
        <w:rPr>
          <w:rFonts w:cs="Arial"/>
          <w:szCs w:val="24"/>
        </w:rPr>
        <w:t xml:space="preserve"> </w:t>
      </w:r>
      <w:r w:rsidR="007B0FBE" w:rsidRPr="00DA0E93">
        <w:rPr>
          <w:rFonts w:cs="Arial"/>
        </w:rPr>
        <w:t>interventions.</w:t>
      </w:r>
    </w:p>
    <w:p w14:paraId="043E1204" w14:textId="5E7D19B4" w:rsidR="009D7AD3" w:rsidRPr="00DA0E93" w:rsidRDefault="009D7AD3" w:rsidP="00CD7972">
      <w:pPr>
        <w:pStyle w:val="ListParagraph"/>
        <w:numPr>
          <w:ilvl w:val="0"/>
          <w:numId w:val="98"/>
        </w:numPr>
        <w:ind w:left="720"/>
        <w:contextualSpacing w:val="0"/>
        <w:rPr>
          <w:b/>
        </w:rPr>
      </w:pPr>
      <w:r>
        <w:rPr>
          <w:rFonts w:cs="Arial"/>
        </w:rPr>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 xml:space="preserve">. </w:t>
      </w:r>
    </w:p>
    <w:p w14:paraId="5E55DC9B" w14:textId="7B05706D" w:rsidR="00FA4402" w:rsidRPr="00E025D3" w:rsidRDefault="003D4F06" w:rsidP="00E025D3">
      <w:pPr>
        <w:pStyle w:val="Heading4"/>
        <w:spacing w:after="240"/>
        <w:rPr>
          <w:sz w:val="24"/>
          <w:szCs w:val="24"/>
        </w:rPr>
      </w:pPr>
      <w:bookmarkStart w:id="179" w:name="Section_D"/>
      <w:bookmarkStart w:id="180" w:name="_Hlk83112334"/>
      <w:bookmarkEnd w:id="177"/>
      <w:r w:rsidRPr="00E025D3">
        <w:rPr>
          <w:sz w:val="24"/>
          <w:szCs w:val="24"/>
        </w:rPr>
        <w:t xml:space="preserve">SECTION </w:t>
      </w:r>
      <w:r w:rsidR="00FA4402" w:rsidRPr="00E025D3">
        <w:rPr>
          <w:sz w:val="24"/>
          <w:szCs w:val="24"/>
        </w:rPr>
        <w:t>D</w:t>
      </w:r>
      <w:bookmarkEnd w:id="179"/>
      <w:r w:rsidR="00FA4402" w:rsidRPr="00E025D3">
        <w:rPr>
          <w:sz w:val="24"/>
          <w:szCs w:val="24"/>
        </w:rPr>
        <w:t>:</w:t>
      </w:r>
      <w:r w:rsidR="00F20F0F" w:rsidRPr="00E025D3">
        <w:rPr>
          <w:sz w:val="24"/>
          <w:szCs w:val="24"/>
        </w:rPr>
        <w:tab/>
      </w:r>
      <w:r w:rsidR="00FA4402" w:rsidRPr="00E025D3">
        <w:rPr>
          <w:sz w:val="24"/>
          <w:szCs w:val="24"/>
        </w:rPr>
        <w:t>Staff and Organizational Experience</w:t>
      </w:r>
      <w:r w:rsidR="00F20F0F" w:rsidRPr="00E025D3">
        <w:rPr>
          <w:sz w:val="24"/>
          <w:szCs w:val="24"/>
        </w:rPr>
        <w:t xml:space="preserve"> </w:t>
      </w:r>
      <w:r w:rsidR="00FA4402" w:rsidRPr="00E025D3">
        <w:rPr>
          <w:sz w:val="24"/>
          <w:szCs w:val="24"/>
        </w:rPr>
        <w:t>(15 points – approximately 1</w:t>
      </w:r>
      <w:r w:rsidR="00F20F0F" w:rsidRPr="00E025D3">
        <w:rPr>
          <w:sz w:val="24"/>
          <w:szCs w:val="24"/>
        </w:rPr>
        <w:t xml:space="preserve"> </w:t>
      </w:r>
      <w:r w:rsidR="00FA4402" w:rsidRPr="00E025D3">
        <w:rPr>
          <w:sz w:val="24"/>
          <w:szCs w:val="24"/>
        </w:rPr>
        <w:t>page)</w:t>
      </w:r>
    </w:p>
    <w:bookmarkEnd w:id="180"/>
    <w:p w14:paraId="759F2804" w14:textId="77777777" w:rsidR="00CD7972" w:rsidRDefault="00FA4402" w:rsidP="00CD7972">
      <w:pPr>
        <w:numPr>
          <w:ilvl w:val="0"/>
          <w:numId w:val="59"/>
        </w:numPr>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 xml:space="preserve">. </w:t>
      </w:r>
      <w:bookmarkStart w:id="181"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 </w:t>
      </w:r>
      <w:r w:rsidRPr="00FA4402">
        <w:rPr>
          <w:rFonts w:eastAsiaTheme="minorHAnsi" w:cs="Arial"/>
          <w:szCs w:val="24"/>
        </w:rPr>
        <w:t>If applicable, Letters of Commitment from each partner</w:t>
      </w:r>
      <w:r w:rsidR="00387BA8">
        <w:rPr>
          <w:rFonts w:eastAsiaTheme="minorHAnsi" w:cs="Arial"/>
          <w:szCs w:val="24"/>
        </w:rPr>
        <w:t>, MOAs and Statement of Certification</w:t>
      </w:r>
      <w:r w:rsidRPr="00FA4402">
        <w:rPr>
          <w:rFonts w:eastAsiaTheme="minorHAnsi" w:cs="Arial"/>
          <w:szCs w:val="24"/>
        </w:rPr>
        <w:t xml:space="preserve"> must be included </w:t>
      </w:r>
      <w:r w:rsidR="005C3BDD">
        <w:rPr>
          <w:rFonts w:eastAsiaTheme="minorHAnsi" w:cs="Arial"/>
          <w:szCs w:val="24"/>
        </w:rPr>
        <w:t xml:space="preserve">in </w:t>
      </w:r>
      <w:r w:rsidRPr="00FA4402">
        <w:rPr>
          <w:rFonts w:eastAsiaTheme="minorHAnsi" w:cs="Arial"/>
          <w:b/>
          <w:szCs w:val="24"/>
        </w:rPr>
        <w:t>Attachment 1</w:t>
      </w:r>
      <w:r w:rsidRPr="00FA4402">
        <w:rPr>
          <w:rFonts w:eastAsiaTheme="minorHAnsi" w:cs="Arial"/>
          <w:szCs w:val="24"/>
        </w:rPr>
        <w:t xml:space="preserve"> of your application. If you are not partnering with any other organization(s), indicate so in your response.</w:t>
      </w:r>
    </w:p>
    <w:p w14:paraId="1EFD1D72" w14:textId="6EEC2D9F" w:rsidR="00CD7972" w:rsidRDefault="00CD7972" w:rsidP="00CD7972">
      <w:pPr>
        <w:numPr>
          <w:ilvl w:val="0"/>
          <w:numId w:val="59"/>
        </w:numPr>
        <w:rPr>
          <w:rFonts w:eastAsiaTheme="minorHAnsi" w:cs="Arial"/>
          <w:szCs w:val="24"/>
        </w:rPr>
      </w:pPr>
      <w:r>
        <w:rPr>
          <w:rFonts w:eastAsiaTheme="minorHAnsi" w:cs="Arial"/>
          <w:szCs w:val="24"/>
        </w:rPr>
        <w:br w:type="page"/>
      </w:r>
    </w:p>
    <w:bookmarkEnd w:id="181"/>
    <w:p w14:paraId="3D5FE06D" w14:textId="4DEFF553" w:rsidR="003D4F06" w:rsidRPr="003D4F06" w:rsidRDefault="00FA4402" w:rsidP="00F46A97">
      <w:pPr>
        <w:numPr>
          <w:ilvl w:val="0"/>
          <w:numId w:val="59"/>
        </w:numPr>
        <w:rPr>
          <w:rFonts w:eastAsiaTheme="minorEastAsia" w:cs="Arial"/>
        </w:rPr>
      </w:pPr>
      <w:r w:rsidRPr="3B13CC28">
        <w:rPr>
          <w:rFonts w:eastAsiaTheme="minorEastAsia" w:cs="Arial"/>
        </w:rPr>
        <w:lastRenderedPageBreak/>
        <w:t>Provide a complete list of staff positions for the project, including the Key Personnel (Project Director</w:t>
      </w:r>
      <w:r w:rsidR="00683C7C" w:rsidRPr="3B13CC28">
        <w:rPr>
          <w:rFonts w:eastAsiaTheme="minorEastAsia" w:cs="Arial"/>
        </w:rPr>
        <w:t>, Project Coordinator, and Project Evaluator</w:t>
      </w:r>
      <w:r w:rsidRPr="3B13CC28">
        <w:rPr>
          <w:rFonts w:eastAsiaTheme="minorEastAsia" w:cs="Arial"/>
        </w:rPr>
        <w:t xml:space="preserve">) and other significant personnel. Describe the role of each, their level of effort, and qualifications, to include their experience providing services to the population(s) of focus and familiarity with their culture(s) and language(s). </w:t>
      </w:r>
    </w:p>
    <w:p w14:paraId="7F59A8FF" w14:textId="7DC53022" w:rsidR="00FA4402" w:rsidRPr="00044800" w:rsidRDefault="7AC8689D" w:rsidP="00044800">
      <w:pPr>
        <w:pStyle w:val="Heading4"/>
        <w:spacing w:after="240"/>
        <w:rPr>
          <w:rFonts w:eastAsiaTheme="minorEastAsia"/>
          <w:sz w:val="24"/>
          <w:szCs w:val="24"/>
        </w:rPr>
      </w:pPr>
      <w:bookmarkStart w:id="182" w:name="_Section_E:_Data"/>
      <w:bookmarkStart w:id="183" w:name="Section_E"/>
      <w:bookmarkStart w:id="184" w:name="_Toc197933216"/>
      <w:bookmarkStart w:id="185" w:name="_Hlk83112568"/>
      <w:bookmarkEnd w:id="182"/>
      <w:r w:rsidRPr="00044800">
        <w:rPr>
          <w:rFonts w:eastAsiaTheme="minorEastAsia"/>
          <w:sz w:val="24"/>
          <w:szCs w:val="24"/>
        </w:rPr>
        <w:t xml:space="preserve">SECTION </w:t>
      </w:r>
      <w:r w:rsidR="55C67B87" w:rsidRPr="00044800">
        <w:rPr>
          <w:rFonts w:eastAsiaTheme="minorEastAsia"/>
          <w:sz w:val="24"/>
          <w:szCs w:val="24"/>
        </w:rPr>
        <w:t>E</w:t>
      </w:r>
      <w:bookmarkEnd w:id="183"/>
      <w:r w:rsidR="2B8BA729" w:rsidRPr="00044800">
        <w:rPr>
          <w:rFonts w:eastAsiaTheme="minorEastAsia"/>
          <w:sz w:val="24"/>
          <w:szCs w:val="24"/>
        </w:rPr>
        <w:t>:</w:t>
      </w:r>
      <w:r w:rsidR="00F20F0F" w:rsidRPr="00044800">
        <w:rPr>
          <w:rFonts w:eastAsiaTheme="minorEastAsia"/>
          <w:sz w:val="24"/>
          <w:szCs w:val="24"/>
        </w:rPr>
        <w:tab/>
      </w:r>
      <w:r w:rsidR="2B8BA729" w:rsidRPr="00044800">
        <w:rPr>
          <w:rFonts w:eastAsiaTheme="minorEastAsia"/>
          <w:sz w:val="24"/>
          <w:szCs w:val="24"/>
        </w:rPr>
        <w:t xml:space="preserve">Data Collection and Performance Measurement </w:t>
      </w:r>
      <w:r w:rsidR="00FA4402" w:rsidRPr="00044800">
        <w:rPr>
          <w:rFonts w:eastAsiaTheme="minorEastAsia"/>
          <w:sz w:val="24"/>
          <w:szCs w:val="24"/>
        </w:rPr>
        <w:t>(</w:t>
      </w:r>
      <w:r w:rsidR="00683C7C" w:rsidRPr="00044800">
        <w:rPr>
          <w:rFonts w:eastAsiaTheme="minorEastAsia"/>
          <w:sz w:val="24"/>
          <w:szCs w:val="24"/>
        </w:rPr>
        <w:t>10</w:t>
      </w:r>
      <w:r w:rsidR="00FA4402" w:rsidRPr="00044800">
        <w:rPr>
          <w:rFonts w:eastAsiaTheme="minorEastAsia"/>
          <w:sz w:val="24"/>
          <w:szCs w:val="24"/>
        </w:rPr>
        <w:t xml:space="preserve"> points</w:t>
      </w:r>
      <w:bookmarkEnd w:id="184"/>
      <w:r w:rsidR="00FA4402" w:rsidRPr="00044800">
        <w:rPr>
          <w:rFonts w:eastAsiaTheme="minorEastAsia"/>
          <w:sz w:val="24"/>
          <w:szCs w:val="24"/>
        </w:rPr>
        <w:t xml:space="preserve"> </w:t>
      </w:r>
      <w:r w:rsidR="00FA4402" w:rsidRPr="00044800">
        <w:rPr>
          <w:sz w:val="24"/>
          <w:szCs w:val="24"/>
        </w:rPr>
        <w:t xml:space="preserve">– approximately </w:t>
      </w:r>
      <w:r w:rsidR="00FA4402" w:rsidRPr="00044800">
        <w:rPr>
          <w:rFonts w:eastAsiaTheme="minorEastAsia"/>
          <w:sz w:val="24"/>
          <w:szCs w:val="24"/>
        </w:rPr>
        <w:t>1 page)</w:t>
      </w:r>
    </w:p>
    <w:bookmarkEnd w:id="185"/>
    <w:p w14:paraId="1B16686D" w14:textId="2425D05B" w:rsidR="00FA4402" w:rsidRPr="00FA4402" w:rsidRDefault="00FA4402" w:rsidP="00F46A97">
      <w:pPr>
        <w:numPr>
          <w:ilvl w:val="0"/>
          <w:numId w:val="60"/>
        </w:numPr>
        <w:tabs>
          <w:tab w:val="left" w:pos="0"/>
        </w:tabs>
        <w:ind w:left="720"/>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DA0E93">
        <w:rPr>
          <w:rFonts w:cs="Arial"/>
          <w:szCs w:val="24"/>
        </w:rPr>
        <w:t>.</w:t>
      </w:r>
    </w:p>
    <w:p w14:paraId="2EA7512A" w14:textId="23CC97D6" w:rsidR="003E5CC1" w:rsidRDefault="00F20F0F" w:rsidP="00F46A97">
      <w:pPr>
        <w:pStyle w:val="Heading2"/>
        <w:tabs>
          <w:tab w:val="clear" w:pos="720"/>
          <w:tab w:val="left" w:pos="360"/>
        </w:tabs>
        <w:ind w:left="360" w:hanging="360"/>
      </w:pPr>
      <w:bookmarkStart w:id="186" w:name="_Toc174539157"/>
      <w:bookmarkEnd w:id="161"/>
      <w:r>
        <w:t xml:space="preserve">2. </w:t>
      </w:r>
      <w:r>
        <w:tab/>
      </w:r>
      <w:r w:rsidR="00E30BBE" w:rsidRPr="00AC34BE">
        <w:t>B</w:t>
      </w:r>
      <w:r w:rsidR="00E30BBE">
        <w:t>UDGET JUSTIFICATION,</w:t>
      </w:r>
      <w:r w:rsidR="00E30BBE" w:rsidRPr="00AC34BE">
        <w:t xml:space="preserve"> E</w:t>
      </w:r>
      <w:r w:rsidR="00E30BBE">
        <w:t>XISTING RESOURCES, OTHER SUPPORT</w:t>
      </w:r>
      <w:r>
        <w:t xml:space="preserve"> </w:t>
      </w:r>
      <w:r w:rsidR="003E5CC1" w:rsidRPr="00AC34BE">
        <w:t>(other federal and non-federal sources)</w:t>
      </w:r>
      <w:bookmarkEnd w:id="186"/>
    </w:p>
    <w:p w14:paraId="783FFDFE" w14:textId="0DB92435" w:rsidR="009761AE" w:rsidRPr="009761AE" w:rsidRDefault="009761AE" w:rsidP="00F46A97">
      <w:pPr>
        <w:tabs>
          <w:tab w:val="left" w:pos="1008"/>
        </w:tabs>
        <w:rPr>
          <w:rFonts w:cs="Arial"/>
        </w:rPr>
      </w:pPr>
      <w:bookmarkStart w:id="187" w:name="_Hlk90280040"/>
      <w:r w:rsidRPr="009761AE">
        <w:rPr>
          <w:rFonts w:cs="Arial"/>
        </w:rPr>
        <w:t xml:space="preserve">You must provide a narrative justification of the items included in your proposed budget. You must also provide a narrative description of existing resources and other support you expect to receive for the proposed project </w:t>
      </w:r>
      <w:proofErr w:type="gramStart"/>
      <w:r w:rsidRPr="009761AE">
        <w:rPr>
          <w:rFonts w:cs="Arial"/>
        </w:rPr>
        <w:t>as a result of</w:t>
      </w:r>
      <w:proofErr w:type="gramEnd"/>
      <w:r w:rsidRPr="009761AE">
        <w:rPr>
          <w:rFonts w:cs="Arial"/>
        </w:rPr>
        <w:t xml:space="preserve"> cost matching. </w:t>
      </w:r>
      <w:r w:rsidRPr="009761AE">
        <w:rPr>
          <w:rFonts w:cs="Arial"/>
          <w:szCs w:val="24"/>
        </w:rPr>
        <w:t xml:space="preserve">Other support is defined as funds or resources, non-federal, or institutional, in direct support of activities through fellowships, gifts, prizes, in-kind contributions, or non-federal means. </w:t>
      </w:r>
      <w:r w:rsidRPr="009761AE">
        <w:rPr>
          <w:rFonts w:cs="Arial"/>
        </w:rPr>
        <w:t>(This should correspond to Item #18 on your SF-424, Estimated Funding.) Other sources of funds may be used for unallowable costs, e.g., meals, sporting events, entertainment.</w:t>
      </w:r>
    </w:p>
    <w:p w14:paraId="44321EBA" w14:textId="77777777" w:rsidR="009761AE" w:rsidRPr="009761AE" w:rsidRDefault="009761AE" w:rsidP="00F46A97">
      <w:pPr>
        <w:tabs>
          <w:tab w:val="left" w:pos="1008"/>
        </w:tabs>
        <w:rPr>
          <w:rFonts w:cs="Arial"/>
        </w:rPr>
      </w:pPr>
      <w:r w:rsidRPr="009761AE">
        <w:rPr>
          <w:rFonts w:cs="Arial"/>
        </w:rPr>
        <w:t>Although non-federal share may not be required, if an applicant proposes non-federal resources in their budget, they will be held to submission of the non-federal resources. These must be reported on the financial reports. If recipients fail to meet their proposed amount or percentage, that could be grounds for a cost disallowance.</w:t>
      </w:r>
    </w:p>
    <w:p w14:paraId="5BF4AFA2" w14:textId="7786D0C2" w:rsidR="009761AE" w:rsidRPr="009761AE" w:rsidRDefault="009761AE" w:rsidP="00F46A97">
      <w:pPr>
        <w:tabs>
          <w:tab w:val="left" w:pos="1008"/>
        </w:tabs>
      </w:pPr>
      <w:r w:rsidRPr="009761AE">
        <w:t xml:space="preserve">An illustration of a budget and narrative justification is included in </w:t>
      </w:r>
      <w:hyperlink w:anchor="_Appendix_M_–_1" w:history="1">
        <w:r w:rsidR="00303EE4">
          <w:rPr>
            <w:color w:val="0000FF"/>
            <w:u w:val="single"/>
          </w:rPr>
          <w:t>Appendix L</w:t>
        </w:r>
      </w:hyperlink>
      <w:r w:rsidRPr="009761AE">
        <w:t xml:space="preserve"> – Sample Budget and Justification. </w:t>
      </w:r>
      <w:r w:rsidRPr="009761AE">
        <w:rPr>
          <w:b/>
        </w:rPr>
        <w:t xml:space="preserve">It is highly recommended that you use this sample budget format. </w:t>
      </w:r>
      <w:r w:rsidRPr="009761AE">
        <w:t xml:space="preserve">Your proposed budget must reflect the funding limitations/restrictions specified in </w:t>
      </w:r>
      <w:hyperlink w:anchor="_3._REQUIRED_APPLICATION" w:history="1">
        <w:r w:rsidRPr="009761AE">
          <w:rPr>
            <w:color w:val="0000FF"/>
            <w:u w:val="single"/>
          </w:rPr>
          <w:t>Section IV-3</w:t>
        </w:r>
      </w:hyperlink>
      <w:r w:rsidRPr="009761AE">
        <w:t xml:space="preserve">. </w:t>
      </w:r>
      <w:r w:rsidRPr="009761AE">
        <w:rPr>
          <w:b/>
        </w:rPr>
        <w:t>Specifically identify the items associated with these costs in your budget</w:t>
      </w:r>
      <w:r w:rsidRPr="009761AE">
        <w:t>.</w:t>
      </w:r>
    </w:p>
    <w:p w14:paraId="3307E354" w14:textId="38451E3D" w:rsidR="005D43E2" w:rsidRPr="00AC34BE" w:rsidRDefault="00B51915" w:rsidP="00F46A97">
      <w:pPr>
        <w:pStyle w:val="Heading2"/>
        <w:tabs>
          <w:tab w:val="clear" w:pos="720"/>
          <w:tab w:val="left" w:pos="360"/>
          <w:tab w:val="left" w:pos="1008"/>
        </w:tabs>
      </w:pPr>
      <w:bookmarkStart w:id="188" w:name="_Section_F:_Confidentiality"/>
      <w:bookmarkStart w:id="189" w:name="_Toc371519001"/>
      <w:bookmarkStart w:id="190" w:name="_Toc485307392"/>
      <w:bookmarkStart w:id="191" w:name="_Toc81577284"/>
      <w:bookmarkStart w:id="192" w:name="_Toc174539158"/>
      <w:bookmarkEnd w:id="162"/>
      <w:bookmarkEnd w:id="163"/>
      <w:bookmarkEnd w:id="164"/>
      <w:bookmarkEnd w:id="165"/>
      <w:bookmarkEnd w:id="166"/>
      <w:bookmarkEnd w:id="188"/>
      <w:r>
        <w:t>3</w:t>
      </w:r>
      <w:r w:rsidR="005D43E2" w:rsidRPr="00AC34BE">
        <w:t>.</w:t>
      </w:r>
      <w:r w:rsidR="005D43E2" w:rsidRPr="00AC34BE">
        <w:tab/>
        <w:t>REVIEW AND SELECTION PROCESS</w:t>
      </w:r>
      <w:bookmarkEnd w:id="189"/>
      <w:bookmarkEnd w:id="190"/>
      <w:bookmarkEnd w:id="191"/>
      <w:bookmarkEnd w:id="192"/>
    </w:p>
    <w:p w14:paraId="50A8EC26" w14:textId="004FF6FF" w:rsidR="005D43E2" w:rsidRPr="00570A74" w:rsidRDefault="00386AC6" w:rsidP="00F46A97">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7DC0ECF5" w14:textId="77777777" w:rsidR="004F4A70" w:rsidRDefault="005D43E2" w:rsidP="00F46A97">
      <w:pPr>
        <w:tabs>
          <w:tab w:val="left" w:pos="1008"/>
        </w:tabs>
        <w:rPr>
          <w:rFonts w:cs="Arial"/>
        </w:rPr>
      </w:pPr>
      <w:r w:rsidRPr="00AC34BE">
        <w:rPr>
          <w:rFonts w:cs="Arial"/>
        </w:rPr>
        <w:t>Decisions to fund a grant are based on:</w:t>
      </w:r>
    </w:p>
    <w:p w14:paraId="339CC377" w14:textId="3BF6950D" w:rsidR="004F4A70" w:rsidRDefault="004F4A70" w:rsidP="00F46A97">
      <w:pPr>
        <w:tabs>
          <w:tab w:val="left" w:pos="1008"/>
        </w:tabs>
        <w:rPr>
          <w:rFonts w:cs="Arial"/>
        </w:rPr>
      </w:pPr>
      <w:r>
        <w:rPr>
          <w:rFonts w:cs="Arial"/>
        </w:rPr>
        <w:br w:type="page"/>
      </w:r>
    </w:p>
    <w:p w14:paraId="523715CF" w14:textId="289462B6" w:rsidR="009761AE" w:rsidRPr="003A5674" w:rsidRDefault="00CA3F9D" w:rsidP="00F46A97">
      <w:pPr>
        <w:tabs>
          <w:tab w:val="left" w:pos="1008"/>
        </w:tabs>
        <w:rPr>
          <w:rFonts w:cs="Arial"/>
        </w:rPr>
      </w:pPr>
      <w:r w:rsidRPr="00835F34">
        <w:rPr>
          <w:rFonts w:cs="Arial"/>
        </w:rPr>
        <w:lastRenderedPageBreak/>
        <w:t>T</w:t>
      </w:r>
      <w:r w:rsidR="005D43E2" w:rsidRPr="00835F34">
        <w:rPr>
          <w:rFonts w:cs="Arial"/>
        </w:rPr>
        <w:t>he strengths and weak</w:t>
      </w:r>
      <w:r w:rsidR="005D43E2" w:rsidRPr="00D13AAA">
        <w:rPr>
          <w:rFonts w:cs="Arial"/>
        </w:rPr>
        <w:t>nesses of the application as identified by peer reviewers</w:t>
      </w:r>
      <w:r w:rsidR="008F6CA6" w:rsidRPr="00F76D2F">
        <w:rPr>
          <w:rFonts w:cs="Arial"/>
        </w:rPr>
        <w:t>.</w:t>
      </w:r>
      <w:r w:rsidR="00407721">
        <w:rPr>
          <w:rFonts w:cs="Arial"/>
        </w:rPr>
        <w:t xml:space="preserve"> </w:t>
      </w:r>
      <w:r w:rsidR="008F6CA6" w:rsidRPr="003A5674">
        <w:rPr>
          <w:rFonts w:cs="Arial"/>
        </w:rPr>
        <w:t xml:space="preserve">The results of the peer review are advisory </w:t>
      </w:r>
      <w:r w:rsidR="009761AE" w:rsidRPr="003A5674">
        <w:rPr>
          <w:rFonts w:cs="Arial"/>
        </w:rPr>
        <w:t xml:space="preserve">in </w:t>
      </w:r>
      <w:r w:rsidR="008F6CA6" w:rsidRPr="003A5674">
        <w:rPr>
          <w:rFonts w:cs="Arial"/>
        </w:rPr>
        <w:t xml:space="preserve">nature. </w:t>
      </w:r>
    </w:p>
    <w:p w14:paraId="2A929047" w14:textId="5A39EEA9" w:rsidR="009761AE" w:rsidRPr="00683C7C" w:rsidRDefault="008F6CA6" w:rsidP="009761AE">
      <w:pPr>
        <w:tabs>
          <w:tab w:val="left" w:pos="1008"/>
        </w:tabs>
        <w:spacing w:after="0"/>
        <w:rPr>
          <w:rFonts w:cs="Arial"/>
        </w:rPr>
      </w:pPr>
      <w:r>
        <w:rPr>
          <w:rFonts w:cs="Arial"/>
        </w:rPr>
        <w:t xml:space="preserve">The </w:t>
      </w:r>
      <w:r w:rsidRPr="00683C7C">
        <w:rPr>
          <w:rFonts w:cs="Arial"/>
        </w:rPr>
        <w:t>program office and approving official make the final determination for funding</w:t>
      </w:r>
      <w:r w:rsidR="009761AE" w:rsidRPr="00683C7C">
        <w:rPr>
          <w:rFonts w:cs="Arial"/>
        </w:rPr>
        <w:t xml:space="preserve"> </w:t>
      </w:r>
    </w:p>
    <w:p w14:paraId="52BFDB53" w14:textId="71CB999E" w:rsidR="005D43E2" w:rsidRPr="00683C7C" w:rsidRDefault="4FE620F5" w:rsidP="009761AE">
      <w:pPr>
        <w:tabs>
          <w:tab w:val="left" w:pos="1008"/>
        </w:tabs>
        <w:rPr>
          <w:rFonts w:cs="Arial"/>
        </w:rPr>
      </w:pPr>
      <w:r w:rsidRPr="20409F6C">
        <w:rPr>
          <w:rFonts w:cs="Arial"/>
        </w:rPr>
        <w:t>based on the following</w:t>
      </w:r>
      <w:r w:rsidR="08512546" w:rsidRPr="20409F6C">
        <w:rPr>
          <w:rFonts w:cs="Arial"/>
        </w:rPr>
        <w:t>:</w:t>
      </w:r>
    </w:p>
    <w:bookmarkEnd w:id="187"/>
    <w:p w14:paraId="4972D290" w14:textId="71CAFDF5" w:rsidR="00407721" w:rsidRPr="00835F34" w:rsidRDefault="009761AE" w:rsidP="003A5674">
      <w:pPr>
        <w:pStyle w:val="ListBullet"/>
        <w:numPr>
          <w:ilvl w:val="0"/>
          <w:numId w:val="29"/>
        </w:numPr>
        <w:tabs>
          <w:tab w:val="left" w:pos="720"/>
        </w:tabs>
        <w:rPr>
          <w:rFonts w:cs="Arial"/>
          <w:b/>
          <w:bCs/>
        </w:rPr>
      </w:pPr>
      <w:r w:rsidRPr="00835F34">
        <w:rPr>
          <w:rFonts w:cs="Arial"/>
        </w:rPr>
        <w:t>I</w:t>
      </w:r>
      <w:r w:rsidR="005D43E2" w:rsidRPr="00835F34">
        <w:rPr>
          <w:rFonts w:cs="Arial"/>
        </w:rPr>
        <w:t>ndividual award is over $</w:t>
      </w:r>
      <w:r w:rsidR="00C26A64" w:rsidRPr="00D13AAA">
        <w:rPr>
          <w:rFonts w:cs="Arial"/>
        </w:rPr>
        <w:t>2</w:t>
      </w:r>
      <w:r w:rsidR="005D43E2" w:rsidRPr="00D13AAA">
        <w:rPr>
          <w:rFonts w:cs="Arial"/>
        </w:rPr>
        <w:t>50,0</w:t>
      </w:r>
      <w:r w:rsidR="005D43E2" w:rsidRPr="001A75E9">
        <w:rPr>
          <w:rFonts w:cs="Arial"/>
        </w:rPr>
        <w:t>00, approval by the</w:t>
      </w:r>
      <w:r w:rsidR="00683C7C" w:rsidRPr="001A75E9">
        <w:rPr>
          <w:rFonts w:cs="Arial"/>
        </w:rPr>
        <w:t xml:space="preserve"> Center for Substance Abuse Treatment</w:t>
      </w:r>
      <w:r w:rsidR="005D43E2" w:rsidRPr="00F76D2F">
        <w:rPr>
          <w:rFonts w:cs="Arial"/>
        </w:rPr>
        <w:t xml:space="preserve"> National Advisory </w:t>
      </w:r>
      <w:proofErr w:type="gramStart"/>
      <w:r w:rsidR="005D43E2" w:rsidRPr="00F76D2F">
        <w:rPr>
          <w:rFonts w:cs="Arial"/>
        </w:rPr>
        <w:t>Council;</w:t>
      </w:r>
      <w:proofErr w:type="gramEnd"/>
    </w:p>
    <w:p w14:paraId="5304E664" w14:textId="60BAFAD7" w:rsidR="00257EBB" w:rsidRDefault="00257EBB" w:rsidP="00257EBB">
      <w:pPr>
        <w:pStyle w:val="ListParagraph"/>
        <w:numPr>
          <w:ilvl w:val="0"/>
          <w:numId w:val="29"/>
        </w:numPr>
        <w:spacing w:before="240"/>
        <w:rPr>
          <w:b/>
          <w:bCs/>
          <w:sz w:val="20"/>
        </w:rPr>
      </w:pPr>
      <w:r>
        <w:t>Grant recipients that received funding in FY 2017 under</w:t>
      </w:r>
      <w:r w:rsidRPr="00AF65EB">
        <w:rPr>
          <w:color w:val="000000"/>
          <w:shd w:val="clear" w:color="auto" w:fill="FFFFFF"/>
        </w:rPr>
        <w:t xml:space="preserve"> </w:t>
      </w:r>
      <w:r>
        <w:rPr>
          <w:color w:val="000000"/>
          <w:shd w:val="clear" w:color="auto" w:fill="FFFFFF"/>
        </w:rPr>
        <w:t>the Targeted Capacity Expansion-HIV Program: Substance Use Disorder Treatment for Racial/Ethnic Minority Populations at High-Risk for HIV/AIDS NOFO (</w:t>
      </w:r>
      <w:r>
        <w:t xml:space="preserve">TI-17-011) are eligible to </w:t>
      </w:r>
      <w:proofErr w:type="spellStart"/>
      <w:r>
        <w:t>apply.Grant</w:t>
      </w:r>
      <w:proofErr w:type="spellEnd"/>
      <w:r>
        <w:t xml:space="preserve"> recipients that received their initial funding in FY 2018 under this NOFO are </w:t>
      </w:r>
      <w:r w:rsidRPr="00AF65EB">
        <w:rPr>
          <w:u w:val="single"/>
        </w:rPr>
        <w:t>not</w:t>
      </w:r>
      <w:r>
        <w:t xml:space="preserve"> eligible to </w:t>
      </w:r>
      <w:proofErr w:type="spellStart"/>
      <w:r>
        <w:t>apply.In</w:t>
      </w:r>
      <w:proofErr w:type="spellEnd"/>
      <w:r>
        <w:t xml:space="preserve"> addition, grant recipients that received their initial funding under the Minority AIDS Initiative - Substance Use Disorder Treatment for Racial/Ethnic Minority Populations at High-Risk for HIV/AIDS NOFO (TI-19-008) are not eligible to apply. </w:t>
      </w:r>
    </w:p>
    <w:p w14:paraId="3867847A" w14:textId="77777777" w:rsidR="005D43E2" w:rsidRPr="00197D17" w:rsidRDefault="00CA3F9D" w:rsidP="003A5674">
      <w:pPr>
        <w:pStyle w:val="ListBullet"/>
        <w:numPr>
          <w:ilvl w:val="0"/>
          <w:numId w:val="29"/>
        </w:numPr>
        <w:tabs>
          <w:tab w:val="left" w:pos="720"/>
        </w:tabs>
        <w:rPr>
          <w:rFonts w:cs="Arial"/>
        </w:rPr>
      </w:pPr>
      <w:r w:rsidRPr="00197D17">
        <w:rPr>
          <w:rFonts w:cs="Arial"/>
        </w:rPr>
        <w:t>A</w:t>
      </w:r>
      <w:r w:rsidR="005D43E2" w:rsidRPr="00197D17">
        <w:rPr>
          <w:rFonts w:cs="Arial"/>
        </w:rPr>
        <w:t xml:space="preserve">vailability of </w:t>
      </w:r>
      <w:proofErr w:type="gramStart"/>
      <w:r w:rsidR="005D43E2" w:rsidRPr="00197D17">
        <w:rPr>
          <w:rFonts w:cs="Arial"/>
        </w:rPr>
        <w:t>funds;</w:t>
      </w:r>
      <w:proofErr w:type="gramEnd"/>
      <w:r w:rsidR="005D43E2" w:rsidRPr="00197D17">
        <w:rPr>
          <w:rFonts w:cs="Arial"/>
        </w:rPr>
        <w:t xml:space="preserve"> </w:t>
      </w:r>
    </w:p>
    <w:p w14:paraId="76521C27" w14:textId="29C7B94B" w:rsidR="005D43E2" w:rsidRPr="00387BA8" w:rsidRDefault="00CA3F9D" w:rsidP="003A5674">
      <w:pPr>
        <w:pStyle w:val="ListBullet"/>
        <w:numPr>
          <w:ilvl w:val="0"/>
          <w:numId w:val="29"/>
        </w:numPr>
        <w:tabs>
          <w:tab w:val="left" w:pos="720"/>
        </w:tabs>
        <w:rPr>
          <w:rFonts w:cs="Arial"/>
        </w:rPr>
      </w:pPr>
      <w:r w:rsidRPr="00197D17">
        <w:rPr>
          <w:rFonts w:cs="Arial"/>
        </w:rPr>
        <w:t>E</w:t>
      </w:r>
      <w:r w:rsidR="005D43E2" w:rsidRPr="00197D17">
        <w:rPr>
          <w:rFonts w:cs="Arial"/>
        </w:rPr>
        <w:t>quitable distribution of awards in terms of geography (including urban, rural and remote settings) and balance among populations of focus and program size</w:t>
      </w:r>
      <w:r w:rsidR="00387BA8">
        <w:rPr>
          <w:rFonts w:cs="Arial"/>
        </w:rPr>
        <w:t xml:space="preserve">. </w:t>
      </w:r>
      <w:r w:rsidR="00387BA8" w:rsidRPr="00835F34">
        <w:rPr>
          <w:rFonts w:cs="Arial"/>
        </w:rPr>
        <w:t xml:space="preserve">At least </w:t>
      </w:r>
      <w:r w:rsidR="00D13AAA">
        <w:rPr>
          <w:rFonts w:cs="Arial"/>
        </w:rPr>
        <w:t>five</w:t>
      </w:r>
      <w:r w:rsidR="00387BA8" w:rsidRPr="00835F34">
        <w:rPr>
          <w:rFonts w:cs="Arial"/>
        </w:rPr>
        <w:t xml:space="preserve"> </w:t>
      </w:r>
      <w:r w:rsidR="00D13AAA">
        <w:rPr>
          <w:rFonts w:cs="Arial"/>
        </w:rPr>
        <w:t>awards will be made to an AI/AN tribe</w:t>
      </w:r>
      <w:r w:rsidR="00BD509E">
        <w:rPr>
          <w:rFonts w:cs="Arial"/>
        </w:rPr>
        <w:t>s</w:t>
      </w:r>
      <w:r w:rsidR="00D13AAA">
        <w:rPr>
          <w:rFonts w:cs="Arial"/>
        </w:rPr>
        <w:t xml:space="preserve"> or tribal organization</w:t>
      </w:r>
      <w:r w:rsidR="00BD509E">
        <w:rPr>
          <w:rFonts w:cs="Arial"/>
        </w:rPr>
        <w:t>s</w:t>
      </w:r>
      <w:r w:rsidR="00D13AAA">
        <w:rPr>
          <w:rFonts w:cs="Arial"/>
        </w:rPr>
        <w:t xml:space="preserve"> pending sufficient application volume and the strengths and weaknesses of the application as identified by peer reviewers.</w:t>
      </w:r>
    </w:p>
    <w:p w14:paraId="470EEA38" w14:textId="77777777" w:rsidR="00C9091C" w:rsidRDefault="00515422" w:rsidP="003A5674">
      <w:pPr>
        <w:numPr>
          <w:ilvl w:val="0"/>
          <w:numId w:val="29"/>
        </w:numPr>
        <w:tabs>
          <w:tab w:val="left" w:pos="720"/>
        </w:tabs>
        <w:rPr>
          <w:rFonts w:cs="Arial"/>
        </w:rPr>
      </w:pPr>
      <w:r w:rsidRPr="00AC34BE">
        <w:rPr>
          <w:rFonts w:cs="Arial"/>
        </w:rPr>
        <w:t xml:space="preserve">Submission of any required documentation that must be submitted prior to making an </w:t>
      </w:r>
      <w:proofErr w:type="gramStart"/>
      <w:r w:rsidRPr="00AC34BE">
        <w:rPr>
          <w:rFonts w:cs="Arial"/>
        </w:rPr>
        <w:t>award;</w:t>
      </w:r>
      <w:proofErr w:type="gramEnd"/>
      <w:r w:rsidRPr="00AC34BE">
        <w:rPr>
          <w:rFonts w:cs="Arial"/>
        </w:rPr>
        <w:t xml:space="preserve"> </w:t>
      </w:r>
    </w:p>
    <w:p w14:paraId="4EB532BF" w14:textId="00D4A40C" w:rsidR="00880989" w:rsidRDefault="00C9091C" w:rsidP="003A5674">
      <w:pPr>
        <w:numPr>
          <w:ilvl w:val="0"/>
          <w:numId w:val="29"/>
        </w:numPr>
        <w:tabs>
          <w:tab w:val="left" w:pos="720"/>
        </w:tabs>
        <w:spacing w:after="0"/>
        <w:rPr>
          <w:rFonts w:cs="Arial"/>
        </w:rPr>
      </w:pPr>
      <w:bookmarkStart w:id="193" w:name="_Hlk70691494"/>
      <w:r w:rsidRPr="000168C2">
        <w:rPr>
          <w:rFonts w:cs="Arial"/>
        </w:rPr>
        <w:t xml:space="preserve">SAMHSA is required to review and consider any information about your organization that is in the Federal Award Performance and Integrity Information System (FAPIIS). </w:t>
      </w:r>
      <w:r w:rsidR="002C0CF8" w:rsidRPr="000168C2">
        <w:rPr>
          <w:rFonts w:cs="Arial"/>
        </w:rPr>
        <w:t>In accordance with 45 CFR 75.21</w:t>
      </w:r>
      <w:r w:rsidR="00CC7456">
        <w:rPr>
          <w:rFonts w:cs="Arial"/>
        </w:rPr>
        <w:t>/1</w:t>
      </w:r>
      <w:r w:rsidR="002C0CF8" w:rsidRPr="000168C2">
        <w:rPr>
          <w:rFonts w:cs="Arial"/>
        </w:rPr>
        <w:t xml:space="preserve"> SAMHSA reserves the right not to make an award to an entity if that entity does not meet the minimum qualification standards as described in section 75.205(a)(2). If SAMHSA chooses not to award a fundable application</w:t>
      </w:r>
      <w:r w:rsidR="00386AC6" w:rsidRPr="000168C2">
        <w:rPr>
          <w:rFonts w:cs="Arial"/>
        </w:rPr>
        <w:t xml:space="preserve"> in accordance with 45 CFR 75.205(a)(2)</w:t>
      </w:r>
      <w:r w:rsidR="002C0CF8" w:rsidRPr="000168C2">
        <w:rPr>
          <w:rFonts w:cs="Arial"/>
        </w:rPr>
        <w:t>, SAMHSA must report that determination to the designated integrity and performance system accessible through the System for Award Management (SAM) [currently</w:t>
      </w:r>
      <w:r w:rsidR="008048A9">
        <w:rPr>
          <w:rFonts w:cs="Arial"/>
        </w:rPr>
        <w:t>,</w:t>
      </w:r>
      <w:r w:rsidR="002C0CF8" w:rsidRPr="000168C2">
        <w:rPr>
          <w:rFonts w:cs="Arial"/>
        </w:rPr>
        <w:t xml:space="preserve"> FAPIIS].</w:t>
      </w:r>
    </w:p>
    <w:p w14:paraId="34F14050" w14:textId="0CCA79F4" w:rsidR="00880989" w:rsidRDefault="00880989" w:rsidP="003A5674">
      <w:pPr>
        <w:numPr>
          <w:ilvl w:val="0"/>
          <w:numId w:val="29"/>
        </w:numPr>
        <w:tabs>
          <w:tab w:val="left" w:pos="720"/>
        </w:tabs>
        <w:spacing w:after="0"/>
        <w:rPr>
          <w:rFonts w:cs="Arial"/>
        </w:rPr>
      </w:pPr>
      <w:r>
        <w:rPr>
          <w:rFonts w:cs="Arial"/>
        </w:rPr>
        <w:br w:type="page"/>
      </w:r>
    </w:p>
    <w:p w14:paraId="6EE2FC92" w14:textId="7B85A310" w:rsidR="00023539" w:rsidRDefault="00C9091C" w:rsidP="00B13DF5">
      <w:pPr>
        <w:tabs>
          <w:tab w:val="left" w:pos="720"/>
        </w:tabs>
        <w:ind w:left="720"/>
        <w:rPr>
          <w:rFonts w:cs="Arial"/>
        </w:rPr>
      </w:pPr>
      <w:r w:rsidRPr="000168C2">
        <w:rPr>
          <w:rFonts w:cs="Arial"/>
        </w:rPr>
        <w:lastRenderedPageBreak/>
        <w:t xml:space="preserve">You may review and comment on any information about your organization that </w:t>
      </w:r>
      <w:r w:rsidR="008048A9">
        <w:rPr>
          <w:rFonts w:cs="Arial"/>
        </w:rPr>
        <w:t>a</w:t>
      </w:r>
      <w:r w:rsidRPr="000168C2">
        <w:rPr>
          <w:rFonts w:cs="Arial"/>
        </w:rPr>
        <w:t xml:space="preserve"> federal awarding agency previously entered. SAMHSA will consider your comments, in addition to other information in FAPIIS in ma</w:t>
      </w:r>
      <w:r w:rsidR="002C0CF8" w:rsidRPr="000168C2">
        <w:rPr>
          <w:rFonts w:cs="Arial"/>
        </w:rPr>
        <w:t>k</w:t>
      </w:r>
      <w:r w:rsidRPr="000168C2">
        <w:rPr>
          <w:rFonts w:cs="Arial"/>
        </w:rPr>
        <w:t>ing a judgment about your organization’s integrity, business ethics, and record of performance under federal awards when completing the review</w:t>
      </w:r>
      <w:r w:rsidR="002C0CF8" w:rsidRPr="000168C2">
        <w:rPr>
          <w:rFonts w:cs="Arial"/>
        </w:rPr>
        <w:t xml:space="preserve"> of risk posed as described in 45 CFR 75.205 HHS Awarding Agency Review of Risk by Applicants.</w:t>
      </w:r>
      <w:bookmarkStart w:id="194" w:name="VI._Award_Administration_Information"/>
      <w:bookmarkStart w:id="195" w:name="1._Award_Notices"/>
      <w:bookmarkStart w:id="196" w:name="2._Administrative_and_National_Policy_Re"/>
      <w:bookmarkStart w:id="197" w:name="_bookmark2"/>
      <w:bookmarkStart w:id="198" w:name="_bookmark1"/>
      <w:bookmarkStart w:id="199" w:name="_bookmark0"/>
      <w:bookmarkEnd w:id="194"/>
      <w:bookmarkEnd w:id="195"/>
      <w:bookmarkEnd w:id="196"/>
      <w:bookmarkEnd w:id="197"/>
      <w:bookmarkEnd w:id="198"/>
      <w:bookmarkEnd w:id="199"/>
    </w:p>
    <w:p w14:paraId="60B30678" w14:textId="77777777" w:rsidR="00BA69B9" w:rsidRPr="00AC34BE" w:rsidRDefault="00BA69B9" w:rsidP="00AC34BE">
      <w:pPr>
        <w:pStyle w:val="Heading1"/>
      </w:pPr>
      <w:bookmarkStart w:id="200" w:name="_Toc197933225"/>
      <w:bookmarkStart w:id="201" w:name="_Toc457552082"/>
      <w:bookmarkStart w:id="202" w:name="_Toc485307393"/>
      <w:bookmarkStart w:id="203" w:name="_Toc81577285"/>
      <w:bookmarkStart w:id="204" w:name="_Toc174539159"/>
      <w:bookmarkStart w:id="205" w:name="_Hlk76464333"/>
      <w:bookmarkStart w:id="206" w:name="_Toc442260779"/>
      <w:bookmarkStart w:id="207" w:name="_Toc453325316"/>
      <w:bookmarkStart w:id="208" w:name="_Hlk80366322"/>
      <w:bookmarkEnd w:id="193"/>
      <w:r w:rsidRPr="00AC34BE">
        <w:t>VI.</w:t>
      </w:r>
      <w:r w:rsidRPr="00AC34BE">
        <w:tab/>
      </w:r>
      <w:r w:rsidR="00F970F8" w:rsidRPr="00AC34BE">
        <w:t xml:space="preserve">FEDERAL AWARD </w:t>
      </w:r>
      <w:r w:rsidRPr="00AC34BE">
        <w:t>ADMINISTRATION INFORMATION</w:t>
      </w:r>
      <w:bookmarkEnd w:id="200"/>
      <w:bookmarkEnd w:id="201"/>
      <w:bookmarkEnd w:id="202"/>
      <w:bookmarkEnd w:id="203"/>
      <w:bookmarkEnd w:id="204"/>
    </w:p>
    <w:p w14:paraId="4F0C1DF5" w14:textId="0EC39AFB" w:rsidR="00D759CE" w:rsidRPr="00AC34BE" w:rsidRDefault="00D759CE" w:rsidP="00D6315F">
      <w:pPr>
        <w:pStyle w:val="Heading2"/>
        <w:numPr>
          <w:ilvl w:val="0"/>
          <w:numId w:val="171"/>
        </w:numPr>
        <w:tabs>
          <w:tab w:val="clear" w:pos="720"/>
          <w:tab w:val="left" w:pos="360"/>
          <w:tab w:val="left" w:pos="1008"/>
        </w:tabs>
        <w:ind w:left="360"/>
      </w:pPr>
      <w:bookmarkStart w:id="209" w:name="_REPORTING_REQUIREMENTS"/>
      <w:bookmarkStart w:id="210" w:name="_Toc81577286"/>
      <w:bookmarkStart w:id="211" w:name="_Toc174539160"/>
      <w:bookmarkStart w:id="212" w:name="_Hlk83132893"/>
      <w:bookmarkStart w:id="213" w:name="_Hlk80349240"/>
      <w:bookmarkEnd w:id="205"/>
      <w:bookmarkEnd w:id="209"/>
      <w:r w:rsidRPr="00AC34BE">
        <w:t>FEDERAL AWARD NOTICES</w:t>
      </w:r>
      <w:bookmarkEnd w:id="210"/>
      <w:bookmarkEnd w:id="211"/>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w:t>
      </w:r>
      <w:proofErr w:type="spellStart"/>
      <w:r w:rsidRPr="00486C06">
        <w:t>eRA</w:t>
      </w:r>
      <w:proofErr w:type="spellEnd"/>
      <w:r w:rsidRPr="00486C06">
        <w:t xml:space="preserve">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1887B167" w:rsidR="00D759CE" w:rsidRPr="002478E9" w:rsidRDefault="00D759CE" w:rsidP="003144B4">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w:t>
      </w:r>
      <w:proofErr w:type="spellStart"/>
      <w:r w:rsidR="004B301A">
        <w:rPr>
          <w:rFonts w:eastAsia="Calibri" w:cs="Arial"/>
          <w:szCs w:val="24"/>
        </w:rPr>
        <w:t>N</w:t>
      </w:r>
      <w:r w:rsidRPr="00444292">
        <w:rPr>
          <w:rFonts w:eastAsia="Calibri" w:cs="Arial"/>
          <w:szCs w:val="24"/>
        </w:rPr>
        <w:t>oA</w:t>
      </w:r>
      <w:proofErr w:type="spellEnd"/>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 Hard copies</w:t>
      </w:r>
      <w:r w:rsidRPr="00444292">
        <w:rPr>
          <w:rFonts w:eastAsia="Calibri" w:cs="Arial"/>
          <w:szCs w:val="24"/>
        </w:rPr>
        <w:t xml:space="preserve"> of the </w:t>
      </w:r>
      <w:proofErr w:type="spellStart"/>
      <w:r w:rsidRPr="00444292">
        <w:rPr>
          <w:rFonts w:eastAsia="Calibri" w:cs="Arial"/>
          <w:szCs w:val="24"/>
        </w:rPr>
        <w:t>NoA</w:t>
      </w:r>
      <w:proofErr w:type="spellEnd"/>
      <w:r w:rsidRPr="00444292">
        <w:rPr>
          <w:rFonts w:eastAsia="Calibri" w:cs="Arial"/>
          <w:szCs w:val="24"/>
        </w:rPr>
        <w:t xml:space="preserve"> will no longer</w:t>
      </w:r>
      <w:r>
        <w:rPr>
          <w:rFonts w:eastAsia="Calibri" w:cs="Arial"/>
          <w:szCs w:val="24"/>
        </w:rPr>
        <w:t xml:space="preserve"> be mailed via postal service. </w:t>
      </w:r>
      <w:r w:rsidRPr="00444292">
        <w:rPr>
          <w:rFonts w:eastAsia="Calibri" w:cs="Arial"/>
          <w:szCs w:val="24"/>
        </w:rPr>
        <w:t xml:space="preserve">The </w:t>
      </w:r>
      <w:proofErr w:type="spellStart"/>
      <w:r w:rsidRPr="00444292">
        <w:rPr>
          <w:rFonts w:eastAsia="Calibri" w:cs="Arial"/>
          <w:szCs w:val="24"/>
        </w:rPr>
        <w:t>NoA</w:t>
      </w:r>
      <w:proofErr w:type="spellEnd"/>
      <w:r w:rsidRPr="00444292">
        <w:rPr>
          <w:rFonts w:eastAsia="Calibri" w:cs="Arial"/>
          <w:szCs w:val="24"/>
        </w:rPr>
        <w:t xml:space="preserve"> is the sole obligating document that allows you to receive federal funding for work on the grant project.</w:t>
      </w:r>
      <w:r w:rsidR="00812367">
        <w:rPr>
          <w:rFonts w:eastAsia="Calibri" w:cs="Arial"/>
          <w:szCs w:val="24"/>
        </w:rPr>
        <w:t xml:space="preserve"> </w:t>
      </w:r>
      <w:r w:rsidRPr="00444292">
        <w:rPr>
          <w:rFonts w:eastAsia="Calibri" w:cs="Arial"/>
          <w:szCs w:val="24"/>
        </w:rPr>
        <w:t xml:space="preserve">Information about what is included in the </w:t>
      </w:r>
      <w:proofErr w:type="spellStart"/>
      <w:r w:rsidRPr="00444292">
        <w:rPr>
          <w:rFonts w:eastAsia="Calibri" w:cs="Arial"/>
          <w:szCs w:val="24"/>
        </w:rPr>
        <w:t>NoA</w:t>
      </w:r>
      <w:proofErr w:type="spellEnd"/>
      <w:r w:rsidRPr="00444292">
        <w:rPr>
          <w:rFonts w:eastAsia="Calibri" w:cs="Arial"/>
          <w:szCs w:val="24"/>
        </w:rPr>
        <w:t xml:space="preserve"> can be found at: </w:t>
      </w:r>
      <w:hyperlink r:id="rId21"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50CD8EC7" w:rsidR="00D759CE" w:rsidRDefault="00D759CE" w:rsidP="00D759CE">
      <w:r>
        <w:t>If</w:t>
      </w:r>
      <w:r w:rsidRPr="00486C06">
        <w:t xml:space="preserve"> </w:t>
      </w:r>
      <w:r>
        <w:t>your application is not funded</w:t>
      </w:r>
      <w:r w:rsidRPr="00486C06">
        <w:t xml:space="preserve">, you will receive a notification from SAMHSA, via NIH’s </w:t>
      </w:r>
      <w:proofErr w:type="spellStart"/>
      <w:r w:rsidRPr="00486C06">
        <w:t>eRA</w:t>
      </w:r>
      <w:proofErr w:type="spellEnd"/>
      <w:r w:rsidRPr="00486C06">
        <w:t xml:space="preserve"> Commons. </w:t>
      </w:r>
    </w:p>
    <w:p w14:paraId="364E9618" w14:textId="2A770F59" w:rsidR="00D759CE" w:rsidRPr="007838B8" w:rsidRDefault="00D13AAA" w:rsidP="00D6315F">
      <w:pPr>
        <w:pStyle w:val="Heading2"/>
        <w:numPr>
          <w:ilvl w:val="0"/>
          <w:numId w:val="171"/>
        </w:numPr>
        <w:tabs>
          <w:tab w:val="clear" w:pos="720"/>
          <w:tab w:val="left" w:pos="360"/>
          <w:tab w:val="left" w:pos="1008"/>
        </w:tabs>
        <w:ind w:left="360"/>
      </w:pPr>
      <w:bookmarkStart w:id="214" w:name="_Toc174539161"/>
      <w:r>
        <w:t>A</w:t>
      </w:r>
      <w:r w:rsidR="00D759CE" w:rsidRPr="00D0635D">
        <w:t>DMINISTRATIVE AND NATIONAL POLICY REQUIREMENTS</w:t>
      </w:r>
      <w:bookmarkEnd w:id="214"/>
    </w:p>
    <w:p w14:paraId="2087D9C4" w14:textId="78EB4CC5" w:rsidR="006F3BA7" w:rsidRPr="006F3BA7" w:rsidRDefault="29FFF8F5" w:rsidP="006F3BA7">
      <w:r w:rsidRPr="20409F6C">
        <w:rPr>
          <w:rFonts w:cs="Arial"/>
        </w:rPr>
        <w:t xml:space="preserve">If your application is funded, you must comply with all terms and conditions of the </w:t>
      </w:r>
      <w:proofErr w:type="spellStart"/>
      <w:r w:rsidRPr="20409F6C">
        <w:rPr>
          <w:rFonts w:cs="Arial"/>
        </w:rPr>
        <w:t>NoA</w:t>
      </w:r>
      <w:proofErr w:type="spellEnd"/>
      <w:r w:rsidRPr="20409F6C">
        <w:rPr>
          <w:rFonts w:cs="Arial"/>
        </w:rPr>
        <w:t xml:space="preserve">. SAMHSA’s standard terms and conditions are available on the SAMHSA website </w:t>
      </w:r>
      <w:proofErr w:type="gramStart"/>
      <w:r w:rsidRPr="20409F6C">
        <w:rPr>
          <w:rFonts w:cs="Arial"/>
        </w:rPr>
        <w:t>- .</w:t>
      </w:r>
      <w:proofErr w:type="gramEnd"/>
      <w:r>
        <w:t xml:space="preserve"> </w:t>
      </w:r>
      <w:hyperlink r:id="rId22">
        <w:r w:rsidRPr="20409F6C">
          <w:rPr>
            <w:rStyle w:val="Hyperlink"/>
            <w:rFonts w:cs="Arial"/>
          </w:rPr>
          <w:t>https://www.samhsa.gov/grants/grants-management/notice-award-noa/standard-terms-conditions</w:t>
        </w:r>
      </w:hyperlink>
      <w:r w:rsidRPr="20409F6C">
        <w:rPr>
          <w:rFonts w:cs="Arial"/>
        </w:rPr>
        <w:t xml:space="preserve">. See </w:t>
      </w:r>
      <w:hyperlink w:anchor="_Appendix_L_–_1">
        <w:r w:rsidRPr="20409F6C">
          <w:rPr>
            <w:rStyle w:val="Hyperlink"/>
            <w:rFonts w:cs="Arial"/>
          </w:rPr>
          <w:t xml:space="preserve">Appendix </w:t>
        </w:r>
      </w:hyperlink>
      <w:r w:rsidR="4335E7C4" w:rsidRPr="20409F6C">
        <w:rPr>
          <w:rStyle w:val="Hyperlink"/>
          <w:rFonts w:cs="Arial"/>
        </w:rPr>
        <w:t>K</w:t>
      </w:r>
      <w:r w:rsidRPr="20409F6C">
        <w:rPr>
          <w:rFonts w:cs="Arial"/>
        </w:rPr>
        <w:t xml:space="preserve"> for specific information about administrative and national policy requirements. </w:t>
      </w:r>
      <w:bookmarkStart w:id="215" w:name="_REPORTING_REQUIREMENTS_1"/>
      <w:bookmarkStart w:id="216" w:name="_Hlk70691950"/>
      <w:bookmarkEnd w:id="215"/>
    </w:p>
    <w:p w14:paraId="72B3188B" w14:textId="3722A90D" w:rsidR="00684953" w:rsidRPr="0093712C" w:rsidRDefault="00684953" w:rsidP="00D6315F">
      <w:pPr>
        <w:pStyle w:val="Heading2"/>
        <w:numPr>
          <w:ilvl w:val="0"/>
          <w:numId w:val="171"/>
        </w:numPr>
        <w:ind w:left="360"/>
      </w:pPr>
      <w:bookmarkStart w:id="217" w:name="_Toc81577287"/>
      <w:bookmarkStart w:id="218" w:name="_Toc174539162"/>
      <w:r w:rsidRPr="0093712C">
        <w:t>REPORTING REQUIREMENTS</w:t>
      </w:r>
      <w:bookmarkEnd w:id="217"/>
      <w:bookmarkEnd w:id="218"/>
    </w:p>
    <w:p w14:paraId="6E3AC646" w14:textId="77777777" w:rsidR="00683C7C" w:rsidRPr="00EB3F67" w:rsidRDefault="00683C7C" w:rsidP="3B13CC28">
      <w:pPr>
        <w:rPr>
          <w:rFonts w:cs="Arial"/>
          <w:b/>
          <w:bCs/>
        </w:rPr>
      </w:pPr>
      <w:r w:rsidRPr="3B13CC28">
        <w:rPr>
          <w:rFonts w:cs="Arial"/>
          <w:b/>
          <w:bCs/>
        </w:rPr>
        <w:t>Program Specific:</w:t>
      </w:r>
    </w:p>
    <w:bookmarkEnd w:id="212"/>
    <w:p w14:paraId="305C6BC4" w14:textId="77777777" w:rsidR="00C364B0" w:rsidRDefault="001449A8" w:rsidP="3B13CC28">
      <w:pPr>
        <w:rPr>
          <w:rFonts w:cs="Arial"/>
        </w:rPr>
      </w:pPr>
      <w:r w:rsidRPr="3B13CC28">
        <w:rPr>
          <w:rFonts w:cs="Arial"/>
        </w:rPr>
        <w:t xml:space="preserve">You will be required to submit </w:t>
      </w:r>
      <w:r w:rsidR="00683C7C" w:rsidRPr="3B13CC28">
        <w:rPr>
          <w:rFonts w:cs="Arial"/>
        </w:rPr>
        <w:t xml:space="preserve">bi-annual </w:t>
      </w:r>
      <w:r w:rsidR="008048A9" w:rsidRPr="3B13CC28">
        <w:rPr>
          <w:rFonts w:cs="Arial"/>
        </w:rPr>
        <w:t xml:space="preserve">progress </w:t>
      </w:r>
      <w:r w:rsidRPr="3B13CC28">
        <w:rPr>
          <w:rFonts w:cs="Arial"/>
        </w:rPr>
        <w:t>report</w:t>
      </w:r>
      <w:r w:rsidR="00683C7C" w:rsidRPr="3B13CC28">
        <w:rPr>
          <w:rFonts w:cs="Arial"/>
        </w:rPr>
        <w:t>s</w:t>
      </w:r>
      <w:r w:rsidRPr="3B13CC28">
        <w:rPr>
          <w:rFonts w:cs="Arial"/>
        </w:rPr>
        <w:t xml:space="preserve"> </w:t>
      </w:r>
      <w:r w:rsidR="00683C7C" w:rsidRPr="3B13CC28">
        <w:rPr>
          <w:rFonts w:cs="Arial"/>
        </w:rPr>
        <w:t xml:space="preserve">(6 months and 12 months) </w:t>
      </w:r>
      <w:r w:rsidRPr="3B13CC28">
        <w:rPr>
          <w:rFonts w:cs="Arial"/>
        </w:rPr>
        <w:t xml:space="preserve">on </w:t>
      </w:r>
      <w:r w:rsidR="008048A9" w:rsidRPr="3B13CC28">
        <w:rPr>
          <w:rFonts w:cs="Arial"/>
        </w:rPr>
        <w:t xml:space="preserve">project </w:t>
      </w:r>
      <w:r w:rsidRPr="3B13CC28">
        <w:rPr>
          <w:rFonts w:cs="Arial"/>
        </w:rPr>
        <w:t xml:space="preserve">performance within </w:t>
      </w:r>
      <w:r w:rsidR="67769190" w:rsidRPr="3B13CC28">
        <w:rPr>
          <w:rFonts w:cs="Arial"/>
        </w:rPr>
        <w:t>30</w:t>
      </w:r>
      <w:r w:rsidRPr="3B13CC28">
        <w:rPr>
          <w:rFonts w:cs="Arial"/>
        </w:rPr>
        <w:t xml:space="preserve"> days of the end of each </w:t>
      </w:r>
      <w:r w:rsidR="00683C7C" w:rsidRPr="3B13CC28">
        <w:rPr>
          <w:rFonts w:cs="Arial"/>
        </w:rPr>
        <w:t xml:space="preserve">reporting </w:t>
      </w:r>
      <w:r w:rsidRPr="3B13CC28">
        <w:rPr>
          <w:rFonts w:cs="Arial"/>
        </w:rPr>
        <w:t>period. The report must discuss:</w:t>
      </w:r>
    </w:p>
    <w:p w14:paraId="5F7FD4DD" w14:textId="2E6D40D1" w:rsidR="00C364B0" w:rsidRDefault="00C364B0" w:rsidP="3B13CC28">
      <w:pPr>
        <w:rPr>
          <w:rFonts w:cs="Arial"/>
        </w:rPr>
      </w:pPr>
      <w:r>
        <w:rPr>
          <w:rFonts w:cs="Arial"/>
        </w:rPr>
        <w:br w:type="page"/>
      </w:r>
    </w:p>
    <w:p w14:paraId="4615FDEC" w14:textId="5629A85C" w:rsidR="001449A8" w:rsidRPr="001449A8" w:rsidRDefault="001449A8" w:rsidP="00884A47">
      <w:pPr>
        <w:pStyle w:val="ListParagraph"/>
        <w:numPr>
          <w:ilvl w:val="0"/>
          <w:numId w:val="121"/>
        </w:numPr>
        <w:contextualSpacing w:val="0"/>
        <w:rPr>
          <w:rFonts w:cs="Arial"/>
          <w:bCs/>
        </w:rPr>
      </w:pPr>
      <w:r w:rsidRPr="001449A8">
        <w:rPr>
          <w:rFonts w:cs="Arial"/>
          <w:bCs/>
        </w:rPr>
        <w:lastRenderedPageBreak/>
        <w:t xml:space="preserve">Progress achieved in the project which should include qualitative and quantitative data (GPRA) to demonstrate programmatic progress in addressing quality care of </w:t>
      </w:r>
      <w:r w:rsidR="00402E8D">
        <w:rPr>
          <w:rFonts w:cs="Arial"/>
          <w:bCs/>
        </w:rPr>
        <w:t xml:space="preserve">under-resourced </w:t>
      </w:r>
      <w:r w:rsidRPr="001449A8">
        <w:rPr>
          <w:rFonts w:cs="Arial"/>
          <w:bCs/>
        </w:rPr>
        <w:t>populations related to the Disparity Impact Statement (DIS</w:t>
      </w:r>
      <w:r w:rsidR="431AE76A" w:rsidRPr="000BF9B5">
        <w:rPr>
          <w:rFonts w:cs="Arial"/>
        </w:rPr>
        <w:t>).</w:t>
      </w:r>
    </w:p>
    <w:p w14:paraId="54BB2631" w14:textId="6788F4EB" w:rsidR="001449A8" w:rsidRPr="001449A8" w:rsidRDefault="001449A8" w:rsidP="00884A47">
      <w:pPr>
        <w:pStyle w:val="ListParagraph"/>
        <w:numPr>
          <w:ilvl w:val="0"/>
          <w:numId w:val="121"/>
        </w:numPr>
        <w:contextualSpacing w:val="0"/>
        <w:rPr>
          <w:rFonts w:cs="Arial"/>
          <w:bCs/>
        </w:rPr>
      </w:pPr>
      <w:r w:rsidRPr="001449A8">
        <w:rPr>
          <w:rFonts w:cs="Arial"/>
          <w:bCs/>
        </w:rPr>
        <w:t>Barriers encountered, including barriers serving sub-populations</w:t>
      </w:r>
      <w:r w:rsidR="244BB33E" w:rsidRPr="000BF9B5">
        <w:rPr>
          <w:rFonts w:cs="Arial"/>
        </w:rPr>
        <w:t>.</w:t>
      </w:r>
    </w:p>
    <w:p w14:paraId="2AB50F60" w14:textId="443ED662" w:rsidR="001449A8" w:rsidRPr="001449A8" w:rsidRDefault="001449A8" w:rsidP="00884A47">
      <w:pPr>
        <w:pStyle w:val="ListParagraph"/>
        <w:numPr>
          <w:ilvl w:val="0"/>
          <w:numId w:val="121"/>
        </w:numPr>
        <w:contextualSpacing w:val="0"/>
        <w:rPr>
          <w:rFonts w:cs="Arial"/>
          <w:bCs/>
        </w:rPr>
      </w:pPr>
      <w:r w:rsidRPr="001449A8">
        <w:rPr>
          <w:rFonts w:cs="Arial"/>
          <w:bCs/>
        </w:rPr>
        <w:t>Efforts to overcome these barriers</w:t>
      </w:r>
      <w:r w:rsidR="0079B2F2" w:rsidRPr="3D9A0C04">
        <w:rPr>
          <w:rFonts w:cs="Arial"/>
        </w:rPr>
        <w:t>.</w:t>
      </w:r>
      <w:r w:rsidRPr="001449A8">
        <w:rPr>
          <w:rFonts w:cs="Arial"/>
          <w:bCs/>
        </w:rPr>
        <w:t xml:space="preserve"> </w:t>
      </w:r>
    </w:p>
    <w:p w14:paraId="7F1BAD17" w14:textId="35E7569A" w:rsidR="001449A8" w:rsidRPr="001449A8" w:rsidRDefault="001449A8" w:rsidP="00884A47">
      <w:pPr>
        <w:pStyle w:val="ListParagraph"/>
        <w:numPr>
          <w:ilvl w:val="0"/>
          <w:numId w:val="121"/>
        </w:numPr>
        <w:contextualSpacing w:val="0"/>
        <w:rPr>
          <w:rFonts w:cs="Arial"/>
          <w:bCs/>
        </w:rPr>
      </w:pPr>
      <w:r w:rsidRPr="001449A8">
        <w:rPr>
          <w:rFonts w:cs="Arial"/>
          <w:bCs/>
        </w:rPr>
        <w:t>Evaluation activities for tracking DIS efforts; and</w:t>
      </w:r>
    </w:p>
    <w:p w14:paraId="63CC35AD" w14:textId="1113EBE3" w:rsidR="001449A8" w:rsidRPr="001449A8" w:rsidRDefault="001449A8" w:rsidP="00884A47">
      <w:pPr>
        <w:pStyle w:val="ListParagraph"/>
        <w:numPr>
          <w:ilvl w:val="0"/>
          <w:numId w:val="121"/>
        </w:numPr>
        <w:contextualSpacing w:val="0"/>
        <w:rPr>
          <w:rFonts w:cs="Arial"/>
          <w:bCs/>
        </w:rPr>
      </w:pPr>
      <w:r w:rsidRPr="001449A8">
        <w:rPr>
          <w:rFonts w:cs="Arial"/>
          <w:bCs/>
        </w:rPr>
        <w:t xml:space="preserve">A revised quality improvement plan if the DIS does not meet quality of care requirements as stated in the DIS. </w:t>
      </w:r>
    </w:p>
    <w:p w14:paraId="59F63127" w14:textId="75217013" w:rsidR="001449A8" w:rsidRDefault="001449A8" w:rsidP="3B13CC28">
      <w:pPr>
        <w:rPr>
          <w:rFonts w:cs="Arial"/>
          <w:b/>
          <w:bCs/>
        </w:rPr>
      </w:pPr>
      <w:bookmarkStart w:id="219" w:name="_Hlk83133172"/>
      <w:r w:rsidRPr="3B13CC28">
        <w:rPr>
          <w:rFonts w:cs="Arial"/>
        </w:rPr>
        <w:t xml:space="preserve">A final performance report must be submitted within 120 days after the end of the final budget period. The final performance report must be cumulative and report on all grant activities during the entire project period. Refer to </w:t>
      </w:r>
      <w:hyperlink w:anchor="_REPORTING_REQUIREMENTS_1">
        <w:r w:rsidRPr="3B13CC28">
          <w:rPr>
            <w:rStyle w:val="Hyperlink"/>
            <w:rFonts w:cs="Arial"/>
          </w:rPr>
          <w:t>Section VI.3</w:t>
        </w:r>
      </w:hyperlink>
      <w:r w:rsidRPr="3B13CC28">
        <w:rPr>
          <w:rFonts w:cs="Arial"/>
        </w:rPr>
        <w:t xml:space="preserve"> for any program specific information on the frequency of reporting and any additional requirements</w:t>
      </w:r>
      <w:r w:rsidRPr="3B13CC28">
        <w:rPr>
          <w:rFonts w:cs="Arial"/>
          <w:b/>
          <w:bCs/>
        </w:rPr>
        <w:t>.</w:t>
      </w:r>
    </w:p>
    <w:p w14:paraId="566E673F" w14:textId="3A0D874D" w:rsidR="00683C7C" w:rsidRPr="00E827E7" w:rsidRDefault="536D69EB" w:rsidP="3B13CC28">
      <w:pPr>
        <w:pStyle w:val="CommentText"/>
        <w:rPr>
          <w:rFonts w:cs="Arial"/>
          <w:b/>
          <w:bCs/>
          <w:sz w:val="24"/>
          <w:szCs w:val="24"/>
        </w:rPr>
      </w:pPr>
      <w:r w:rsidRPr="20409F6C">
        <w:rPr>
          <w:rFonts w:cs="Arial"/>
          <w:sz w:val="24"/>
          <w:szCs w:val="24"/>
        </w:rPr>
        <w:t xml:space="preserve">GPRA data will be collected via </w:t>
      </w:r>
      <w:r w:rsidR="223BD630" w:rsidRPr="20409F6C">
        <w:rPr>
          <w:rFonts w:cs="Arial"/>
          <w:sz w:val="24"/>
          <w:szCs w:val="24"/>
        </w:rPr>
        <w:t>an</w:t>
      </w:r>
      <w:r w:rsidR="5E745A71" w:rsidRPr="20409F6C">
        <w:rPr>
          <w:rFonts w:cs="Arial"/>
          <w:sz w:val="24"/>
          <w:szCs w:val="24"/>
        </w:rPr>
        <w:t xml:space="preserve"> </w:t>
      </w:r>
      <w:r w:rsidRPr="20409F6C">
        <w:rPr>
          <w:rFonts w:cs="Arial"/>
          <w:sz w:val="24"/>
          <w:szCs w:val="24"/>
        </w:rPr>
        <w:t>interview using the GPRA tool at three data collection points: intake to services, six months post intake, and discharge.</w:t>
      </w:r>
    </w:p>
    <w:bookmarkEnd w:id="219"/>
    <w:p w14:paraId="03F06898" w14:textId="332F2961" w:rsidR="00684953" w:rsidRPr="00AC34BE" w:rsidRDefault="79E59D1D" w:rsidP="20409F6C">
      <w:pPr>
        <w:pStyle w:val="CommentText"/>
        <w:rPr>
          <w:rFonts w:cs="Arial"/>
          <w:b/>
          <w:bCs/>
          <w:sz w:val="24"/>
          <w:szCs w:val="24"/>
        </w:rPr>
      </w:pPr>
      <w:r w:rsidRPr="20409F6C">
        <w:rPr>
          <w:rFonts w:cs="Arial"/>
          <w:b/>
          <w:bCs/>
          <w:sz w:val="24"/>
          <w:szCs w:val="24"/>
        </w:rPr>
        <w:t xml:space="preserve">Grants Management: </w:t>
      </w:r>
    </w:p>
    <w:p w14:paraId="38E93343" w14:textId="5B5EDBCA" w:rsidR="00313819" w:rsidRDefault="00684953" w:rsidP="00684953">
      <w:pPr>
        <w:pStyle w:val="CommentText"/>
        <w:rPr>
          <w:rFonts w:cs="Arial"/>
          <w:sz w:val="24"/>
          <w:szCs w:val="24"/>
        </w:rPr>
      </w:pPr>
      <w:r w:rsidRPr="00AC34BE">
        <w:rPr>
          <w:rFonts w:cs="Arial"/>
          <w:sz w:val="24"/>
          <w:szCs w:val="24"/>
        </w:rPr>
        <w:t>Successful applicants must also comply with the following standard grants management reporting</w:t>
      </w:r>
      <w:r>
        <w:rPr>
          <w:rFonts w:cs="Arial"/>
          <w:sz w:val="24"/>
          <w:szCs w:val="24"/>
        </w:rPr>
        <w:t xml:space="preserve"> requirements</w:t>
      </w:r>
      <w:r w:rsidRPr="00AC34BE">
        <w:rPr>
          <w:rFonts w:cs="Arial"/>
          <w:sz w:val="24"/>
          <w:szCs w:val="24"/>
        </w:rPr>
        <w:t xml:space="preserve"> at </w:t>
      </w:r>
      <w:hyperlink r:id="rId23"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w:t>
      </w:r>
      <w:proofErr w:type="spellStart"/>
      <w:r w:rsidRPr="00AC34BE">
        <w:rPr>
          <w:rFonts w:cs="Arial"/>
          <w:sz w:val="24"/>
          <w:szCs w:val="24"/>
        </w:rPr>
        <w:t>No</w:t>
      </w:r>
      <w:r w:rsidR="00023A37">
        <w:rPr>
          <w:rFonts w:cs="Arial"/>
          <w:sz w:val="24"/>
          <w:szCs w:val="24"/>
        </w:rPr>
        <w:t>A</w:t>
      </w:r>
      <w:proofErr w:type="spellEnd"/>
      <w:r w:rsidRPr="00AC34BE">
        <w:rPr>
          <w:rFonts w:cs="Arial"/>
          <w:sz w:val="24"/>
          <w:szCs w:val="24"/>
        </w:rPr>
        <w:t>.</w:t>
      </w:r>
      <w:r w:rsidR="00313819">
        <w:rPr>
          <w:rFonts w:cs="Arial"/>
          <w:sz w:val="24"/>
          <w:szCs w:val="24"/>
        </w:rPr>
        <w:br w:type="page"/>
      </w:r>
    </w:p>
    <w:p w14:paraId="34928BD0" w14:textId="16B9F146" w:rsidR="00D60BD0" w:rsidRPr="00AC34BE" w:rsidRDefault="00602069" w:rsidP="006E1C2F">
      <w:pPr>
        <w:pStyle w:val="Heading1"/>
        <w:rPr>
          <w:sz w:val="24"/>
          <w:szCs w:val="24"/>
        </w:rPr>
      </w:pPr>
      <w:bookmarkStart w:id="220" w:name="_Toc485307396"/>
      <w:bookmarkStart w:id="221" w:name="_Toc81577288"/>
      <w:bookmarkStart w:id="222" w:name="_Toc174539163"/>
      <w:bookmarkEnd w:id="206"/>
      <w:bookmarkEnd w:id="207"/>
      <w:bookmarkEnd w:id="208"/>
      <w:bookmarkEnd w:id="213"/>
      <w:bookmarkEnd w:id="216"/>
      <w:r>
        <w:lastRenderedPageBreak/>
        <w:t>VII</w:t>
      </w:r>
      <w:r w:rsidR="00D60BD0">
        <w:t>.</w:t>
      </w:r>
      <w:r>
        <w:tab/>
      </w:r>
      <w:r w:rsidR="00D60BD0">
        <w:t>AGENCY CONTACTS</w:t>
      </w:r>
      <w:bookmarkEnd w:id="220"/>
      <w:bookmarkEnd w:id="221"/>
      <w:bookmarkEnd w:id="222"/>
    </w:p>
    <w:p w14:paraId="750A6DD8" w14:textId="77777777" w:rsidR="00D60BD0" w:rsidRDefault="00D60BD0" w:rsidP="00826171">
      <w:pPr>
        <w:tabs>
          <w:tab w:val="left" w:pos="1008"/>
        </w:tabs>
        <w:rPr>
          <w:rStyle w:val="StyleBold"/>
          <w:rFonts w:cs="Arial"/>
        </w:rPr>
      </w:pPr>
      <w:bookmarkStart w:id="223"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242DE313" w14:textId="3F6FBD20" w:rsidR="003A6DDC" w:rsidRDefault="00BA6A70" w:rsidP="00641C24">
      <w:pPr>
        <w:tabs>
          <w:tab w:val="left" w:pos="1008"/>
        </w:tabs>
        <w:rPr>
          <w:rStyle w:val="Hyperlink"/>
          <w:rFonts w:cs="Arial"/>
          <w:bdr w:val="none" w:sz="0" w:space="0" w:color="auto" w:frame="1"/>
        </w:rPr>
      </w:pPr>
      <w:r w:rsidRPr="3B13CC28">
        <w:rPr>
          <w:rFonts w:cs="Arial"/>
        </w:rPr>
        <w:t>Kirk E. James, M.D.</w:t>
      </w:r>
      <w:r>
        <w:br/>
      </w:r>
      <w:r w:rsidR="00351B58" w:rsidRPr="3B13CC28">
        <w:rPr>
          <w:rFonts w:cs="Arial"/>
        </w:rPr>
        <w:t>Center</w:t>
      </w:r>
      <w:r w:rsidRPr="3B13CC28">
        <w:rPr>
          <w:rFonts w:cs="Arial"/>
        </w:rPr>
        <w:t xml:space="preserve"> for Substance Abuse Treatment</w:t>
      </w:r>
      <w:r>
        <w:br/>
      </w:r>
      <w:r w:rsidR="00351B58" w:rsidRPr="3B13CC28">
        <w:rPr>
          <w:rFonts w:cs="Arial"/>
        </w:rPr>
        <w:t xml:space="preserve">Substance Abuse and Mental Health Services Administration </w:t>
      </w:r>
      <w:r>
        <w:br/>
      </w:r>
      <w:r w:rsidR="00351B58" w:rsidRPr="3B13CC28">
        <w:rPr>
          <w:rFonts w:cs="Arial"/>
        </w:rPr>
        <w:t>(240) 276-</w:t>
      </w:r>
      <w:r w:rsidRPr="3B13CC28">
        <w:rPr>
          <w:rFonts w:cs="Arial"/>
        </w:rPr>
        <w:t>1617</w:t>
      </w:r>
      <w:r w:rsidR="00351B58" w:rsidRPr="3B13CC28">
        <w:rPr>
          <w:rFonts w:cs="Arial"/>
        </w:rPr>
        <w:t xml:space="preserve"> </w:t>
      </w:r>
      <w:r>
        <w:br/>
      </w:r>
      <w:hyperlink r:id="rId24" w:history="1">
        <w:r w:rsidR="003A6DDC" w:rsidRPr="004002E4">
          <w:rPr>
            <w:rStyle w:val="Hyperlink"/>
            <w:rFonts w:cs="Arial"/>
            <w:bdr w:val="none" w:sz="0" w:space="0" w:color="auto" w:frame="1"/>
          </w:rPr>
          <w:t>TCE-HIV@samhsa.hhs.gov</w:t>
        </w:r>
      </w:hyperlink>
    </w:p>
    <w:p w14:paraId="77C82BA5" w14:textId="5A712B84" w:rsidR="003A6DDC" w:rsidRDefault="4AEDACA1" w:rsidP="00A5280D">
      <w:pPr>
        <w:tabs>
          <w:tab w:val="left" w:pos="1008"/>
        </w:tabs>
        <w:rPr>
          <w:rStyle w:val="normaltextrun"/>
          <w:rFonts w:cs="Arial"/>
          <w:color w:val="000000"/>
          <w:bdr w:val="none" w:sz="0" w:space="0" w:color="auto" w:frame="1"/>
        </w:rPr>
      </w:pPr>
      <w:r w:rsidRPr="521A8EAF">
        <w:rPr>
          <w:rFonts w:cs="Arial"/>
        </w:rPr>
        <w:t>Kristin Roha, M.S., M.P.H.</w:t>
      </w:r>
      <w:r>
        <w:br/>
      </w:r>
      <w:r w:rsidRPr="521A8EAF">
        <w:rPr>
          <w:rFonts w:cs="Arial"/>
        </w:rPr>
        <w:t>Center for Substance Abuse Treatment</w:t>
      </w:r>
      <w:r>
        <w:br/>
      </w:r>
      <w:r w:rsidRPr="521A8EAF">
        <w:rPr>
          <w:rFonts w:cs="Arial"/>
        </w:rPr>
        <w:t>Substance abuse and Mental Health Services Administration</w:t>
      </w:r>
      <w:r>
        <w:br/>
      </w:r>
      <w:r w:rsidRPr="521A8EAF">
        <w:rPr>
          <w:rFonts w:cs="Arial"/>
        </w:rPr>
        <w:t>(240) 276-0586</w:t>
      </w:r>
      <w:r>
        <w:br/>
      </w:r>
      <w:hyperlink r:id="rId25" w:history="1">
        <w:r w:rsidR="003A6DDC" w:rsidRPr="004002E4">
          <w:rPr>
            <w:rStyle w:val="Hyperlink"/>
            <w:rFonts w:cs="Arial"/>
            <w:bdr w:val="none" w:sz="0" w:space="0" w:color="auto" w:frame="1"/>
          </w:rPr>
          <w:t>TCE-HIV@samhsa.hhs.gov</w:t>
        </w:r>
      </w:hyperlink>
    </w:p>
    <w:p w14:paraId="21E50BBB" w14:textId="136CEB25" w:rsidR="00A34FFD" w:rsidRPr="00AC34BE" w:rsidRDefault="00A34FFD" w:rsidP="00A5280D">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4DD2495F" w14:textId="56AFD43E" w:rsidR="00743A9F" w:rsidRDefault="000B1460" w:rsidP="00A5280D">
      <w:pPr>
        <w:tabs>
          <w:tab w:val="left" w:pos="1008"/>
        </w:tabs>
        <w:rPr>
          <w:rFonts w:cs="Arial"/>
        </w:rPr>
      </w:pPr>
      <w:bookmarkStart w:id="224" w:name="_Hlk90365054"/>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sidR="00351B58">
        <w:rPr>
          <w:rFonts w:cs="Arial"/>
        </w:rPr>
        <w:t>(240) 276-</w:t>
      </w:r>
      <w:r w:rsidR="00743A9F">
        <w:rPr>
          <w:rFonts w:cs="Arial"/>
        </w:rPr>
        <w:t>1400</w:t>
      </w:r>
    </w:p>
    <w:bookmarkStart w:id="225" w:name="_Hlk90365177"/>
    <w:p w14:paraId="6AFFDC73" w14:textId="22CB500C" w:rsidR="00351B58" w:rsidRDefault="00743A9F" w:rsidP="00A5280D">
      <w:pPr>
        <w:tabs>
          <w:tab w:val="left" w:pos="1008"/>
        </w:tabs>
        <w:rPr>
          <w:rFonts w:cs="Arial"/>
        </w:rPr>
      </w:pPr>
      <w:r>
        <w:rPr>
          <w:color w:val="2B579A"/>
        </w:rPr>
        <w:fldChar w:fldCharType="begin"/>
      </w:r>
      <w:r>
        <w:instrText xml:space="preserve"> HYPERLINK "mailto:FOACSAT@samhsa.hhs.gov" </w:instrText>
      </w:r>
      <w:r>
        <w:rPr>
          <w:color w:val="2B579A"/>
        </w:rPr>
      </w:r>
      <w:r>
        <w:rPr>
          <w:color w:val="2B579A"/>
        </w:rPr>
        <w:fldChar w:fldCharType="separate"/>
      </w:r>
      <w:r w:rsidR="00351B58" w:rsidRPr="000A49AB">
        <w:rPr>
          <w:rStyle w:val="Hyperlink"/>
          <w:rFonts w:cs="Arial"/>
        </w:rPr>
        <w:t>FOACSAT@samhsa.hhs.gov</w:t>
      </w:r>
      <w:r>
        <w:rPr>
          <w:rStyle w:val="Hyperlink"/>
          <w:rFonts w:cs="Arial"/>
        </w:rPr>
        <w:fldChar w:fldCharType="end"/>
      </w:r>
      <w:r w:rsidR="00351B58">
        <w:rPr>
          <w:rFonts w:cs="Arial"/>
        </w:rPr>
        <w:t xml:space="preserve"> </w:t>
      </w:r>
      <w:bookmarkStart w:id="226" w:name="_Appendix_A_–_1"/>
      <w:bookmarkStart w:id="227" w:name="_Appendix_A_–_"/>
      <w:bookmarkStart w:id="228" w:name="_Appendix_A_–"/>
      <w:bookmarkStart w:id="229" w:name="_Appendix_I_–"/>
      <w:bookmarkEnd w:id="225"/>
      <w:bookmarkEnd w:id="226"/>
      <w:bookmarkEnd w:id="227"/>
      <w:bookmarkEnd w:id="228"/>
      <w:bookmarkEnd w:id="229"/>
    </w:p>
    <w:bookmarkEnd w:id="224"/>
    <w:p w14:paraId="74B9079C" w14:textId="77777777" w:rsidR="00351B58" w:rsidRPr="00AC34BE" w:rsidRDefault="00351B58" w:rsidP="00A5280D">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0D4892A1" w14:textId="6CCA9321" w:rsidR="00AE0870" w:rsidRDefault="00AE0870" w:rsidP="00A5280D">
      <w:pPr>
        <w:tabs>
          <w:tab w:val="left" w:pos="1008"/>
        </w:tabs>
        <w:rPr>
          <w:rFonts w:cs="Arial"/>
        </w:rPr>
      </w:pPr>
      <w:r>
        <w:rPr>
          <w:rFonts w:cs="Arial"/>
        </w:rPr>
        <w:t>Michelle Armstrong</w:t>
      </w:r>
      <w:r>
        <w:rPr>
          <w:rFonts w:cs="Arial"/>
        </w:rPr>
        <w:br/>
        <w:t>Office of Financial Resources, Division of Grant Review</w:t>
      </w:r>
      <w:r>
        <w:rPr>
          <w:rFonts w:cs="Arial"/>
        </w:rPr>
        <w:br/>
        <w:t xml:space="preserve">Substance Abuse and Mental Health Services Administration </w:t>
      </w:r>
      <w:r>
        <w:rPr>
          <w:rFonts w:cs="Arial"/>
        </w:rPr>
        <w:br/>
        <w:t xml:space="preserve">(240) 276-1084 </w:t>
      </w:r>
    </w:p>
    <w:p w14:paraId="342DEB3A" w14:textId="77777777" w:rsidR="00AE0870" w:rsidRDefault="00FF3F16" w:rsidP="00A5280D">
      <w:pPr>
        <w:tabs>
          <w:tab w:val="left" w:pos="1008"/>
        </w:tabs>
        <w:rPr>
          <w:rFonts w:cs="Arial"/>
        </w:rPr>
      </w:pPr>
      <w:hyperlink r:id="rId26" w:history="1">
        <w:r w:rsidR="00AE0870">
          <w:rPr>
            <w:rStyle w:val="Hyperlink"/>
            <w:rFonts w:cs="Arial"/>
          </w:rPr>
          <w:t>michelle.armstrong@samhsa.hhs.gov</w:t>
        </w:r>
      </w:hyperlink>
      <w:r w:rsidR="00AE0870">
        <w:rPr>
          <w:rFonts w:cs="Arial"/>
        </w:rPr>
        <w:t xml:space="preserve"> </w:t>
      </w:r>
    </w:p>
    <w:p w14:paraId="522E6F20" w14:textId="77777777" w:rsidR="0066393E" w:rsidRPr="00AC34BE" w:rsidRDefault="0085235F" w:rsidP="00AC34BE">
      <w:pPr>
        <w:tabs>
          <w:tab w:val="left" w:pos="1008"/>
        </w:tabs>
        <w:rPr>
          <w:rStyle w:val="Heading1Char"/>
          <w:b w:val="0"/>
          <w:bCs w:val="0"/>
          <w:kern w:val="0"/>
          <w:sz w:val="24"/>
          <w:szCs w:val="20"/>
        </w:rPr>
      </w:pPr>
      <w:r w:rsidRPr="00AC34BE">
        <w:rPr>
          <w:rStyle w:val="Heading1Char"/>
        </w:rPr>
        <w:br w:type="page"/>
      </w:r>
    </w:p>
    <w:p w14:paraId="5A6A0DBE" w14:textId="6D2B27D4" w:rsidR="00DD18A3" w:rsidRDefault="009B0121" w:rsidP="001E0BC8">
      <w:pPr>
        <w:pStyle w:val="Heading1"/>
        <w:jc w:val="center"/>
      </w:pPr>
      <w:bookmarkStart w:id="230" w:name="_Appendix_A_–_2"/>
      <w:bookmarkStart w:id="231" w:name="_Toc485307397"/>
      <w:bookmarkStart w:id="232" w:name="_Toc81577289"/>
      <w:bookmarkStart w:id="233" w:name="_Toc174539164"/>
      <w:bookmarkStart w:id="234" w:name="_Hlk80344558"/>
      <w:bookmarkStart w:id="235" w:name="_Hlk83133353"/>
      <w:bookmarkStart w:id="236" w:name="_Hlk53580307"/>
      <w:bookmarkStart w:id="237" w:name="_Hlk80167299"/>
      <w:bookmarkEnd w:id="223"/>
      <w:bookmarkEnd w:id="230"/>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31"/>
      <w:bookmarkEnd w:id="232"/>
      <w:bookmarkEnd w:id="233"/>
    </w:p>
    <w:p w14:paraId="4D4298AD" w14:textId="09E20231" w:rsidR="00995A94" w:rsidRPr="007838B8" w:rsidRDefault="00AC3A5E" w:rsidP="001E0BC8">
      <w:pPr>
        <w:pStyle w:val="Heading2"/>
      </w:pPr>
      <w:bookmarkStart w:id="238" w:name="_Toc174539165"/>
      <w:r w:rsidRPr="006E1898">
        <w:t>1.</w:t>
      </w:r>
      <w:bookmarkStart w:id="239" w:name="_GET_REGISTERED"/>
      <w:bookmarkStart w:id="240" w:name="_Toc465087546"/>
      <w:bookmarkStart w:id="241" w:name="_Toc485307399"/>
      <w:bookmarkStart w:id="242" w:name="_Toc81577290"/>
      <w:bookmarkEnd w:id="239"/>
      <w:r w:rsidR="006E1898">
        <w:tab/>
      </w:r>
      <w:r w:rsidR="00995A94" w:rsidRPr="001C297A">
        <w:rPr>
          <w:iCs w:val="0"/>
        </w:rPr>
        <w:t>GET REGISTERED</w:t>
      </w:r>
      <w:bookmarkEnd w:id="240"/>
      <w:bookmarkEnd w:id="241"/>
      <w:bookmarkEnd w:id="242"/>
      <w:bookmarkEnd w:id="238"/>
    </w:p>
    <w:p w14:paraId="233CE76F" w14:textId="77777777" w:rsidR="00AE0870" w:rsidRPr="00287537" w:rsidRDefault="00AE0870" w:rsidP="001E0BC8">
      <w:pPr>
        <w:tabs>
          <w:tab w:val="left" w:pos="720"/>
        </w:tabs>
        <w:rPr>
          <w:rFonts w:cs="Arial"/>
        </w:rPr>
      </w:pPr>
      <w:bookmarkStart w:id="243" w:name="_Hlk95726030"/>
      <w:r w:rsidRPr="00287537">
        <w:rPr>
          <w:rFonts w:cs="Arial"/>
        </w:rPr>
        <w:t xml:space="preserve">You are required to complete </w:t>
      </w:r>
      <w:r w:rsidRPr="00287537">
        <w:rPr>
          <w:rFonts w:cs="Arial"/>
          <w:b/>
        </w:rPr>
        <w:t>four (4) registration processes:</w:t>
      </w:r>
      <w:r w:rsidRPr="00287537">
        <w:rPr>
          <w:rFonts w:cs="Arial"/>
        </w:rPr>
        <w:t xml:space="preserve"> </w:t>
      </w:r>
    </w:p>
    <w:p w14:paraId="72875A6C" w14:textId="73B6A704" w:rsidR="00AE0870" w:rsidRPr="00287537" w:rsidRDefault="00AE0870" w:rsidP="001E0BC8">
      <w:pPr>
        <w:pStyle w:val="ListParagraph"/>
        <w:numPr>
          <w:ilvl w:val="1"/>
          <w:numId w:val="110"/>
        </w:numPr>
        <w:tabs>
          <w:tab w:val="left" w:pos="720"/>
        </w:tabs>
        <w:contextualSpacing w:val="0"/>
        <w:rPr>
          <w:rFonts w:cs="Arial"/>
        </w:rPr>
      </w:pPr>
      <w:r w:rsidRPr="00287537">
        <w:rPr>
          <w:rFonts w:cs="Arial"/>
        </w:rPr>
        <w:t xml:space="preserve">Dun &amp; Bradstreet Data Universal Numbering System (DUNS number) </w:t>
      </w:r>
      <w:r w:rsidRPr="00287537">
        <w:rPr>
          <w:rFonts w:cs="Arial"/>
          <w:b/>
          <w:bCs/>
        </w:rPr>
        <w:t>Please review the information below on the DUNS number transitioning to a new Unique Entity Identifier (UEI) effective April 2022.</w:t>
      </w:r>
    </w:p>
    <w:p w14:paraId="4DA4DDEA" w14:textId="77777777" w:rsidR="00AE0870" w:rsidRPr="00287537" w:rsidRDefault="00AE0870" w:rsidP="001E0BC8">
      <w:pPr>
        <w:pStyle w:val="ListParagraph"/>
        <w:numPr>
          <w:ilvl w:val="1"/>
          <w:numId w:val="110"/>
        </w:numPr>
        <w:tabs>
          <w:tab w:val="left" w:pos="720"/>
        </w:tabs>
        <w:contextualSpacing w:val="0"/>
        <w:rPr>
          <w:rFonts w:cs="Arial"/>
        </w:rPr>
      </w:pPr>
      <w:r w:rsidRPr="00287537">
        <w:rPr>
          <w:rFonts w:cs="Arial"/>
        </w:rPr>
        <w:t>System for Award Management (SAM</w:t>
      </w:r>
      <w:proofErr w:type="gramStart"/>
      <w:r w:rsidRPr="00287537">
        <w:rPr>
          <w:rFonts w:cs="Arial"/>
        </w:rPr>
        <w:t>);</w:t>
      </w:r>
      <w:proofErr w:type="gramEnd"/>
    </w:p>
    <w:p w14:paraId="48E23D70" w14:textId="77777777" w:rsidR="00AE0870" w:rsidRPr="00287537" w:rsidRDefault="00AE0870" w:rsidP="001E0BC8">
      <w:pPr>
        <w:pStyle w:val="ListParagraph"/>
        <w:numPr>
          <w:ilvl w:val="1"/>
          <w:numId w:val="110"/>
        </w:numPr>
        <w:tabs>
          <w:tab w:val="left" w:pos="720"/>
        </w:tabs>
        <w:contextualSpacing w:val="0"/>
        <w:rPr>
          <w:rFonts w:cs="Arial"/>
        </w:rPr>
      </w:pPr>
      <w:r w:rsidRPr="00287537">
        <w:rPr>
          <w:rFonts w:cs="Arial"/>
        </w:rPr>
        <w:t xml:space="preserve">Grants.gov; and </w:t>
      </w:r>
    </w:p>
    <w:p w14:paraId="2A5BCCF4" w14:textId="77777777" w:rsidR="00AE0870" w:rsidRPr="00287537" w:rsidRDefault="00AE0870" w:rsidP="001E0BC8">
      <w:pPr>
        <w:pStyle w:val="ListParagraph"/>
        <w:numPr>
          <w:ilvl w:val="1"/>
          <w:numId w:val="110"/>
        </w:numPr>
        <w:tabs>
          <w:tab w:val="left" w:pos="720"/>
        </w:tabs>
        <w:contextualSpacing w:val="0"/>
        <w:rPr>
          <w:rFonts w:cs="Arial"/>
        </w:rPr>
      </w:pPr>
      <w:proofErr w:type="spellStart"/>
      <w:r w:rsidRPr="00287537">
        <w:rPr>
          <w:rFonts w:cs="Arial"/>
        </w:rPr>
        <w:t>eRA</w:t>
      </w:r>
      <w:proofErr w:type="spellEnd"/>
      <w:r w:rsidRPr="00287537">
        <w:rPr>
          <w:rFonts w:cs="Arial"/>
        </w:rPr>
        <w:t xml:space="preserve"> Commons.</w:t>
      </w:r>
    </w:p>
    <w:p w14:paraId="1ED26943" w14:textId="77777777" w:rsidR="00AE0870" w:rsidRPr="00287537" w:rsidRDefault="00AE0870" w:rsidP="00AE0870">
      <w:pPr>
        <w:rPr>
          <w:rFonts w:cs="Arial"/>
        </w:rPr>
      </w:pPr>
      <w:r w:rsidRPr="00287537">
        <w:rPr>
          <w:rFonts w:cs="Arial"/>
        </w:rPr>
        <w:t xml:space="preserve">If this is your first time </w:t>
      </w:r>
      <w:proofErr w:type="gramStart"/>
      <w:r w:rsidRPr="00287537">
        <w:rPr>
          <w:rFonts w:cs="Arial"/>
        </w:rPr>
        <w:t>submitting an application</w:t>
      </w:r>
      <w:proofErr w:type="gramEnd"/>
      <w:r w:rsidRPr="00287537">
        <w:rPr>
          <w:rFonts w:cs="Arial"/>
        </w:rPr>
        <w:t>, you must complete all four registration processes until the new UEI becomes active April 4, 2022. Please take note of the timing for these registrations.</w:t>
      </w:r>
    </w:p>
    <w:p w14:paraId="091CE0CC" w14:textId="77777777" w:rsidR="00AE0870" w:rsidRPr="00287537" w:rsidRDefault="00AE0870" w:rsidP="00AE0870">
      <w:pPr>
        <w:rPr>
          <w:rFonts w:cs="Arial"/>
        </w:rPr>
      </w:pPr>
      <w:r w:rsidRPr="00287537">
        <w:rPr>
          <w:rFonts w:cs="Arial"/>
        </w:rPr>
        <w:t xml:space="preserve">If you have already completed registrations for DUNS, SAM, and Grants.gov, you need to ensure that your accounts are still active, and then register in </w:t>
      </w:r>
      <w:proofErr w:type="spellStart"/>
      <w:r w:rsidRPr="00287537">
        <w:rPr>
          <w:rFonts w:cs="Arial"/>
          <w:b/>
        </w:rPr>
        <w:t>eRA</w:t>
      </w:r>
      <w:proofErr w:type="spellEnd"/>
      <w:r w:rsidRPr="00287537">
        <w:rPr>
          <w:rFonts w:cs="Arial"/>
          <w:b/>
        </w:rPr>
        <w:t xml:space="preserve"> Commons (see 1.4)</w:t>
      </w:r>
      <w:r w:rsidRPr="00287537">
        <w:rPr>
          <w:rFonts w:cs="Arial"/>
        </w:rPr>
        <w:t xml:space="preserve">. </w:t>
      </w:r>
    </w:p>
    <w:p w14:paraId="33E8A117" w14:textId="77777777" w:rsidR="00AE0870" w:rsidRPr="00287537" w:rsidRDefault="00AE0870" w:rsidP="00AE0870">
      <w:pPr>
        <w:rPr>
          <w:rFonts w:cs="Arial"/>
          <w:b/>
        </w:rPr>
      </w:pPr>
      <w:r w:rsidRPr="00287537">
        <w:rPr>
          <w:rFonts w:cs="Arial"/>
          <w:szCs w:val="24"/>
        </w:rPr>
        <w:t xml:space="preserve">You must register in </w:t>
      </w:r>
      <w:proofErr w:type="spellStart"/>
      <w:r w:rsidRPr="00287537">
        <w:rPr>
          <w:rFonts w:cs="Arial"/>
          <w:szCs w:val="24"/>
        </w:rPr>
        <w:t>eRA</w:t>
      </w:r>
      <w:proofErr w:type="spellEnd"/>
      <w:r w:rsidRPr="00287537">
        <w:rPr>
          <w:rFonts w:cs="Arial"/>
          <w:szCs w:val="24"/>
        </w:rPr>
        <w:t xml:space="preserve"> Commons and receive a Commons Username </w:t>
      </w:r>
      <w:proofErr w:type="gramStart"/>
      <w:r w:rsidRPr="00287537">
        <w:rPr>
          <w:rFonts w:cs="Arial"/>
          <w:szCs w:val="24"/>
        </w:rPr>
        <w:t>in order to</w:t>
      </w:r>
      <w:proofErr w:type="gramEnd"/>
      <w:r w:rsidRPr="00287537">
        <w:rPr>
          <w:rFonts w:cs="Arial"/>
          <w:szCs w:val="24"/>
        </w:rPr>
        <w:t xml:space="preserve"> have access to electronic submission, receive notifications on the status of your application, and retrieve grant </w:t>
      </w:r>
      <w:r w:rsidRPr="00287537">
        <w:rPr>
          <w:rFonts w:cs="Arial"/>
        </w:rPr>
        <w:t>information.</w:t>
      </w:r>
      <w:r w:rsidRPr="00287537">
        <w:rPr>
          <w:rFonts w:cs="Arial"/>
          <w:b/>
        </w:rPr>
        <w:t xml:space="preserve"> </w:t>
      </w:r>
    </w:p>
    <w:p w14:paraId="7E78C4EC" w14:textId="327B50BA" w:rsidR="00AE0870" w:rsidRPr="00287537" w:rsidRDefault="00AE0870" w:rsidP="00AE0870">
      <w:pPr>
        <w:rPr>
          <w:b/>
          <w:bCs/>
        </w:rPr>
      </w:pPr>
      <w:r w:rsidRPr="00287537">
        <w:rPr>
          <w:rFonts w:cs="Arial"/>
          <w:b/>
        </w:rPr>
        <w:t xml:space="preserve">WARNING: </w:t>
      </w:r>
      <w:r w:rsidRPr="00287537">
        <w:rPr>
          <w:rFonts w:cs="Arial"/>
          <w:b/>
          <w:bCs/>
        </w:rPr>
        <w:t xml:space="preserve">If your organization is not registered and does not have an active </w:t>
      </w:r>
      <w:proofErr w:type="spellStart"/>
      <w:r w:rsidRPr="00287537">
        <w:rPr>
          <w:rFonts w:cs="Arial"/>
          <w:b/>
          <w:bCs/>
        </w:rPr>
        <w:t>eRA</w:t>
      </w:r>
      <w:proofErr w:type="spellEnd"/>
      <w:r w:rsidRPr="00287537">
        <w:rPr>
          <w:rFonts w:cs="Arial"/>
          <w:b/>
          <w:bCs/>
        </w:rPr>
        <w:t xml:space="preserve"> Commons PI/PD account by the deadline, the application will not be accepted.</w:t>
      </w:r>
      <w:r w:rsidRPr="00287537">
        <w:rPr>
          <w:b/>
          <w:bCs/>
        </w:rPr>
        <w:t xml:space="preserve"> </w:t>
      </w:r>
      <w:r w:rsidRPr="00287537">
        <w:rPr>
          <w:b/>
          <w:bCs/>
          <w:u w:val="single"/>
        </w:rPr>
        <w:t>No exceptions will be made</w:t>
      </w:r>
      <w:r w:rsidRPr="00287537">
        <w:rPr>
          <w:b/>
          <w:bCs/>
        </w:rPr>
        <w:t>.</w:t>
      </w:r>
    </w:p>
    <w:p w14:paraId="7A277C34" w14:textId="77777777" w:rsidR="00AE0870" w:rsidRPr="005B61C6" w:rsidRDefault="00AE0870" w:rsidP="005B61C6">
      <w:pPr>
        <w:pStyle w:val="Heading4"/>
        <w:spacing w:after="240"/>
        <w:rPr>
          <w:sz w:val="24"/>
          <w:szCs w:val="24"/>
        </w:rPr>
      </w:pPr>
      <w:r w:rsidRPr="005B61C6">
        <w:rPr>
          <w:sz w:val="24"/>
          <w:szCs w:val="24"/>
        </w:rPr>
        <w:t>1.1</w:t>
      </w:r>
      <w:r w:rsidRPr="005B61C6">
        <w:rPr>
          <w:sz w:val="24"/>
          <w:szCs w:val="24"/>
        </w:rPr>
        <w:tab/>
        <w:t>Dun &amp; Bradstreet Data Universal Numbering System (DUNS) Registration</w:t>
      </w:r>
    </w:p>
    <w:p w14:paraId="399F6CBE" w14:textId="1B9194F0" w:rsidR="007778EA" w:rsidRDefault="00AE0870" w:rsidP="003A50E2">
      <w:pPr>
        <w:pStyle w:val="ListParagraph"/>
        <w:autoSpaceDE w:val="0"/>
        <w:autoSpaceDN w:val="0"/>
        <w:adjustRightInd w:val="0"/>
        <w:ind w:left="0"/>
        <w:contextualSpacing w:val="0"/>
      </w:pPr>
      <w:r w:rsidRPr="00287537">
        <w:rPr>
          <w:rFonts w:cs="Arial"/>
          <w:color w:val="000000"/>
        </w:rPr>
        <w:t xml:space="preserve">Starting April 4, </w:t>
      </w:r>
      <w:proofErr w:type="gramStart"/>
      <w:r w:rsidRPr="00287537">
        <w:rPr>
          <w:rFonts w:cs="Arial"/>
          <w:color w:val="000000"/>
        </w:rPr>
        <w:t>202</w:t>
      </w:r>
      <w:r w:rsidR="00CC7456">
        <w:rPr>
          <w:rFonts w:cs="Arial"/>
          <w:color w:val="000000"/>
        </w:rPr>
        <w:t>/1</w:t>
      </w:r>
      <w:proofErr w:type="gramEnd"/>
      <w:r w:rsidRPr="00287537">
        <w:rPr>
          <w:rFonts w:cs="Arial"/>
          <w:color w:val="000000"/>
        </w:rPr>
        <w:t xml:space="preserve"> the Data Universal Numbering System (DUNS) will be replaced by a </w:t>
      </w:r>
      <w:r w:rsidRPr="00287537">
        <w:rPr>
          <w:rFonts w:ascii="Helvetica" w:hAnsi="Helvetica" w:cs="Helvetica"/>
          <w:color w:val="1B1B1B"/>
          <w:shd w:val="clear" w:color="auto" w:fill="FFFFFF"/>
        </w:rPr>
        <w:t>Unique Entity Identifier (SAM) created in SAM.gov.</w:t>
      </w:r>
      <w:r w:rsidRPr="00287537">
        <w:rPr>
          <w:rFonts w:cs="Arial"/>
          <w:color w:val="000000"/>
        </w:rPr>
        <w:t xml:space="preserve"> For information on the transition, see </w:t>
      </w:r>
      <w:r w:rsidRPr="00056F20">
        <w:t>https://www.gsa.gov/about-us/organization/federal-acquisition-service/office-of-systems-management/integrated-award-environment-iae/iae-systems-information-kit/unique-entity-identifier-update</w:t>
      </w:r>
      <w:r w:rsidRPr="00287537">
        <w:t xml:space="preserve">. </w:t>
      </w:r>
    </w:p>
    <w:p w14:paraId="7CA62C11" w14:textId="76125DA5" w:rsidR="007778EA" w:rsidRDefault="007778EA" w:rsidP="003A50E2">
      <w:pPr>
        <w:pStyle w:val="ListParagraph"/>
        <w:autoSpaceDE w:val="0"/>
        <w:autoSpaceDN w:val="0"/>
        <w:adjustRightInd w:val="0"/>
        <w:ind w:left="0"/>
        <w:contextualSpacing w:val="0"/>
      </w:pPr>
      <w:r>
        <w:br w:type="page"/>
      </w:r>
    </w:p>
    <w:p w14:paraId="5D9D043F" w14:textId="3FD4AD3D" w:rsidR="00AE0870" w:rsidRPr="00287537" w:rsidRDefault="00AE0870" w:rsidP="003A50E2">
      <w:pPr>
        <w:rPr>
          <w:rStyle w:val="StyleBold"/>
          <w:rFonts w:cs="Arial"/>
          <w:szCs w:val="24"/>
        </w:rPr>
      </w:pPr>
      <w:r w:rsidRPr="00287537">
        <w:rPr>
          <w:rFonts w:cs="Arial"/>
        </w:rPr>
        <w:lastRenderedPageBreak/>
        <w:t xml:space="preserve">To obtain a </w:t>
      </w:r>
      <w:proofErr w:type="gramStart"/>
      <w:r w:rsidRPr="00287537">
        <w:rPr>
          <w:rFonts w:cs="Arial"/>
        </w:rPr>
        <w:t>DUNS</w:t>
      </w:r>
      <w:proofErr w:type="gramEnd"/>
      <w:r w:rsidRPr="00287537">
        <w:rPr>
          <w:rFonts w:cs="Arial"/>
        </w:rPr>
        <w:t xml:space="preserve"> number, access the Dun and Bradstreet website at: </w:t>
      </w:r>
      <w:hyperlink r:id="rId27" w:history="1">
        <w:r w:rsidRPr="00287537">
          <w:rPr>
            <w:rStyle w:val="Hyperlink"/>
            <w:rFonts w:cs="Arial"/>
          </w:rPr>
          <w:t>http://www.dnb.com</w:t>
        </w:r>
      </w:hyperlink>
      <w:r w:rsidRPr="00287537">
        <w:rPr>
          <w:rStyle w:val="Hyperlink"/>
          <w:rFonts w:cs="Arial"/>
        </w:rPr>
        <w:t xml:space="preserve"> </w:t>
      </w:r>
      <w:r w:rsidRPr="00287537">
        <w:rPr>
          <w:rFonts w:cs="Arial"/>
        </w:rPr>
        <w:t xml:space="preserve">or call 1-866-705-5711. To expedite the process, let Dun and Bradstreet know that you are a public/private nonprofit organization getting ready to submit a federal grant application. </w:t>
      </w:r>
      <w:r w:rsidRPr="00287537">
        <w:rPr>
          <w:rStyle w:val="StyleBold"/>
          <w:rFonts w:cs="Arial"/>
          <w:szCs w:val="24"/>
        </w:rPr>
        <w:t xml:space="preserve">The DUNS number you use on your application must be registered and active in the System for Award Management. </w:t>
      </w:r>
    </w:p>
    <w:p w14:paraId="6BB8C4B8" w14:textId="3A25CDA4" w:rsidR="00AE0870" w:rsidRPr="00287537" w:rsidRDefault="00AE0870" w:rsidP="00AE0870">
      <w:pPr>
        <w:rPr>
          <w:rStyle w:val="StyleBold"/>
          <w:rFonts w:cs="Arial"/>
          <w:b w:val="0"/>
          <w:bCs w:val="0"/>
          <w:szCs w:val="24"/>
        </w:rPr>
      </w:pPr>
      <w:r w:rsidRPr="00287537">
        <w:rPr>
          <w:rStyle w:val="StyleBold"/>
          <w:rFonts w:cs="Arial"/>
          <w:szCs w:val="24"/>
        </w:rPr>
        <w:t xml:space="preserve">After April 4, </w:t>
      </w:r>
      <w:proofErr w:type="gramStart"/>
      <w:r w:rsidRPr="00287537">
        <w:rPr>
          <w:rStyle w:val="StyleBold"/>
          <w:rFonts w:cs="Arial"/>
          <w:szCs w:val="24"/>
        </w:rPr>
        <w:t>202</w:t>
      </w:r>
      <w:r w:rsidR="00CC7456">
        <w:rPr>
          <w:rStyle w:val="StyleBold"/>
          <w:rFonts w:cs="Arial"/>
          <w:szCs w:val="24"/>
        </w:rPr>
        <w:t>/1</w:t>
      </w:r>
      <w:proofErr w:type="gramEnd"/>
      <w:r w:rsidRPr="00287537">
        <w:rPr>
          <w:rStyle w:val="StyleBold"/>
          <w:rFonts w:cs="Arial"/>
          <w:szCs w:val="24"/>
        </w:rPr>
        <w:t xml:space="preserve"> you will obtain a UEI through sam.gov. If your organization is registered in SAM.gov, your Unique Entity Identifier (SAM)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2A5FACE6" w14:textId="77777777" w:rsidR="00AE0870" w:rsidRPr="005B61C6" w:rsidRDefault="00AE0870" w:rsidP="005B61C6">
      <w:pPr>
        <w:pStyle w:val="Heading4"/>
        <w:spacing w:after="240"/>
        <w:rPr>
          <w:sz w:val="24"/>
          <w:szCs w:val="24"/>
        </w:rPr>
      </w:pPr>
      <w:r w:rsidRPr="005B61C6">
        <w:rPr>
          <w:sz w:val="24"/>
          <w:szCs w:val="24"/>
        </w:rPr>
        <w:t>1.2</w:t>
      </w:r>
      <w:r w:rsidRPr="005B61C6">
        <w:rPr>
          <w:sz w:val="24"/>
          <w:szCs w:val="24"/>
        </w:rPr>
        <w:tab/>
        <w:t>System for Award Management Registration</w:t>
      </w:r>
    </w:p>
    <w:p w14:paraId="3378B651" w14:textId="5D06C371" w:rsidR="00AE0870" w:rsidRPr="00287537" w:rsidRDefault="00AE0870" w:rsidP="00E817EA">
      <w:pPr>
        <w:pStyle w:val="ListParagraph"/>
        <w:autoSpaceDE w:val="0"/>
        <w:autoSpaceDN w:val="0"/>
        <w:adjustRightInd w:val="0"/>
        <w:ind w:left="0"/>
        <w:contextualSpacing w:val="0"/>
        <w:rPr>
          <w:rStyle w:val="Hyperlink"/>
          <w:rFonts w:cs="Arial"/>
          <w:color w:val="auto"/>
          <w:u w:val="none"/>
        </w:rPr>
      </w:pPr>
      <w:r w:rsidRPr="00287537">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287537">
        <w:rPr>
          <w:rFonts w:cs="Arial"/>
          <w:b/>
        </w:rPr>
        <w:t xml:space="preserve"> </w:t>
      </w:r>
      <w:r w:rsidRPr="00287537">
        <w:rPr>
          <w:rStyle w:val="StyleBold"/>
          <w:rFonts w:cs="Arial"/>
          <w:szCs w:val="24"/>
        </w:rPr>
        <w:t xml:space="preserve">25.110(b) or (c), has an exception approved by the agency under 2 CFR § 25.110(d)). To create a SAM user account, Register/Update your account, and/or Search Records, go to </w:t>
      </w:r>
      <w:hyperlink r:id="rId28" w:history="1">
        <w:r w:rsidRPr="00287537">
          <w:rPr>
            <w:rStyle w:val="Hyperlink"/>
            <w:rFonts w:cs="Arial"/>
            <w:b/>
          </w:rPr>
          <w:t>https://www.sam.gov</w:t>
        </w:r>
      </w:hyperlink>
      <w:r w:rsidRPr="00287537">
        <w:rPr>
          <w:rStyle w:val="Hyperlink"/>
          <w:rFonts w:cs="Arial"/>
          <w:b/>
          <w:color w:val="auto"/>
          <w:u w:val="none"/>
        </w:rPr>
        <w:t>. It takes 7-10 business days for a new SAM entity registration to become active.</w:t>
      </w:r>
      <w:r w:rsidRPr="00287537">
        <w:rPr>
          <w:rStyle w:val="Hyperlink"/>
          <w:rFonts w:cs="Arial"/>
          <w:color w:val="auto"/>
          <w:u w:val="none"/>
        </w:rPr>
        <w:t xml:space="preserve"> </w:t>
      </w:r>
    </w:p>
    <w:p w14:paraId="79F4FBD9" w14:textId="77777777" w:rsidR="00AE0870" w:rsidRPr="00287537" w:rsidRDefault="00AE0870" w:rsidP="00E817EA">
      <w:pPr>
        <w:pStyle w:val="ListParagraph"/>
        <w:autoSpaceDE w:val="0"/>
        <w:autoSpaceDN w:val="0"/>
        <w:adjustRightInd w:val="0"/>
        <w:ind w:left="0"/>
        <w:contextualSpacing w:val="0"/>
        <w:rPr>
          <w:rFonts w:cs="Arial"/>
          <w:szCs w:val="24"/>
        </w:rPr>
      </w:pPr>
      <w:r w:rsidRPr="00287537">
        <w:rPr>
          <w:rStyle w:val="Hyperlink"/>
          <w:rFonts w:cs="Arial"/>
          <w:color w:val="auto"/>
          <w:u w:val="none"/>
        </w:rPr>
        <w:t>It is important to initiate this process well before the application deadline. You will receive an email alerting you when your registration is active.</w:t>
      </w:r>
      <w:r w:rsidRPr="00287537">
        <w:t xml:space="preserve"> You will</w:t>
      </w:r>
      <w:r w:rsidRPr="00287537">
        <w:rPr>
          <w:rStyle w:val="Hyperlink"/>
          <w:rFonts w:cs="Arial"/>
          <w:color w:val="auto"/>
          <w:u w:val="none"/>
        </w:rPr>
        <w:t xml:space="preserve"> continue to register in SAM.gov using the DUNS number assigned by Dun and Bradstreet until April 4, 2022.</w:t>
      </w:r>
    </w:p>
    <w:bookmarkEnd w:id="243"/>
    <w:p w14:paraId="1E348382" w14:textId="5779A9AD" w:rsidR="00AE0870" w:rsidRPr="00AC34BE" w:rsidRDefault="00AE0870" w:rsidP="00E817EA">
      <w:pPr>
        <w:pStyle w:val="ListParagraph"/>
        <w:autoSpaceDE w:val="0"/>
        <w:autoSpaceDN w:val="0"/>
        <w:adjustRightInd w:val="0"/>
        <w:ind w:left="0"/>
        <w:contextualSpacing w:val="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Pr="00AC34BE">
        <w:rPr>
          <w:rStyle w:val="StyleBold"/>
          <w:rFonts w:cs="Arial"/>
          <w:b w:val="0"/>
          <w:szCs w:val="24"/>
        </w:rPr>
        <w:t xml:space="preserve">Grants.gov rejects electronic submissions from applicants with expired registrations. </w:t>
      </w:r>
    </w:p>
    <w:p w14:paraId="1C411171" w14:textId="77777777" w:rsidR="00521CA8" w:rsidRDefault="00AE0870" w:rsidP="00E817EA">
      <w:pPr>
        <w:pStyle w:val="ListParagraph"/>
        <w:autoSpaceDE w:val="0"/>
        <w:autoSpaceDN w:val="0"/>
        <w:adjustRightInd w:val="0"/>
        <w:ind w:left="0"/>
        <w:contextualSpacing w:val="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de) as a new account requires.</w:t>
      </w:r>
    </w:p>
    <w:p w14:paraId="7602F788" w14:textId="6B7C57CC" w:rsidR="00521CA8" w:rsidRDefault="00521CA8" w:rsidP="00E817EA">
      <w:pPr>
        <w:pStyle w:val="ListParagraph"/>
        <w:autoSpaceDE w:val="0"/>
        <w:autoSpaceDN w:val="0"/>
        <w:adjustRightInd w:val="0"/>
        <w:ind w:left="0"/>
        <w:contextualSpacing w:val="0"/>
        <w:rPr>
          <w:rFonts w:cs="Arial"/>
          <w:color w:val="000000"/>
          <w:szCs w:val="24"/>
        </w:rPr>
      </w:pPr>
      <w:r>
        <w:rPr>
          <w:rFonts w:cs="Arial"/>
          <w:color w:val="000000"/>
          <w:szCs w:val="24"/>
        </w:rPr>
        <w:br w:type="page"/>
      </w:r>
    </w:p>
    <w:p w14:paraId="7B4DE3BF" w14:textId="5732DDFB" w:rsidR="00553E80" w:rsidRPr="002D4F72" w:rsidRDefault="00553E80" w:rsidP="002D4F72">
      <w:pPr>
        <w:pStyle w:val="Heading4"/>
        <w:spacing w:after="240"/>
        <w:rPr>
          <w:sz w:val="24"/>
          <w:szCs w:val="24"/>
        </w:rPr>
      </w:pPr>
      <w:r w:rsidRPr="002D4F72">
        <w:rPr>
          <w:sz w:val="24"/>
          <w:szCs w:val="24"/>
        </w:rPr>
        <w:lastRenderedPageBreak/>
        <w:t>1.3</w:t>
      </w:r>
      <w:r w:rsidRPr="002D4F72">
        <w:rPr>
          <w:sz w:val="24"/>
          <w:szCs w:val="24"/>
        </w:rPr>
        <w:tab/>
        <w:t>Grants.gov Registration</w:t>
      </w:r>
    </w:p>
    <w:p w14:paraId="41E5E158" w14:textId="6DCA7531" w:rsidR="001843A4" w:rsidRPr="00AC34BE" w:rsidRDefault="00FF3F16" w:rsidP="001C297A">
      <w:pPr>
        <w:rPr>
          <w:rFonts w:cs="Arial"/>
        </w:rPr>
      </w:pPr>
      <w:hyperlink r:id="rId29"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ing federal grant applications.</w:t>
      </w:r>
      <w:r w:rsidR="00331500" w:rsidRPr="00AC34BE">
        <w:rPr>
          <w:rStyle w:val="StyleBold"/>
          <w:rFonts w:cs="Arial"/>
          <w:b w:val="0"/>
          <w:szCs w:val="24"/>
        </w:rPr>
        <w:t xml:space="preserve"> 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53E80" w:rsidRPr="00AC34BE">
        <w:rPr>
          <w:rStyle w:val="StyleBold"/>
          <w:rFonts w:cs="Arial"/>
          <w:b w:val="0"/>
          <w:szCs w:val="24"/>
        </w:rPr>
        <w:t>While Grants.gov registration is a one-time only registration process, it consists of multiple sub-registration processes (i.e., DUNS number and SAM registrations) before yo</w:t>
      </w:r>
      <w:r w:rsidR="00A1699A">
        <w:rPr>
          <w:rStyle w:val="StyleBold"/>
          <w:rFonts w:cs="Arial"/>
          <w:b w:val="0"/>
          <w:szCs w:val="24"/>
        </w:rPr>
        <w:t xml:space="preserve">u can submit your application. </w:t>
      </w:r>
      <w:r w:rsidR="00553E80" w:rsidRPr="00AC34BE">
        <w:rPr>
          <w:rStyle w:val="StyleBold"/>
          <w:rFonts w:cs="Arial"/>
          <w:b w:val="0"/>
          <w:szCs w:val="24"/>
        </w:rPr>
        <w:t xml:space="preserve">[Note: </w:t>
      </w:r>
      <w:proofErr w:type="spellStart"/>
      <w:r w:rsidR="00553E80" w:rsidRPr="00AC34BE">
        <w:rPr>
          <w:rStyle w:val="StyleBold"/>
          <w:rFonts w:cs="Arial"/>
          <w:b w:val="0"/>
          <w:szCs w:val="24"/>
        </w:rPr>
        <w:t>eRA</w:t>
      </w:r>
      <w:proofErr w:type="spellEnd"/>
      <w:r w:rsidR="00553E80" w:rsidRPr="00AC34BE">
        <w:rPr>
          <w:rStyle w:val="StyleBold"/>
          <w:rFonts w:cs="Arial"/>
          <w:b w:val="0"/>
          <w:szCs w:val="24"/>
        </w:rPr>
        <w:t xml:space="preserve">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ly. See 1.4.</w:t>
      </w:r>
      <w:r w:rsidR="00553E80" w:rsidRPr="00AC34BE">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r w:rsidR="00030512" w:rsidRPr="00DB50F2">
        <w:rPr>
          <w:rFonts w:cs="Arial"/>
        </w:rPr>
        <w:t>http://www.grants.gov/web/grants/register.html</w:t>
      </w:r>
      <w:r w:rsidR="00030512" w:rsidRPr="00AC34BE">
        <w:rPr>
          <w:rFonts w:cs="Arial"/>
        </w:rPr>
        <w:t xml:space="preserve">. </w:t>
      </w:r>
    </w:p>
    <w:p w14:paraId="166C8F6A" w14:textId="6E19EA35"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proofErr w:type="spellStart"/>
      <w:r w:rsidRPr="00AC34BE">
        <w:rPr>
          <w:rStyle w:val="StyleBold"/>
          <w:rFonts w:cs="Arial"/>
          <w:b w:val="0"/>
          <w:bCs w:val="0"/>
          <w:szCs w:val="24"/>
        </w:rPr>
        <w:t>eRA</w:t>
      </w:r>
      <w:proofErr w:type="spellEnd"/>
      <w:r w:rsidRPr="00AC34BE">
        <w:rPr>
          <w:rStyle w:val="StyleBold"/>
          <w:rFonts w:cs="Arial"/>
          <w:b w:val="0"/>
          <w:bCs w:val="0"/>
          <w:szCs w:val="24"/>
        </w:rPr>
        <w:t xml:space="preserve">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Pr="00AC34BE">
        <w:rPr>
          <w:rStyle w:val="StyleBold"/>
          <w:rFonts w:cs="Arial"/>
          <w:b w:val="0"/>
          <w:szCs w:val="24"/>
        </w:rPr>
        <w:t xml:space="preserve">If this is your first time </w:t>
      </w:r>
      <w:proofErr w:type="gramStart"/>
      <w:r w:rsidRPr="00AC34BE">
        <w:rPr>
          <w:rStyle w:val="StyleBold"/>
          <w:rFonts w:cs="Arial"/>
          <w:b w:val="0"/>
          <w:szCs w:val="24"/>
        </w:rPr>
        <w:t>submitting an application</w:t>
      </w:r>
      <w:proofErr w:type="gramEnd"/>
      <w:r w:rsidRPr="00AC34BE">
        <w:rPr>
          <w:rStyle w:val="StyleBold"/>
          <w:rFonts w:cs="Arial"/>
          <w:b w:val="0"/>
          <w:szCs w:val="24"/>
        </w:rPr>
        <w:t xml:space="preserve"> through Grants.gov, registration information can be found at the Grants.gov “</w:t>
      </w:r>
      <w:r w:rsidRPr="00DB50F2">
        <w:rPr>
          <w:rFonts w:cs="Arial"/>
        </w:rPr>
        <w:t>Applicants</w:t>
      </w:r>
      <w:r w:rsidRPr="000BF9B5">
        <w:rPr>
          <w:rStyle w:val="StyleBold"/>
          <w:rFonts w:cs="Arial"/>
          <w:b w:val="0"/>
          <w:bCs w:val="0"/>
        </w:rPr>
        <w:t xml:space="preserve">” tab. </w:t>
      </w:r>
    </w:p>
    <w:p w14:paraId="5E322CC3" w14:textId="5D56FC2B" w:rsidR="00F0137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DUNS number cit</w:t>
      </w:r>
      <w:r w:rsidR="00A1699A">
        <w:rPr>
          <w:rFonts w:cs="Arial"/>
        </w:rPr>
        <w:t xml:space="preserve">ed on the SF-424 (first page). </w:t>
      </w:r>
      <w:r w:rsidR="00553E80" w:rsidRPr="00AC34BE">
        <w:rPr>
          <w:rFonts w:cs="Arial"/>
        </w:rPr>
        <w:t xml:space="preserve">See the Organization Registration User Guide for details at the following Grants.gov link: </w:t>
      </w:r>
      <w:r w:rsidR="00553E80" w:rsidRPr="00DB50F2">
        <w:rPr>
          <w:rFonts w:cs="Arial"/>
        </w:rPr>
        <w:t>http://www.grants.gov/web/grants/applicants/organization-registration.html</w:t>
      </w:r>
      <w:r w:rsidR="00DB50F2" w:rsidRPr="00DB50F2">
        <w:rPr>
          <w:rStyle w:val="Hyperlink"/>
          <w:color w:val="auto"/>
          <w:u w:val="none"/>
        </w:rPr>
        <w:t>.</w:t>
      </w:r>
    </w:p>
    <w:p w14:paraId="27CC3754" w14:textId="7A85BBC7" w:rsidR="00553E80" w:rsidRPr="009B00C6" w:rsidRDefault="007607E6" w:rsidP="009B00C6">
      <w:pPr>
        <w:pStyle w:val="Heading4"/>
        <w:spacing w:after="240"/>
        <w:rPr>
          <w:sz w:val="24"/>
          <w:szCs w:val="24"/>
        </w:rPr>
      </w:pPr>
      <w:r w:rsidRPr="009B00C6">
        <w:rPr>
          <w:sz w:val="24"/>
          <w:szCs w:val="24"/>
        </w:rPr>
        <w:t xml:space="preserve">1.4 </w:t>
      </w:r>
      <w:proofErr w:type="spellStart"/>
      <w:r w:rsidR="00553E80" w:rsidRPr="009B00C6">
        <w:rPr>
          <w:sz w:val="24"/>
          <w:szCs w:val="24"/>
        </w:rPr>
        <w:t>eRA</w:t>
      </w:r>
      <w:proofErr w:type="spellEnd"/>
      <w:r w:rsidR="00553E80" w:rsidRPr="009B00C6">
        <w:rPr>
          <w:sz w:val="24"/>
          <w:szCs w:val="24"/>
        </w:rPr>
        <w:t xml:space="preserve"> Commons Registration</w:t>
      </w:r>
    </w:p>
    <w:p w14:paraId="529A88C8" w14:textId="77777777" w:rsidR="00D942D3" w:rsidRDefault="00BC467E" w:rsidP="00AC34BE">
      <w:pPr>
        <w:rPr>
          <w:rFonts w:cs="Arial"/>
          <w:b/>
          <w:bCs/>
        </w:rPr>
      </w:pPr>
      <w:proofErr w:type="spellStart"/>
      <w:r w:rsidRPr="00AC34BE">
        <w:rPr>
          <w:rFonts w:cs="Arial"/>
        </w:rPr>
        <w:t>eRA</w:t>
      </w:r>
      <w:proofErr w:type="spellEnd"/>
      <w:r w:rsidRPr="00AC34BE">
        <w:rPr>
          <w:rFonts w:cs="Arial"/>
        </w:rPr>
        <w:t xml:space="preserve">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grant-related information. </w:t>
      </w:r>
      <w:r w:rsidR="001843A4" w:rsidRPr="00AC34BE">
        <w:rPr>
          <w:rFonts w:cs="Arial"/>
        </w:rPr>
        <w:t xml:space="preserve">It is strongly recommended that you start the </w:t>
      </w:r>
      <w:proofErr w:type="spellStart"/>
      <w:r w:rsidR="001843A4" w:rsidRPr="00AC34BE">
        <w:rPr>
          <w:rFonts w:cs="Arial"/>
        </w:rPr>
        <w:t>eRA</w:t>
      </w:r>
      <w:proofErr w:type="spellEnd"/>
      <w:r w:rsidR="001843A4" w:rsidRPr="00AC34BE">
        <w:rPr>
          <w:rFonts w:cs="Arial"/>
        </w:rPr>
        <w:t xml:space="preserve"> Commons registration process </w:t>
      </w:r>
      <w:r w:rsidR="001843A4" w:rsidRPr="00AC34BE">
        <w:rPr>
          <w:rFonts w:cs="Arial"/>
          <w:b/>
          <w:bCs/>
        </w:rPr>
        <w:t>at least six (6) weeks</w:t>
      </w:r>
      <w:r w:rsidR="001843A4" w:rsidRPr="00AC34BE">
        <w:rPr>
          <w:rFonts w:cs="Arial"/>
        </w:rPr>
        <w:t xml:space="preserve"> prior to the application due date. </w:t>
      </w:r>
      <w:r w:rsidRPr="00AC34BE">
        <w:rPr>
          <w:rFonts w:cs="Arial"/>
        </w:rPr>
        <w:t>Organizations applying for SAMHSA funding</w:t>
      </w:r>
      <w:r w:rsidR="00A1699A">
        <w:rPr>
          <w:rFonts w:cs="Arial"/>
        </w:rPr>
        <w:t xml:space="preserve"> must register in </w:t>
      </w:r>
      <w:proofErr w:type="spellStart"/>
      <w:r w:rsidR="00A1699A">
        <w:rPr>
          <w:rFonts w:cs="Arial"/>
        </w:rPr>
        <w:t>eRA</w:t>
      </w:r>
      <w:proofErr w:type="spellEnd"/>
      <w:r w:rsidR="00A1699A">
        <w:rPr>
          <w:rFonts w:cs="Arial"/>
        </w:rPr>
        <w:t xml:space="preserve"> Commons.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Note: Grants.gov and </w:t>
      </w:r>
      <w:proofErr w:type="spellStart"/>
      <w:r w:rsidR="001843A4">
        <w:rPr>
          <w:rFonts w:cs="Arial"/>
        </w:rPr>
        <w:t>eRA</w:t>
      </w:r>
      <w:proofErr w:type="spellEnd"/>
      <w:r w:rsidR="001843A4">
        <w:rPr>
          <w:rFonts w:cs="Arial"/>
        </w:rPr>
        <w:t xml:space="preserve"> Commons Registration may occur concurrently.</w:t>
      </w:r>
      <w:r w:rsidR="00A1699A">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 xml:space="preserve">BO </w:t>
      </w:r>
      <w:r w:rsidR="00547753">
        <w:rPr>
          <w:rFonts w:cs="Arial"/>
        </w:rPr>
        <w:t xml:space="preserve">named in the Authorized Representative section field on page 4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2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w:t>
      </w:r>
      <w:proofErr w:type="spellStart"/>
      <w:r w:rsidRPr="00AC34BE">
        <w:rPr>
          <w:rFonts w:cs="Arial"/>
        </w:rPr>
        <w:t>eRA</w:t>
      </w:r>
      <w:proofErr w:type="spellEnd"/>
      <w:r w:rsidRPr="00AC34BE">
        <w:rPr>
          <w:rFonts w:cs="Arial"/>
        </w:rPr>
        <w:t xml:space="preserve"> Commons and receive a Commons ID in order to have access to electronic submission and retrieval of </w:t>
      </w:r>
      <w:r w:rsidR="00A1699A">
        <w:rPr>
          <w:rFonts w:cs="Arial"/>
        </w:rPr>
        <w:t>application/grant information</w:t>
      </w:r>
      <w:r w:rsidR="001843A4">
        <w:rPr>
          <w:rFonts w:cs="Arial"/>
        </w:rPr>
        <w:t xml:space="preserve">. </w:t>
      </w:r>
      <w:r w:rsidRPr="00AC34BE">
        <w:rPr>
          <w:rFonts w:cs="Arial"/>
          <w:b/>
          <w:bCs/>
        </w:rPr>
        <w:t xml:space="preserve">If your organization is not registered and does not have an active </w:t>
      </w:r>
      <w:proofErr w:type="spellStart"/>
      <w:r w:rsidRPr="00AC34BE">
        <w:rPr>
          <w:rFonts w:cs="Arial"/>
          <w:b/>
          <w:bCs/>
        </w:rPr>
        <w:t>eRA</w:t>
      </w:r>
      <w:proofErr w:type="spellEnd"/>
      <w:r w:rsidRPr="00AC34BE">
        <w:rPr>
          <w:rFonts w:cs="Arial"/>
          <w:b/>
          <w:bCs/>
        </w:rPr>
        <w:t xml:space="preserve"> Commons PI account by the deadline, the application will not be accepted.</w:t>
      </w:r>
    </w:p>
    <w:p w14:paraId="607358B2" w14:textId="7E425A99" w:rsidR="00D942D3" w:rsidRDefault="00D942D3" w:rsidP="00AC34BE">
      <w:pPr>
        <w:rPr>
          <w:rFonts w:cs="Arial"/>
          <w:b/>
          <w:bCs/>
        </w:rPr>
      </w:pPr>
      <w:r>
        <w:rPr>
          <w:rFonts w:cs="Arial"/>
          <w:b/>
          <w:bCs/>
        </w:rPr>
        <w:br w:type="page"/>
      </w:r>
    </w:p>
    <w:p w14:paraId="441E93EF" w14:textId="28F20F31" w:rsidR="00553E80" w:rsidRPr="00AC34BE" w:rsidRDefault="00BC467E" w:rsidP="0094474C">
      <w:pPr>
        <w:spacing w:before="100" w:beforeAutospacing="1" w:after="100" w:afterAutospacing="1"/>
        <w:rPr>
          <w:rFonts w:cs="Arial"/>
        </w:rPr>
      </w:pPr>
      <w:r w:rsidRPr="62825B27">
        <w:rPr>
          <w:rFonts w:cs="Arial"/>
        </w:rPr>
        <w:lastRenderedPageBreak/>
        <w:t>For organizations registering with</w:t>
      </w:r>
      <w:r w:rsidR="00553E80" w:rsidRPr="62825B27">
        <w:rPr>
          <w:rFonts w:cs="Arial"/>
        </w:rPr>
        <w:t xml:space="preserve"> </w:t>
      </w:r>
      <w:proofErr w:type="spellStart"/>
      <w:r w:rsidR="00553E80" w:rsidRPr="62825B27">
        <w:rPr>
          <w:rFonts w:cs="Arial"/>
        </w:rPr>
        <w:t>eRA</w:t>
      </w:r>
      <w:proofErr w:type="spellEnd"/>
      <w:r w:rsidR="00553E80" w:rsidRPr="62825B27">
        <w:rPr>
          <w:rFonts w:cs="Arial"/>
        </w:rPr>
        <w:t xml:space="preserve"> Commons</w:t>
      </w:r>
      <w:r w:rsidRPr="62825B27">
        <w:rPr>
          <w:rFonts w:cs="Arial"/>
        </w:rPr>
        <w:t xml:space="preserve"> for the first time</w:t>
      </w:r>
      <w:r w:rsidR="00553E80" w:rsidRPr="62825B27">
        <w:rPr>
          <w:rFonts w:cs="Arial"/>
        </w:rPr>
        <w:t xml:space="preserve">, the </w:t>
      </w:r>
      <w:r w:rsidR="00F31CFC" w:rsidRPr="62825B27">
        <w:rPr>
          <w:rFonts w:cs="Arial"/>
        </w:rPr>
        <w:t xml:space="preserve">BO named in the </w:t>
      </w:r>
      <w:r w:rsidR="00553E80" w:rsidRPr="62825B27">
        <w:rPr>
          <w:rFonts w:cs="Arial"/>
        </w:rPr>
        <w:t xml:space="preserve">Authorized Representative </w:t>
      </w:r>
      <w:r w:rsidR="00F31CFC" w:rsidRPr="62825B27">
        <w:rPr>
          <w:rFonts w:cs="Arial"/>
        </w:rPr>
        <w:t xml:space="preserve">section of </w:t>
      </w:r>
      <w:r w:rsidR="00553E80" w:rsidRPr="62825B27">
        <w:rPr>
          <w:rFonts w:cs="Arial"/>
        </w:rPr>
        <w:t xml:space="preserve">the SF-424 must complete the online </w:t>
      </w:r>
      <w:r w:rsidR="00553E80" w:rsidRPr="003B67F8">
        <w:rPr>
          <w:rFonts w:cs="Arial"/>
        </w:rPr>
        <w:t>Institution Registration Form</w:t>
      </w:r>
      <w:r w:rsidR="00553E80" w:rsidRPr="62825B27">
        <w:rPr>
          <w:rFonts w:cs="Arial"/>
        </w:rPr>
        <w:t>. Instructions on how to complete the online Insti</w:t>
      </w:r>
      <w:r w:rsidR="00DD2501" w:rsidRPr="62825B27">
        <w:rPr>
          <w:rFonts w:cs="Arial"/>
        </w:rPr>
        <w:t>tution Registration Form is</w:t>
      </w:r>
      <w:r w:rsidR="00553E80" w:rsidRPr="62825B27">
        <w:rPr>
          <w:rFonts w:cs="Arial"/>
        </w:rPr>
        <w:t xml:space="preserve"> provided on the </w:t>
      </w:r>
      <w:proofErr w:type="spellStart"/>
      <w:r w:rsidR="00553E80" w:rsidRPr="62825B27">
        <w:rPr>
          <w:rFonts w:cs="Arial"/>
        </w:rPr>
        <w:t>eRA</w:t>
      </w:r>
      <w:proofErr w:type="spellEnd"/>
      <w:r w:rsidR="00553E80" w:rsidRPr="62825B27">
        <w:rPr>
          <w:rFonts w:cs="Arial"/>
        </w:rPr>
        <w:t xml:space="preserve"> Commons Online Registration Page.</w:t>
      </w:r>
    </w:p>
    <w:p w14:paraId="641E078C" w14:textId="77777777"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Pr="00AC34BE">
        <w:rPr>
          <w:rFonts w:cs="Arial"/>
          <w:szCs w:val="24"/>
        </w:rPr>
        <w:t xml:space="preserve">DUNS number to complete the </w:t>
      </w:r>
      <w:proofErr w:type="spellStart"/>
      <w:r w:rsidRPr="00AC34BE">
        <w:rPr>
          <w:rFonts w:cs="Arial"/>
          <w:szCs w:val="24"/>
        </w:rPr>
        <w:t>eRA</w:t>
      </w:r>
      <w:proofErr w:type="spellEnd"/>
      <w:r w:rsidRPr="00AC34BE">
        <w:rPr>
          <w:rFonts w:cs="Arial"/>
          <w:szCs w:val="24"/>
        </w:rPr>
        <w:t xml:space="preserve"> Commons registration.]</w:t>
      </w:r>
    </w:p>
    <w:p w14:paraId="6F1469E3" w14:textId="47A68C99" w:rsidR="00300415" w:rsidRPr="00AC34BE" w:rsidRDefault="00300415" w:rsidP="006F3BA7">
      <w:pPr>
        <w:spacing w:after="100" w:afterAutospacing="1"/>
        <w:rPr>
          <w:rFonts w:cs="Arial"/>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w:t>
      </w:r>
      <w:proofErr w:type="spellStart"/>
      <w:r w:rsidRPr="00AC34BE">
        <w:rPr>
          <w:rFonts w:cs="Arial"/>
        </w:rPr>
        <w:t>eRA</w:t>
      </w:r>
      <w:proofErr w:type="spellEnd"/>
      <w:r w:rsidRPr="00AC34BE">
        <w:rPr>
          <w:rFonts w:cs="Arial"/>
        </w:rPr>
        <w:t xml:space="preserve"> Commons will send an e-mail notification from </w:t>
      </w:r>
      <w:hyperlink r:id="rId30">
        <w:r w:rsidRPr="62825B27">
          <w:rPr>
            <w:rStyle w:val="Hyperlink"/>
            <w:rFonts w:cs="Arial"/>
          </w:rPr>
          <w:t>era-notify@mail.nih.gov</w:t>
        </w:r>
      </w:hyperlink>
      <w:r w:rsidRPr="62825B27">
        <w:rPr>
          <w:rFonts w:cs="Arial"/>
        </w:rPr>
        <w:t xml:space="preserve"> with the link</w:t>
      </w:r>
      <w:r w:rsidR="00A1699A" w:rsidRPr="62825B27">
        <w:rPr>
          <w:rFonts w:cs="Arial"/>
        </w:rPr>
        <w:t xml:space="preserve"> to confirm the email address.</w:t>
      </w:r>
      <w:r w:rsidR="00A1699A">
        <w:rPr>
          <w:rFonts w:cs="Arial"/>
        </w:rPr>
        <w:t xml:space="preserve"> </w:t>
      </w:r>
      <w:r w:rsidRPr="00AC34BE">
        <w:rPr>
          <w:rFonts w:cs="Arial"/>
        </w:rPr>
        <w:t>Once the e-mail address is verified, the registration request will be rev</w:t>
      </w:r>
      <w:r w:rsidR="00A1699A">
        <w:rPr>
          <w:rFonts w:cs="Arial"/>
        </w:rPr>
        <w:t xml:space="preserve">iewed and confirmed via email. </w:t>
      </w:r>
      <w:r w:rsidRPr="00AC34BE">
        <w:rPr>
          <w:rFonts w:cs="Arial"/>
        </w:rPr>
        <w:t>If your request is denied, the representative will receive an email detail</w:t>
      </w:r>
      <w:r w:rsidR="00A1699A">
        <w:rPr>
          <w:rFonts w:cs="Arial"/>
        </w:rPr>
        <w:t xml:space="preserve">ing the reason for the denial. </w:t>
      </w:r>
      <w:r w:rsidRPr="00AC34BE">
        <w:rPr>
          <w:rFonts w:cs="Arial"/>
        </w:rPr>
        <w:t xml:space="preserve">If the request is approved, the </w:t>
      </w:r>
      <w:r w:rsidR="00F31CFC">
        <w:rPr>
          <w:rFonts w:cs="Arial"/>
        </w:rPr>
        <w:t xml:space="preserve">BO </w:t>
      </w:r>
      <w:r w:rsidRPr="00AC34BE">
        <w:rPr>
          <w:rFonts w:cs="Arial"/>
        </w:rPr>
        <w:t>will receive an email with a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A1699A">
        <w:rPr>
          <w:rFonts w:cs="Arial"/>
        </w:rPr>
        <w:t>’</w:t>
      </w:r>
      <w:r w:rsidR="004966A6">
        <w:rPr>
          <w:rFonts w:cs="Arial"/>
        </w:rPr>
        <w:t>)</w:t>
      </w:r>
      <w:r w:rsidR="00A1699A">
        <w:rPr>
          <w:rFonts w:cs="Arial"/>
        </w:rPr>
        <w:t xml:space="preserve"> role</w:t>
      </w:r>
      <w:r w:rsidR="001744AB">
        <w:rPr>
          <w:rFonts w:cs="Arial"/>
        </w:rPr>
        <w:t xml:space="preserve">. 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The representative will need to log into Commons with the temporary password, at which time the system will provide prompts to change the temporary password to one of their ch</w:t>
      </w:r>
      <w:r w:rsidR="00A1699A">
        <w:rPr>
          <w:rFonts w:cs="Arial"/>
        </w:rPr>
        <w:t xml:space="preserve">oosing. </w:t>
      </w:r>
      <w:r w:rsidRPr="00AC34BE">
        <w:rPr>
          <w:rFonts w:cs="Arial"/>
        </w:rPr>
        <w:t xml:space="preserve">Once the </w:t>
      </w:r>
      <w:r w:rsidR="004966A6">
        <w:rPr>
          <w:rFonts w:cs="Arial"/>
        </w:rPr>
        <w:t>BO/</w:t>
      </w:r>
      <w:r w:rsidRPr="00AC34BE">
        <w:rPr>
          <w:rFonts w:cs="Arial"/>
        </w:rPr>
        <w:t>SO signs the registration request, the organization will be active in 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62825B27">
        <w:rPr>
          <w:rFonts w:cs="Arial"/>
        </w:rPr>
        <w:t>Project Director/Principal Investigator (</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5A35DF22" w:rsidR="00553E80" w:rsidRPr="00AC34BE" w:rsidRDefault="00553E80" w:rsidP="004D437E">
      <w:pPr>
        <w:rPr>
          <w:rFonts w:cs="Arial"/>
          <w:szCs w:val="24"/>
        </w:rPr>
      </w:pPr>
      <w:r w:rsidRPr="00F31CFC">
        <w:rPr>
          <w:rFonts w:cs="Arial"/>
          <w:b/>
          <w:szCs w:val="24"/>
        </w:rPr>
        <w:t>Important</w:t>
      </w:r>
      <w:r w:rsidRPr="00F31CFC">
        <w:rPr>
          <w:rFonts w:cs="Arial"/>
          <w:szCs w:val="24"/>
        </w:rPr>
        <w:t>:</w:t>
      </w:r>
      <w:r w:rsidR="004E1039" w:rsidRPr="00F31CFC">
        <w:rPr>
          <w:rFonts w:cs="Arial"/>
          <w:szCs w:val="24"/>
        </w:rPr>
        <w:t xml:space="preserve"> </w:t>
      </w:r>
      <w:r w:rsidRPr="00F31CFC">
        <w:rPr>
          <w:rFonts w:cs="Arial"/>
          <w:szCs w:val="24"/>
        </w:rPr>
        <w:t xml:space="preserve">The </w:t>
      </w:r>
      <w:proofErr w:type="spellStart"/>
      <w:r w:rsidRPr="00F31CFC">
        <w:rPr>
          <w:rFonts w:cs="Arial"/>
          <w:szCs w:val="24"/>
        </w:rPr>
        <w:t>eRA</w:t>
      </w:r>
      <w:proofErr w:type="spellEnd"/>
      <w:r w:rsidRPr="00F31CFC">
        <w:rPr>
          <w:rFonts w:cs="Arial"/>
          <w:szCs w:val="24"/>
        </w:rPr>
        <w:t xml:space="preserve">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 xml:space="preserve">PD/PI </w:t>
      </w:r>
      <w:proofErr w:type="gramStart"/>
      <w:r w:rsidRPr="00F31CFC">
        <w:rPr>
          <w:rFonts w:cs="Arial"/>
          <w:szCs w:val="24"/>
        </w:rPr>
        <w:t>in o</w:t>
      </w:r>
      <w:r w:rsidR="00A1699A" w:rsidRPr="00F31CFC">
        <w:rPr>
          <w:rFonts w:cs="Arial"/>
          <w:szCs w:val="24"/>
        </w:rPr>
        <w:t>rder to</w:t>
      </w:r>
      <w:proofErr w:type="gramEnd"/>
      <w:r w:rsidR="00A1699A" w:rsidRPr="00F31CFC">
        <w:rPr>
          <w:rFonts w:cs="Arial"/>
          <w:szCs w:val="24"/>
        </w:rPr>
        <w:t xml:space="preserve"> submit an application.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 xml:space="preserve">page 2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assigning that person the ‘PI’ role in Commons</w:t>
      </w:r>
      <w:r w:rsidR="00A1699A" w:rsidRPr="00F31CFC">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p>
    <w:p w14:paraId="119DDE05" w14:textId="5E077B87" w:rsidR="00553E80" w:rsidRPr="00AC34BE" w:rsidRDefault="00553E80" w:rsidP="004D437E">
      <w:pPr>
        <w:tabs>
          <w:tab w:val="left" w:pos="720"/>
        </w:tabs>
      </w:pPr>
      <w:r w:rsidRPr="00AC34BE">
        <w:rPr>
          <w:rFonts w:cs="Arial"/>
          <w:szCs w:val="24"/>
        </w:rPr>
        <w:t xml:space="preserve">You can find additional information about the </w:t>
      </w:r>
      <w:proofErr w:type="spellStart"/>
      <w:r w:rsidRPr="00AC34BE">
        <w:rPr>
          <w:rFonts w:cs="Arial"/>
          <w:szCs w:val="24"/>
        </w:rPr>
        <w:t>eRA</w:t>
      </w:r>
      <w:proofErr w:type="spellEnd"/>
      <w:r w:rsidRPr="00AC34BE">
        <w:rPr>
          <w:rFonts w:cs="Arial"/>
          <w:szCs w:val="24"/>
        </w:rPr>
        <w:t xml:space="preserve"> Commons registration process at </w:t>
      </w:r>
      <w:r w:rsidRPr="002B2850">
        <w:rPr>
          <w:rFonts w:cs="Arial"/>
          <w:szCs w:val="24"/>
        </w:rPr>
        <w:t>https://era.nih.gov/reg_accounts/register_commons.cfm</w:t>
      </w:r>
      <w:r w:rsidRPr="00AC34BE">
        <w:rPr>
          <w:rFonts w:cs="Arial"/>
          <w:szCs w:val="24"/>
        </w:rPr>
        <w:t>.</w:t>
      </w:r>
    </w:p>
    <w:p w14:paraId="709B92CA" w14:textId="439BB9D6" w:rsidR="00553E80" w:rsidRPr="00AC34BE" w:rsidRDefault="004B61FB" w:rsidP="004D437E">
      <w:pPr>
        <w:pStyle w:val="Heading2"/>
      </w:pPr>
      <w:bookmarkStart w:id="244" w:name="_3._WRITE_AND"/>
      <w:bookmarkStart w:id="245" w:name="_3._WRITE_AND_1"/>
      <w:bookmarkStart w:id="246" w:name="_2._WRITE_AND"/>
      <w:bookmarkStart w:id="247" w:name="_Toc465087554"/>
      <w:bookmarkStart w:id="248" w:name="_Toc485307401"/>
      <w:bookmarkStart w:id="249" w:name="_Toc81577292"/>
      <w:bookmarkStart w:id="250" w:name="_Toc174539166"/>
      <w:bookmarkStart w:id="251" w:name="_Hlk83020562"/>
      <w:bookmarkEnd w:id="244"/>
      <w:bookmarkEnd w:id="245"/>
      <w:bookmarkEnd w:id="246"/>
      <w:r>
        <w:rPr>
          <w:szCs w:val="24"/>
        </w:rPr>
        <w:t>2</w:t>
      </w:r>
      <w:r w:rsidR="00553E80" w:rsidRPr="00576D27">
        <w:rPr>
          <w:szCs w:val="24"/>
        </w:rPr>
        <w:t>.</w:t>
      </w:r>
      <w:r w:rsidR="00553E80" w:rsidRPr="00576D27">
        <w:rPr>
          <w:szCs w:val="24"/>
        </w:rPr>
        <w:tab/>
        <w:t>WRITE</w:t>
      </w:r>
      <w:r w:rsidR="00553E80" w:rsidRPr="00AC34BE">
        <w:t xml:space="preserve"> AND COMPLETE APPLICATION</w:t>
      </w:r>
      <w:bookmarkEnd w:id="247"/>
      <w:bookmarkEnd w:id="248"/>
      <w:bookmarkEnd w:id="249"/>
      <w:bookmarkEnd w:id="250"/>
    </w:p>
    <w:p w14:paraId="780EB3D1" w14:textId="77777777" w:rsidR="005224D6"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Pr="00AC34BE">
        <w:rPr>
          <w:rFonts w:cs="Arial"/>
          <w:b/>
          <w:bCs/>
          <w:szCs w:val="24"/>
        </w:rPr>
        <w:t xml:space="preserve"> 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15432AB2" w14:textId="3F7B4B90" w:rsidR="005224D6" w:rsidRDefault="005224D6" w:rsidP="00AC34BE">
      <w:pPr>
        <w:tabs>
          <w:tab w:val="left" w:pos="1008"/>
        </w:tabs>
        <w:rPr>
          <w:rFonts w:cs="Arial"/>
          <w:b/>
          <w:bCs/>
          <w:szCs w:val="24"/>
        </w:rPr>
      </w:pPr>
      <w:r>
        <w:rPr>
          <w:rFonts w:cs="Arial"/>
          <w:b/>
          <w:bCs/>
          <w:szCs w:val="24"/>
        </w:rPr>
        <w:br w:type="page"/>
      </w:r>
    </w:p>
    <w:p w14:paraId="634F1DAC" w14:textId="314593C6" w:rsidR="001A0EEC" w:rsidRPr="00DB7FD2" w:rsidRDefault="00DB7FD2" w:rsidP="00DB7FD2">
      <w:pPr>
        <w:pStyle w:val="Heading4"/>
        <w:spacing w:after="240"/>
        <w:rPr>
          <w:sz w:val="24"/>
          <w:szCs w:val="24"/>
        </w:rPr>
      </w:pPr>
      <w:bookmarkStart w:id="252" w:name="Paper_submission"/>
      <w:bookmarkStart w:id="253" w:name="_Hlk83020398"/>
      <w:bookmarkEnd w:id="251"/>
      <w:bookmarkEnd w:id="252"/>
      <w:r w:rsidRPr="00DB7FD2">
        <w:rPr>
          <w:sz w:val="24"/>
          <w:szCs w:val="24"/>
        </w:rPr>
        <w:lastRenderedPageBreak/>
        <w:t>2.1</w:t>
      </w:r>
      <w:r w:rsidRPr="00DB7FD2">
        <w:rPr>
          <w:sz w:val="24"/>
          <w:szCs w:val="24"/>
        </w:rPr>
        <w:tab/>
      </w:r>
      <w:r w:rsidR="001A0EEC" w:rsidRPr="00DB7FD2">
        <w:rPr>
          <w:sz w:val="24"/>
          <w:szCs w:val="24"/>
        </w:rPr>
        <w:t>Obtaining Paper Copies of Application Materials</w:t>
      </w:r>
    </w:p>
    <w:p w14:paraId="0B78220C" w14:textId="07061F03" w:rsidR="001A0EEC" w:rsidRDefault="007B60D6" w:rsidP="007B60D6">
      <w:pPr>
        <w:rPr>
          <w:rFonts w:cs="Arial"/>
          <w:b/>
          <w:bCs/>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4CC9AC41" w14:textId="2281371B" w:rsidR="00CA0B1D" w:rsidRPr="00834E70" w:rsidRDefault="004B61FB" w:rsidP="00834E70">
      <w:pPr>
        <w:pStyle w:val="Heading4"/>
        <w:spacing w:after="240"/>
        <w:rPr>
          <w:sz w:val="24"/>
          <w:szCs w:val="24"/>
        </w:rPr>
      </w:pPr>
      <w:bookmarkStart w:id="254" w:name="_3.1_Required_Application"/>
      <w:bookmarkEnd w:id="253"/>
      <w:bookmarkEnd w:id="254"/>
      <w:r w:rsidRPr="00834E70">
        <w:rPr>
          <w:sz w:val="24"/>
          <w:szCs w:val="24"/>
        </w:rPr>
        <w:t>2</w:t>
      </w:r>
      <w:r w:rsidR="00553E80" w:rsidRPr="00834E70">
        <w:rPr>
          <w:sz w:val="24"/>
          <w:szCs w:val="24"/>
        </w:rPr>
        <w:t>.</w:t>
      </w:r>
      <w:r w:rsidR="007E10B1" w:rsidRPr="00834E70">
        <w:rPr>
          <w:sz w:val="24"/>
          <w:szCs w:val="24"/>
        </w:rPr>
        <w:t>2</w:t>
      </w:r>
      <w:r w:rsidR="00553E80" w:rsidRPr="00834E70">
        <w:rPr>
          <w:sz w:val="24"/>
          <w:szCs w:val="24"/>
        </w:rPr>
        <w:tab/>
        <w:t>Required Application Components</w:t>
      </w:r>
    </w:p>
    <w:p w14:paraId="6FE21F4A" w14:textId="0B501C16"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1B5227CD"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227"/>
        <w:gridCol w:w="5130"/>
        <w:gridCol w:w="1800"/>
      </w:tblGrid>
      <w:tr w:rsidR="00553E80" w:rsidRPr="00AC34BE" w14:paraId="74ADDC0F" w14:textId="77777777" w:rsidTr="00FF3F16">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255" w:name="_4._APPLY:_REQUIRED"/>
            <w:bookmarkEnd w:id="255"/>
            <w:r w:rsidRPr="00A821EC">
              <w:rPr>
                <w:rFonts w:cs="Arial"/>
                <w:b/>
                <w:sz w:val="22"/>
                <w:szCs w:val="22"/>
              </w:rPr>
              <w:t>#</w:t>
            </w:r>
          </w:p>
        </w:tc>
        <w:tc>
          <w:tcPr>
            <w:tcW w:w="2227"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5130"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FF3F16">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227"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5130" w:type="dxa"/>
            <w:shd w:val="clear" w:color="auto" w:fill="auto"/>
          </w:tcPr>
          <w:p w14:paraId="22082567" w14:textId="39CD929A" w:rsidR="00553E80" w:rsidRDefault="00553E80" w:rsidP="009409D5">
            <w:pPr>
              <w:spacing w:after="0"/>
              <w:rPr>
                <w:rFonts w:cs="Arial"/>
                <w:sz w:val="20"/>
              </w:rPr>
            </w:pPr>
            <w:r w:rsidRPr="00A821EC">
              <w:rPr>
                <w:rFonts w:cs="Arial"/>
                <w:sz w:val="20"/>
              </w:rPr>
              <w:t>This form must be completed by applicants for all SAMHSA grants</w:t>
            </w:r>
            <w:r w:rsidR="009409D5">
              <w:rPr>
                <w:rFonts w:cs="Arial"/>
                <w:sz w:val="20"/>
              </w:rPr>
              <w:t>.</w:t>
            </w:r>
            <w:r w:rsidRPr="00A821EC">
              <w:rPr>
                <w:rFonts w:cs="Arial"/>
                <w:sz w:val="20"/>
              </w:rPr>
              <w:t xml:space="preserve"> </w:t>
            </w:r>
          </w:p>
          <w:p w14:paraId="2D8FAEDF" w14:textId="6272FF2B" w:rsidR="00A41C2E" w:rsidRPr="00300FFF" w:rsidRDefault="00A41C2E" w:rsidP="00B34462">
            <w:pPr>
              <w:spacing w:after="120"/>
              <w:rPr>
                <w:rFonts w:cs="Arial"/>
                <w:sz w:val="20"/>
              </w:rPr>
            </w:pPr>
            <w:r w:rsidRPr="00300FFF">
              <w:rPr>
                <w:rFonts w:cs="Arial"/>
                <w:sz w:val="20"/>
              </w:rPr>
              <w:t>The names and contact information for Project Director (PD) and Business Official (BO) are required for SAMHSA applications and are to be entered on the SF-424 form.</w:t>
            </w:r>
          </w:p>
          <w:p w14:paraId="7C345B4D" w14:textId="3360BFDD" w:rsidR="00A41C2E" w:rsidRPr="00300FFF" w:rsidRDefault="00A41C2E" w:rsidP="00FF3F16">
            <w:pPr>
              <w:numPr>
                <w:ilvl w:val="0"/>
                <w:numId w:val="78"/>
              </w:numPr>
              <w:spacing w:after="120" w:line="252" w:lineRule="auto"/>
              <w:rPr>
                <w:rFonts w:cs="Arial"/>
                <w:sz w:val="20"/>
              </w:rPr>
            </w:pPr>
            <w:r w:rsidRPr="00300FFF">
              <w:rPr>
                <w:rFonts w:cs="Arial"/>
                <w:sz w:val="20"/>
              </w:rPr>
              <w:t xml:space="preserve">The PD must have an </w:t>
            </w:r>
            <w:proofErr w:type="spellStart"/>
            <w:r w:rsidRPr="00300FFF">
              <w:rPr>
                <w:rFonts w:cs="Arial"/>
                <w:sz w:val="20"/>
              </w:rPr>
              <w:t>eRA</w:t>
            </w:r>
            <w:proofErr w:type="spellEnd"/>
            <w:r w:rsidRPr="00300FFF">
              <w:rPr>
                <w:rFonts w:cs="Arial"/>
                <w:sz w:val="20"/>
              </w:rPr>
              <w:t xml:space="preserve">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 xml:space="preserve">4. Applicant </w:t>
            </w:r>
            <w:proofErr w:type="gramStart"/>
            <w:r w:rsidRPr="00300FFF">
              <w:rPr>
                <w:rFonts w:cs="Arial"/>
                <w:b/>
                <w:bCs/>
                <w:sz w:val="20"/>
              </w:rPr>
              <w:t>Identifier</w:t>
            </w:r>
            <w:r w:rsidRPr="00300FFF">
              <w:rPr>
                <w:rFonts w:cs="Arial"/>
                <w:sz w:val="20"/>
              </w:rPr>
              <w:t>;</w:t>
            </w:r>
            <w:proofErr w:type="gramEnd"/>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w:t>
            </w:r>
          </w:p>
          <w:p w14:paraId="7F9FA54F" w14:textId="1079E43A" w:rsidR="00A41C2E" w:rsidRPr="00300FFF" w:rsidRDefault="00A41C2E" w:rsidP="00FF3F16">
            <w:pPr>
              <w:numPr>
                <w:ilvl w:val="0"/>
                <w:numId w:val="78"/>
              </w:numPr>
              <w:spacing w:after="12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w:t>
            </w:r>
            <w:proofErr w:type="spellStart"/>
            <w:r w:rsidRPr="00300FFF">
              <w:rPr>
                <w:rFonts w:cs="Arial"/>
                <w:sz w:val="20"/>
              </w:rPr>
              <w:t>eRA</w:t>
            </w:r>
            <w:proofErr w:type="spellEnd"/>
            <w:r w:rsidRPr="00300FFF">
              <w:rPr>
                <w:rFonts w:cs="Arial"/>
                <w:sz w:val="20"/>
              </w:rPr>
              <w:t xml:space="preserve">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311B6812" w:rsidR="00553E80" w:rsidRPr="00A821EC" w:rsidRDefault="000B44F3" w:rsidP="00AC34BE">
            <w:pPr>
              <w:spacing w:after="0"/>
              <w:rPr>
                <w:rFonts w:cs="Arial"/>
                <w:sz w:val="20"/>
              </w:rPr>
            </w:pPr>
            <w:r w:rsidRPr="008A4DF8">
              <w:rPr>
                <w:rFonts w:cs="Arial"/>
                <w:sz w:val="20"/>
              </w:rPr>
              <w:t>Grants.gov/forms</w:t>
            </w:r>
          </w:p>
        </w:tc>
      </w:tr>
      <w:tr w:rsidR="000B44F3" w:rsidRPr="00AC34BE" w14:paraId="3F3AEA0D" w14:textId="77777777" w:rsidTr="00FF3F16">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lastRenderedPageBreak/>
              <w:t>2</w:t>
            </w:r>
          </w:p>
        </w:tc>
        <w:tc>
          <w:tcPr>
            <w:tcW w:w="2227"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5130" w:type="dxa"/>
            <w:shd w:val="clear" w:color="auto" w:fill="auto"/>
          </w:tcPr>
          <w:p w14:paraId="716740EF" w14:textId="630A7B02"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w:t>
            </w:r>
          </w:p>
        </w:tc>
        <w:tc>
          <w:tcPr>
            <w:tcW w:w="1800" w:type="dxa"/>
            <w:shd w:val="clear" w:color="auto" w:fill="auto"/>
          </w:tcPr>
          <w:p w14:paraId="213311B4" w14:textId="1E5D7B5D" w:rsidR="000B44F3" w:rsidRPr="00A821EC" w:rsidRDefault="000B44F3" w:rsidP="000B44F3">
            <w:pPr>
              <w:spacing w:after="0"/>
              <w:rPr>
                <w:rFonts w:cs="Arial"/>
                <w:sz w:val="20"/>
              </w:rPr>
            </w:pPr>
            <w:r w:rsidRPr="008A4DF8">
              <w:rPr>
                <w:rFonts w:cs="Arial"/>
                <w:sz w:val="20"/>
              </w:rPr>
              <w:t>Grants.gov/forms</w:t>
            </w:r>
          </w:p>
        </w:tc>
      </w:tr>
      <w:tr w:rsidR="000B44F3" w:rsidRPr="00AC34BE" w14:paraId="28032352" w14:textId="77777777" w:rsidTr="00FF3F16">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227"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5130" w:type="dxa"/>
            <w:shd w:val="clear" w:color="auto" w:fill="auto"/>
          </w:tcPr>
          <w:p w14:paraId="4EE698BC" w14:textId="77777777" w:rsidR="000B44F3" w:rsidRPr="00A821EC" w:rsidRDefault="000B44F3" w:rsidP="000B44F3">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800" w:type="dxa"/>
            <w:shd w:val="clear" w:color="auto" w:fill="auto"/>
          </w:tcPr>
          <w:p w14:paraId="7F7E36A4" w14:textId="0BBCBCE4" w:rsidR="000B44F3" w:rsidRPr="00A821EC" w:rsidRDefault="00C52EB1" w:rsidP="000B44F3">
            <w:pPr>
              <w:tabs>
                <w:tab w:val="left" w:pos="90"/>
              </w:tabs>
              <w:rPr>
                <w:rFonts w:cs="Arial"/>
                <w:sz w:val="20"/>
              </w:rPr>
            </w:pPr>
            <w:r w:rsidRPr="008A4DF8">
              <w:rPr>
                <w:rFonts w:cs="Arial"/>
                <w:sz w:val="20"/>
              </w:rPr>
              <w:t>Grants.gov/forms</w:t>
            </w:r>
          </w:p>
        </w:tc>
      </w:tr>
      <w:tr w:rsidR="000B44F3" w:rsidRPr="00AC34BE" w14:paraId="56F928F4" w14:textId="77777777" w:rsidTr="00FF3F16">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227"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5130" w:type="dxa"/>
            <w:shd w:val="clear" w:color="auto" w:fill="auto"/>
          </w:tcPr>
          <w:p w14:paraId="64FDD127" w14:textId="50FA3317"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FF3F16">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227"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5130" w:type="dxa"/>
            <w:shd w:val="clear" w:color="auto" w:fill="auto"/>
          </w:tcPr>
          <w:p w14:paraId="2608241A" w14:textId="7BD102C8"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FF3F16">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227"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5130" w:type="dxa"/>
            <w:shd w:val="clear" w:color="auto" w:fill="auto"/>
          </w:tcPr>
          <w:p w14:paraId="070E007C" w14:textId="104B8889"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05051661" w:rsidR="00C52EB1" w:rsidRPr="00A821EC" w:rsidRDefault="00FF3F16" w:rsidP="00C52EB1">
            <w:pPr>
              <w:spacing w:after="0"/>
              <w:jc w:val="center"/>
              <w:rPr>
                <w:rFonts w:cs="Arial"/>
                <w:sz w:val="20"/>
              </w:rPr>
            </w:pPr>
            <w:hyperlink r:id="rId31"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FF3F16">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227"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5130" w:type="dxa"/>
            <w:shd w:val="clear" w:color="auto" w:fill="auto"/>
          </w:tcPr>
          <w:p w14:paraId="326C0D5C" w14:textId="6C866F36"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w:t>
            </w:r>
          </w:p>
        </w:tc>
        <w:tc>
          <w:tcPr>
            <w:tcW w:w="1800" w:type="dxa"/>
            <w:shd w:val="clear" w:color="auto" w:fill="auto"/>
          </w:tcPr>
          <w:p w14:paraId="76494EFF" w14:textId="3D4458A7" w:rsidR="000B44F3" w:rsidRPr="00A821EC" w:rsidRDefault="00FF3F16" w:rsidP="000B44F3">
            <w:pPr>
              <w:spacing w:after="0"/>
              <w:jc w:val="center"/>
              <w:rPr>
                <w:rFonts w:cs="Arial"/>
                <w:sz w:val="20"/>
              </w:rPr>
            </w:pPr>
            <w:hyperlink r:id="rId32" w:history="1">
              <w:r w:rsidR="000B44F3" w:rsidRPr="00A821EC">
                <w:rPr>
                  <w:rFonts w:cs="Arial"/>
                  <w:color w:val="0000FF"/>
                  <w:sz w:val="20"/>
                  <w:u w:val="single"/>
                </w:rPr>
                <w:t>SAMHSA Website</w:t>
              </w:r>
            </w:hyperlink>
          </w:p>
          <w:p w14:paraId="44D93DE8" w14:textId="77777777" w:rsidR="000B44F3" w:rsidRPr="00A821EC" w:rsidRDefault="000B44F3" w:rsidP="000B44F3">
            <w:pPr>
              <w:spacing w:after="0"/>
              <w:rPr>
                <w:rFonts w:cs="Arial"/>
                <w:b/>
                <w:sz w:val="20"/>
              </w:rPr>
            </w:pPr>
          </w:p>
        </w:tc>
      </w:tr>
      <w:tr w:rsidR="000B44F3" w:rsidRPr="00AC34BE" w14:paraId="55493F9E" w14:textId="77777777" w:rsidTr="00FF3F16">
        <w:trPr>
          <w:trHeight w:val="1439"/>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227"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5130" w:type="dxa"/>
            <w:shd w:val="clear" w:color="auto" w:fill="auto"/>
          </w:tcPr>
          <w:p w14:paraId="1756C706" w14:textId="77777777" w:rsidR="000B44F3" w:rsidRPr="00A821EC" w:rsidRDefault="000B44F3" w:rsidP="000B44F3">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771E0240" w14:textId="029D46F5" w:rsidR="000B44F3" w:rsidRPr="00A821EC" w:rsidRDefault="00FF3F16" w:rsidP="000B44F3">
            <w:pPr>
              <w:tabs>
                <w:tab w:val="left" w:pos="90"/>
              </w:tabs>
              <w:rPr>
                <w:rFonts w:cs="Arial"/>
                <w:sz w:val="20"/>
              </w:rPr>
            </w:pPr>
            <w:hyperlink r:id="rId33" w:history="1">
              <w:r w:rsidR="00C52EB1">
                <w:rPr>
                  <w:rStyle w:val="Hyperlink"/>
                  <w:rFonts w:cs="Arial"/>
                  <w:sz w:val="20"/>
                </w:rPr>
                <w:t>Grants.gov/forms</w:t>
              </w:r>
            </w:hyperlink>
          </w:p>
        </w:tc>
      </w:tr>
      <w:tr w:rsidR="000B44F3" w:rsidRPr="00AC34BE" w14:paraId="327710E7" w14:textId="77777777" w:rsidTr="00FF3F16">
        <w:trPr>
          <w:trHeight w:val="926"/>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227"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5130" w:type="dxa"/>
            <w:shd w:val="clear" w:color="auto" w:fill="auto"/>
          </w:tcPr>
          <w:p w14:paraId="382E4C80" w14:textId="77777777" w:rsidR="000B44F3" w:rsidRPr="00FB1AA8" w:rsidRDefault="000B44F3" w:rsidP="000B44F3">
            <w:pPr>
              <w:tabs>
                <w:tab w:val="left" w:pos="1080"/>
              </w:tabs>
              <w:rPr>
                <w:rFonts w:cs="Arial"/>
                <w:sz w:val="20"/>
              </w:rPr>
            </w:pPr>
            <w:r w:rsidRPr="00FB1AA8">
              <w:rPr>
                <w:rFonts w:cs="Arial"/>
                <w:sz w:val="20"/>
              </w:rPr>
              <w:t xml:space="preserve">Refer to the Supporting Documents below. Use the Other Attachments Form to attach all required </w:t>
            </w:r>
            <w:r w:rsidRPr="00FB1AA8">
              <w:rPr>
                <w:rFonts w:cs="Arial"/>
                <w:sz w:val="20"/>
              </w:rPr>
              <w:lastRenderedPageBreak/>
              <w:t xml:space="preserve">additional/supporting documents listed in the table below.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7CE4F494" w14:textId="12C6AD5B" w:rsidR="00553E80" w:rsidRPr="001C297A" w:rsidRDefault="00553E80" w:rsidP="00761691">
      <w:pPr>
        <w:tabs>
          <w:tab w:val="left" w:pos="0"/>
        </w:tabs>
        <w:spacing w:before="240"/>
        <w:rPr>
          <w:rFonts w:cs="Arial"/>
          <w:b/>
          <w:i/>
          <w:iCs/>
          <w:szCs w:val="24"/>
        </w:rPr>
      </w:pPr>
      <w:r w:rsidRPr="001C297A">
        <w:rPr>
          <w:rFonts w:cs="Arial"/>
          <w:b/>
          <w:i/>
          <w:iCs/>
          <w:szCs w:val="24"/>
        </w:rPr>
        <w:t>Supporting Documents</w:t>
      </w:r>
    </w:p>
    <w:p w14:paraId="7687BEC9" w14:textId="7C655397"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20409F6C">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20409F6C">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24BF1B99"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4"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w:t>
            </w:r>
          </w:p>
        </w:tc>
        <w:tc>
          <w:tcPr>
            <w:tcW w:w="1548" w:type="dxa"/>
            <w:shd w:val="clear" w:color="auto" w:fill="auto"/>
          </w:tcPr>
          <w:p w14:paraId="73F34F70" w14:textId="77777777" w:rsidR="00CA0B1D" w:rsidRPr="00A821EC" w:rsidRDefault="00FF3F16" w:rsidP="00AC34BE">
            <w:pPr>
              <w:tabs>
                <w:tab w:val="left" w:pos="90"/>
              </w:tabs>
              <w:rPr>
                <w:rFonts w:cs="Arial"/>
                <w:sz w:val="20"/>
              </w:rPr>
            </w:pPr>
            <w:hyperlink r:id="rId35" w:history="1">
              <w:r w:rsidR="00CA0B1D" w:rsidRPr="00A821EC">
                <w:rPr>
                  <w:rFonts w:cs="Arial"/>
                  <w:color w:val="0000FF"/>
                  <w:sz w:val="20"/>
                  <w:u w:val="single"/>
                </w:rPr>
                <w:t>SAMHSA Website</w:t>
              </w:r>
            </w:hyperlink>
          </w:p>
        </w:tc>
      </w:tr>
      <w:tr w:rsidR="00CE0154" w:rsidRPr="00AC34BE" w14:paraId="295D9C54" w14:textId="77777777" w:rsidTr="20409F6C">
        <w:trPr>
          <w:trHeight w:val="1268"/>
        </w:trPr>
        <w:tc>
          <w:tcPr>
            <w:tcW w:w="558" w:type="dxa"/>
            <w:shd w:val="clear" w:color="auto" w:fill="auto"/>
          </w:tcPr>
          <w:p w14:paraId="79E4EFFD" w14:textId="77777777" w:rsidR="00CE0154" w:rsidRPr="00CE0154" w:rsidRDefault="00CE0154" w:rsidP="00CE0154">
            <w:pPr>
              <w:jc w:val="center"/>
              <w:rPr>
                <w:rFonts w:cs="Arial"/>
                <w:sz w:val="20"/>
              </w:rPr>
            </w:pPr>
            <w:r w:rsidRPr="00CE0154">
              <w:rPr>
                <w:rFonts w:cs="Arial"/>
                <w:sz w:val="20"/>
              </w:rPr>
              <w:t>2</w:t>
            </w:r>
          </w:p>
        </w:tc>
        <w:tc>
          <w:tcPr>
            <w:tcW w:w="2340" w:type="dxa"/>
            <w:shd w:val="clear" w:color="auto" w:fill="auto"/>
          </w:tcPr>
          <w:p w14:paraId="5ED7AB5A" w14:textId="6AA033B5" w:rsidR="00CE0154" w:rsidRPr="00CE0154" w:rsidRDefault="00CE0154" w:rsidP="00CE0154">
            <w:pPr>
              <w:rPr>
                <w:rFonts w:cs="Arial"/>
                <w:sz w:val="20"/>
              </w:rPr>
            </w:pPr>
            <w:r w:rsidRPr="00745AD0">
              <w:rPr>
                <w:rFonts w:cs="Arial"/>
                <w:sz w:val="20"/>
              </w:rPr>
              <w:t xml:space="preserve">Charitable Choice Form SMA </w:t>
            </w:r>
            <w:r w:rsidRPr="005213D1">
              <w:rPr>
                <w:rFonts w:cs="Arial"/>
                <w:sz w:val="20"/>
              </w:rPr>
              <w:t>170 (</w:t>
            </w:r>
            <w:r w:rsidRPr="00745AD0">
              <w:rPr>
                <w:rFonts w:cs="Arial"/>
                <w:sz w:val="20"/>
              </w:rPr>
              <w:t xml:space="preserve">Attachment </w:t>
            </w:r>
            <w:r>
              <w:rPr>
                <w:rFonts w:cs="Arial"/>
                <w:sz w:val="20"/>
              </w:rPr>
              <w:t>10</w:t>
            </w:r>
            <w:r w:rsidRPr="00745AD0">
              <w:rPr>
                <w:rFonts w:cs="Arial"/>
                <w:sz w:val="20"/>
              </w:rPr>
              <w:t>)</w:t>
            </w:r>
          </w:p>
        </w:tc>
        <w:tc>
          <w:tcPr>
            <w:tcW w:w="5130" w:type="dxa"/>
            <w:shd w:val="clear" w:color="auto" w:fill="auto"/>
          </w:tcPr>
          <w:p w14:paraId="12D59203" w14:textId="52928C9B" w:rsidR="00CE0154" w:rsidRPr="00CE0154" w:rsidRDefault="00CE0154" w:rsidP="00CE0154">
            <w:pPr>
              <w:tabs>
                <w:tab w:val="left" w:pos="90"/>
              </w:tabs>
              <w:rPr>
                <w:rFonts w:cs="Arial"/>
                <w:sz w:val="20"/>
              </w:rPr>
            </w:pPr>
            <w:r w:rsidRPr="00745AD0">
              <w:rPr>
                <w:rFonts w:cs="Arial"/>
                <w:sz w:val="20"/>
              </w:rPr>
              <w:t>See Section IV-1 of the NOFO to determine if you are required to submit Charitable Choice Form SMA 170. If you are, you can upload this form to Grants.gov when you submit your application.</w:t>
            </w:r>
          </w:p>
        </w:tc>
        <w:tc>
          <w:tcPr>
            <w:tcW w:w="1548" w:type="dxa"/>
            <w:shd w:val="clear" w:color="auto" w:fill="auto"/>
          </w:tcPr>
          <w:p w14:paraId="264F294D" w14:textId="77777777" w:rsidR="00CE0154" w:rsidRPr="00A821EC" w:rsidRDefault="00FF3F16" w:rsidP="00CE0154">
            <w:pPr>
              <w:tabs>
                <w:tab w:val="left" w:pos="90"/>
              </w:tabs>
              <w:rPr>
                <w:rFonts w:cs="Arial"/>
                <w:sz w:val="20"/>
              </w:rPr>
            </w:pPr>
            <w:hyperlink r:id="rId36" w:history="1">
              <w:r w:rsidR="00CE0154" w:rsidRPr="00A821EC">
                <w:rPr>
                  <w:rFonts w:cs="Arial"/>
                  <w:color w:val="0000FF"/>
                  <w:sz w:val="20"/>
                  <w:u w:val="single"/>
                </w:rPr>
                <w:t>SAMHSA Website</w:t>
              </w:r>
            </w:hyperlink>
          </w:p>
          <w:p w14:paraId="45F028E4" w14:textId="77777777" w:rsidR="00CE0154" w:rsidRPr="00A821EC" w:rsidRDefault="00CE0154" w:rsidP="00CE0154">
            <w:pPr>
              <w:tabs>
                <w:tab w:val="left" w:pos="90"/>
              </w:tabs>
              <w:jc w:val="center"/>
              <w:rPr>
                <w:rFonts w:cs="Arial"/>
                <w:sz w:val="20"/>
              </w:rPr>
            </w:pPr>
          </w:p>
        </w:tc>
      </w:tr>
      <w:tr w:rsidR="00CE0154" w:rsidRPr="00AC34BE" w14:paraId="7EFB62C1" w14:textId="77777777" w:rsidTr="20409F6C">
        <w:tc>
          <w:tcPr>
            <w:tcW w:w="558" w:type="dxa"/>
            <w:shd w:val="clear" w:color="auto" w:fill="auto"/>
          </w:tcPr>
          <w:p w14:paraId="074312C5" w14:textId="77777777" w:rsidR="00CE0154" w:rsidRPr="00A821EC" w:rsidRDefault="00CE0154" w:rsidP="00CE0154">
            <w:pPr>
              <w:jc w:val="center"/>
              <w:rPr>
                <w:rFonts w:cs="Arial"/>
                <w:sz w:val="20"/>
              </w:rPr>
            </w:pPr>
            <w:r w:rsidRPr="00A821EC">
              <w:rPr>
                <w:rFonts w:cs="Arial"/>
                <w:sz w:val="20"/>
              </w:rPr>
              <w:t>3</w:t>
            </w:r>
          </w:p>
        </w:tc>
        <w:tc>
          <w:tcPr>
            <w:tcW w:w="2340" w:type="dxa"/>
            <w:shd w:val="clear" w:color="auto" w:fill="auto"/>
          </w:tcPr>
          <w:p w14:paraId="3333B149" w14:textId="2FC06A67" w:rsidR="00CE0154" w:rsidRPr="00A821EC" w:rsidRDefault="00CE0154" w:rsidP="00CE0154">
            <w:pPr>
              <w:rPr>
                <w:rFonts w:cs="Arial"/>
                <w:sz w:val="20"/>
              </w:rPr>
            </w:pPr>
            <w:r w:rsidRPr="00A821EC">
              <w:rPr>
                <w:rFonts w:cs="Arial"/>
                <w:sz w:val="20"/>
              </w:rPr>
              <w:t>Biographical Sketches and Job Descriptions</w:t>
            </w:r>
            <w:r>
              <w:rPr>
                <w:rFonts w:cs="Arial"/>
                <w:sz w:val="20"/>
              </w:rPr>
              <w:t xml:space="preserve"> (Attachment 5)</w:t>
            </w:r>
          </w:p>
        </w:tc>
        <w:tc>
          <w:tcPr>
            <w:tcW w:w="5130" w:type="dxa"/>
            <w:shd w:val="clear" w:color="auto" w:fill="auto"/>
          </w:tcPr>
          <w:p w14:paraId="61250D51" w14:textId="13461FD2" w:rsidR="00CE0154" w:rsidRPr="00A821EC" w:rsidRDefault="00CE0154" w:rsidP="00CE0154">
            <w:pPr>
              <w:tabs>
                <w:tab w:val="left" w:pos="90"/>
              </w:tabs>
              <w:rPr>
                <w:rFonts w:cs="Arial"/>
                <w:sz w:val="20"/>
              </w:rPr>
            </w:pPr>
            <w:r w:rsidRPr="00A821EC">
              <w:rPr>
                <w:rFonts w:cs="Arial"/>
                <w:sz w:val="20"/>
              </w:rPr>
              <w:t xml:space="preserve">See </w:t>
            </w:r>
            <w:r w:rsidRPr="0080071B">
              <w:rPr>
                <w:rStyle w:val="Hyperlink"/>
                <w:rFonts w:cs="Arial"/>
                <w:color w:val="auto"/>
                <w:sz w:val="20"/>
                <w:u w:val="none"/>
              </w:rPr>
              <w:t xml:space="preserve">Appendix </w:t>
            </w:r>
            <w:r w:rsidRPr="17B9A282">
              <w:rPr>
                <w:rStyle w:val="Hyperlink"/>
                <w:rFonts w:cs="Arial"/>
                <w:color w:val="auto"/>
                <w:sz w:val="20"/>
                <w:u w:val="none"/>
              </w:rPr>
              <w:t>G</w:t>
            </w:r>
            <w:r>
              <w:rPr>
                <w:rStyle w:val="Hyperlink"/>
                <w:rFonts w:cs="Arial"/>
                <w:color w:val="auto"/>
                <w:sz w:val="20"/>
                <w:u w:val="none"/>
              </w:rPr>
              <w:t xml:space="preserve"> </w:t>
            </w:r>
            <w:r w:rsidRPr="00A821EC">
              <w:rPr>
                <w:rFonts w:cs="Arial"/>
                <w:sz w:val="20"/>
              </w:rPr>
              <w:t>of this document for additional instructions for completing these sections.</w:t>
            </w:r>
            <w:r>
              <w:rPr>
                <w:rFonts w:cs="Arial"/>
                <w:sz w:val="20"/>
              </w:rPr>
              <w:t xml:space="preserve"> Formatting requirements outlined in Appendix B are not applicable for these documents.</w:t>
            </w:r>
          </w:p>
        </w:tc>
        <w:tc>
          <w:tcPr>
            <w:tcW w:w="1548" w:type="dxa"/>
            <w:shd w:val="clear" w:color="auto" w:fill="auto"/>
          </w:tcPr>
          <w:p w14:paraId="657CC76C" w14:textId="5A0265C3" w:rsidR="00CE0154" w:rsidRPr="00C130DE" w:rsidRDefault="00FF3F16" w:rsidP="00CE0154">
            <w:pPr>
              <w:tabs>
                <w:tab w:val="left" w:pos="90"/>
              </w:tabs>
              <w:rPr>
                <w:rFonts w:cs="Arial"/>
                <w:sz w:val="20"/>
              </w:rPr>
            </w:pPr>
            <w:hyperlink w:anchor="_Appendix_G_–">
              <w:r w:rsidR="00CE0154" w:rsidRPr="20409F6C">
                <w:rPr>
                  <w:rStyle w:val="Hyperlink"/>
                  <w:sz w:val="20"/>
                </w:rPr>
                <w:t>Appendix</w:t>
              </w:r>
              <w:r w:rsidR="00CE0154" w:rsidRPr="20409F6C">
                <w:rPr>
                  <w:rStyle w:val="Hyperlink"/>
                  <w:rFonts w:cs="Arial"/>
                  <w:sz w:val="20"/>
                </w:rPr>
                <w:t xml:space="preserve"> G</w:t>
              </w:r>
            </w:hyperlink>
            <w:r w:rsidR="00CE0154" w:rsidRPr="20409F6C">
              <w:rPr>
                <w:rFonts w:cs="Arial"/>
                <w:sz w:val="20"/>
              </w:rPr>
              <w:t xml:space="preserve"> of this document.</w:t>
            </w:r>
          </w:p>
        </w:tc>
      </w:tr>
      <w:tr w:rsidR="00CE0154" w:rsidRPr="00AC34BE" w14:paraId="61B17B1C" w14:textId="77777777" w:rsidTr="20409F6C">
        <w:trPr>
          <w:trHeight w:val="1853"/>
        </w:trPr>
        <w:tc>
          <w:tcPr>
            <w:tcW w:w="558" w:type="dxa"/>
            <w:shd w:val="clear" w:color="auto" w:fill="auto"/>
          </w:tcPr>
          <w:p w14:paraId="0D08953B" w14:textId="77777777" w:rsidR="00CE0154" w:rsidRPr="00A821EC" w:rsidRDefault="00CE0154" w:rsidP="00CE0154">
            <w:pPr>
              <w:jc w:val="center"/>
              <w:rPr>
                <w:rFonts w:cs="Arial"/>
                <w:sz w:val="20"/>
              </w:rPr>
            </w:pPr>
            <w:r w:rsidRPr="00A821EC">
              <w:rPr>
                <w:rFonts w:cs="Arial"/>
                <w:sz w:val="20"/>
              </w:rPr>
              <w:t>4</w:t>
            </w:r>
          </w:p>
        </w:tc>
        <w:tc>
          <w:tcPr>
            <w:tcW w:w="2340" w:type="dxa"/>
            <w:shd w:val="clear" w:color="auto" w:fill="auto"/>
          </w:tcPr>
          <w:p w14:paraId="1D51A984" w14:textId="3826B8D8" w:rsidR="00CE0154" w:rsidRPr="00A821EC" w:rsidRDefault="00CE0154" w:rsidP="00CE0154">
            <w:pPr>
              <w:rPr>
                <w:rFonts w:cs="Arial"/>
                <w:sz w:val="20"/>
              </w:rPr>
            </w:pPr>
            <w:r w:rsidRPr="00A821EC">
              <w:rPr>
                <w:rFonts w:cs="Arial"/>
                <w:sz w:val="20"/>
              </w:rPr>
              <w:t>Confidentiality and SAMHSA Participant Protection/Human Subjects</w:t>
            </w:r>
            <w:r>
              <w:rPr>
                <w:rFonts w:cs="Arial"/>
                <w:sz w:val="20"/>
              </w:rPr>
              <w:t xml:space="preserve"> (Attachment 7)</w:t>
            </w:r>
          </w:p>
        </w:tc>
        <w:tc>
          <w:tcPr>
            <w:tcW w:w="5130" w:type="dxa"/>
            <w:shd w:val="clear" w:color="auto" w:fill="auto"/>
          </w:tcPr>
          <w:p w14:paraId="60E0DF74" w14:textId="77777777" w:rsidR="00CE0154" w:rsidRPr="00A821EC" w:rsidRDefault="00CE0154" w:rsidP="00CE0154">
            <w:pPr>
              <w:tabs>
                <w:tab w:val="left" w:pos="90"/>
              </w:tabs>
              <w:rPr>
                <w:rFonts w:cs="Arial"/>
                <w:sz w:val="20"/>
              </w:rPr>
            </w:pPr>
            <w:r w:rsidRPr="00A821EC">
              <w:rPr>
                <w:rFonts w:cs="Arial"/>
                <w:sz w:val="20"/>
              </w:rPr>
              <w:t xml:space="preserve">See the </w:t>
            </w:r>
            <w:r>
              <w:rPr>
                <w:rFonts w:cs="Arial"/>
                <w:sz w:val="20"/>
              </w:rPr>
              <w:t>NOFO</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14:paraId="6A9498A9" w14:textId="59C87D9E" w:rsidR="00CE0154" w:rsidRPr="00A821EC" w:rsidRDefault="00CE0154" w:rsidP="00CE0154">
            <w:pPr>
              <w:tabs>
                <w:tab w:val="left" w:pos="90"/>
              </w:tabs>
              <w:contextualSpacing/>
              <w:rPr>
                <w:rFonts w:cs="Arial"/>
                <w:sz w:val="20"/>
              </w:rPr>
            </w:pPr>
            <w:r w:rsidRPr="17B9A282">
              <w:rPr>
                <w:rFonts w:cs="Arial"/>
                <w:sz w:val="20"/>
              </w:rPr>
              <w:t xml:space="preserve">NOFO: See </w:t>
            </w:r>
            <w:hyperlink w:anchor="_Appendix_D_–_2" w:history="1">
              <w:r w:rsidRPr="00C130DE">
                <w:rPr>
                  <w:rStyle w:val="Hyperlink"/>
                  <w:rFonts w:cs="Arial"/>
                  <w:sz w:val="20"/>
                </w:rPr>
                <w:t>Appendix D</w:t>
              </w:r>
            </w:hyperlink>
          </w:p>
        </w:tc>
      </w:tr>
      <w:tr w:rsidR="00CE0154" w:rsidRPr="00AC34BE" w14:paraId="22A457FF" w14:textId="77777777" w:rsidTr="20409F6C">
        <w:tc>
          <w:tcPr>
            <w:tcW w:w="558" w:type="dxa"/>
            <w:shd w:val="clear" w:color="auto" w:fill="auto"/>
          </w:tcPr>
          <w:p w14:paraId="70CCDAB4" w14:textId="77777777" w:rsidR="00CE0154" w:rsidRPr="00A821EC" w:rsidRDefault="00CE0154" w:rsidP="00CE0154">
            <w:pPr>
              <w:jc w:val="center"/>
              <w:rPr>
                <w:rFonts w:cs="Arial"/>
                <w:sz w:val="20"/>
              </w:rPr>
            </w:pPr>
            <w:r w:rsidRPr="00A821EC">
              <w:rPr>
                <w:rFonts w:cs="Arial"/>
                <w:sz w:val="20"/>
              </w:rPr>
              <w:t>5</w:t>
            </w:r>
          </w:p>
        </w:tc>
        <w:tc>
          <w:tcPr>
            <w:tcW w:w="2340" w:type="dxa"/>
            <w:shd w:val="clear" w:color="auto" w:fill="auto"/>
          </w:tcPr>
          <w:p w14:paraId="7DEF1D0E" w14:textId="77777777" w:rsidR="00CE0154" w:rsidRPr="00A821EC" w:rsidRDefault="00CE0154" w:rsidP="00CE0154">
            <w:pPr>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593A910E" w14:textId="77777777" w:rsidR="00CE0154" w:rsidRPr="00A821EC" w:rsidRDefault="00CE0154" w:rsidP="00CE0154">
            <w:pPr>
              <w:tabs>
                <w:tab w:val="left" w:pos="90"/>
              </w:tabs>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36DBA060" w14:textId="1996EDA1" w:rsidR="00CE0154" w:rsidRPr="00A821EC" w:rsidRDefault="00CE0154" w:rsidP="00CE0154">
            <w:pPr>
              <w:tabs>
                <w:tab w:val="left" w:pos="90"/>
              </w:tabs>
              <w:rPr>
                <w:rFonts w:cs="Arial"/>
                <w:sz w:val="20"/>
              </w:rPr>
            </w:pPr>
            <w:r w:rsidRPr="00A821EC">
              <w:rPr>
                <w:rFonts w:cs="Arial"/>
                <w:sz w:val="20"/>
              </w:rPr>
              <w:t xml:space="preserve"> </w:t>
            </w:r>
            <w:r>
              <w:rPr>
                <w:rFonts w:cs="Arial"/>
                <w:sz w:val="20"/>
              </w:rPr>
              <w:t>NOFO</w:t>
            </w:r>
            <w:r w:rsidRPr="0080071B">
              <w:rPr>
                <w:rFonts w:cs="Arial"/>
                <w:sz w:val="20"/>
              </w:rPr>
              <w:t xml:space="preserve">: </w:t>
            </w:r>
            <w:hyperlink w:anchor="_IV._APPLICATION_AND" w:history="1">
              <w:r w:rsidRPr="00761691">
                <w:rPr>
                  <w:rStyle w:val="Hyperlink"/>
                  <w:rFonts w:cs="Arial"/>
                  <w:sz w:val="20"/>
                </w:rPr>
                <w:t>Section IV</w:t>
              </w:r>
            </w:hyperlink>
            <w:r w:rsidRPr="0080071B">
              <w:rPr>
                <w:rFonts w:cs="Arial"/>
                <w:sz w:val="20"/>
              </w:rPr>
              <w:t>.</w:t>
            </w:r>
          </w:p>
        </w:tc>
      </w:tr>
    </w:tbl>
    <w:p w14:paraId="487E9857" w14:textId="77777777" w:rsidR="008E2B86" w:rsidRDefault="008E2B86" w:rsidP="006E1898">
      <w:pPr>
        <w:rPr>
          <w:b/>
          <w:bCs/>
        </w:rPr>
      </w:pPr>
      <w:bookmarkStart w:id="256" w:name="_3._SUBMISSION_DATES"/>
      <w:bookmarkStart w:id="257" w:name="_3._APPLICATION_SUBMISSION"/>
      <w:bookmarkStart w:id="258" w:name="_4._INTERGOVERNMENTAL_REVIEW"/>
      <w:bookmarkStart w:id="259" w:name="_5._SUBMIT_APPLICATION:"/>
      <w:bookmarkStart w:id="260" w:name="_4.__"/>
      <w:bookmarkStart w:id="261" w:name="_Toc465087555"/>
      <w:bookmarkStart w:id="262" w:name="_Toc485307402"/>
      <w:bookmarkEnd w:id="256"/>
      <w:bookmarkEnd w:id="257"/>
      <w:bookmarkEnd w:id="258"/>
      <w:bookmarkEnd w:id="259"/>
      <w:bookmarkEnd w:id="260"/>
      <w:r>
        <w:rPr>
          <w:b/>
          <w:bCs/>
        </w:rPr>
        <w:br w:type="page"/>
      </w:r>
    </w:p>
    <w:p w14:paraId="58CDDDE7" w14:textId="51E13A18" w:rsidR="004B61FB" w:rsidRPr="006A5811" w:rsidRDefault="004B61FB" w:rsidP="006A5811">
      <w:pPr>
        <w:pStyle w:val="Heading4"/>
        <w:spacing w:after="240"/>
        <w:rPr>
          <w:sz w:val="24"/>
          <w:szCs w:val="24"/>
        </w:rPr>
      </w:pPr>
      <w:r w:rsidRPr="006A5811">
        <w:rPr>
          <w:sz w:val="24"/>
          <w:szCs w:val="24"/>
        </w:rPr>
        <w:lastRenderedPageBreak/>
        <w:t>2.</w:t>
      </w:r>
      <w:r w:rsidR="007E10B1" w:rsidRPr="006A5811">
        <w:rPr>
          <w:sz w:val="24"/>
          <w:szCs w:val="24"/>
        </w:rPr>
        <w:t>3</w:t>
      </w:r>
      <w:r w:rsidRPr="006A5811">
        <w:rPr>
          <w:sz w:val="24"/>
          <w:szCs w:val="24"/>
        </w:rPr>
        <w:tab/>
        <w:t>Additional Documents for Submission (SAMHSA Website)</w:t>
      </w:r>
    </w:p>
    <w:p w14:paraId="50354F1D" w14:textId="57DA6BAD" w:rsidR="00AC3A5E" w:rsidRDefault="004B61FB" w:rsidP="005D1760">
      <w:pPr>
        <w:tabs>
          <w:tab w:val="left" w:pos="1008"/>
        </w:tabs>
      </w:pPr>
      <w:r w:rsidRPr="00AC34BE">
        <w:rPr>
          <w:rFonts w:cs="Arial"/>
        </w:rPr>
        <w:t xml:space="preserve">You will find additional materials you will need to complete your application on the SAMHSA website at </w:t>
      </w:r>
      <w:hyperlink r:id="rId37" w:history="1">
        <w:r w:rsidRPr="00AC34BE">
          <w:rPr>
            <w:rStyle w:val="Hyperlink"/>
            <w:rFonts w:cs="Arial"/>
          </w:rPr>
          <w:t>http://www.samhsa.gov/grants/applying/forms-resources</w:t>
        </w:r>
      </w:hyperlink>
      <w:r w:rsidRPr="00AC34BE">
        <w:rPr>
          <w:rFonts w:cs="Arial"/>
        </w:rPr>
        <w:t>.</w:t>
      </w:r>
    </w:p>
    <w:p w14:paraId="7D896471" w14:textId="2562266C" w:rsidR="00CA0B1D" w:rsidRPr="00AC34BE" w:rsidRDefault="005D1760" w:rsidP="00AC34BE">
      <w:pPr>
        <w:pStyle w:val="Heading2"/>
        <w:rPr>
          <w:szCs w:val="24"/>
        </w:rPr>
      </w:pPr>
      <w:bookmarkStart w:id="263" w:name="_3.__"/>
      <w:bookmarkStart w:id="264" w:name="_Toc81577293"/>
      <w:bookmarkStart w:id="265" w:name="_Toc174539167"/>
      <w:bookmarkEnd w:id="263"/>
      <w:r>
        <w:rPr>
          <w:szCs w:val="24"/>
        </w:rPr>
        <w:t>3</w:t>
      </w:r>
      <w:r w:rsidR="00CA0B1D" w:rsidRPr="00AC34BE">
        <w:rPr>
          <w:szCs w:val="24"/>
        </w:rPr>
        <w:t>.</w:t>
      </w:r>
      <w:r w:rsidR="00CA0B1D" w:rsidRPr="00AC34BE">
        <w:rPr>
          <w:szCs w:val="24"/>
        </w:rPr>
        <w:tab/>
        <w:t>SUBMIT APPLICATION</w:t>
      </w:r>
      <w:bookmarkEnd w:id="261"/>
      <w:bookmarkEnd w:id="262"/>
      <w:bookmarkEnd w:id="264"/>
      <w:bookmarkEnd w:id="265"/>
      <w:r w:rsidR="00CA0B1D" w:rsidRPr="00AC34BE">
        <w:rPr>
          <w:szCs w:val="24"/>
        </w:rPr>
        <w:t xml:space="preserve"> </w:t>
      </w:r>
    </w:p>
    <w:p w14:paraId="1ADF4667" w14:textId="10D871DB" w:rsidR="00CA0B1D" w:rsidRPr="00694BDF" w:rsidRDefault="005D1760" w:rsidP="00694BDF">
      <w:pPr>
        <w:pStyle w:val="Heading4"/>
        <w:spacing w:after="240"/>
        <w:rPr>
          <w:sz w:val="24"/>
          <w:szCs w:val="24"/>
        </w:rPr>
      </w:pPr>
      <w:r w:rsidRPr="00694BDF">
        <w:rPr>
          <w:sz w:val="24"/>
          <w:szCs w:val="24"/>
        </w:rPr>
        <w:t>3</w:t>
      </w:r>
      <w:r w:rsidR="00CA0B1D" w:rsidRPr="00694BDF">
        <w:rPr>
          <w:sz w:val="24"/>
          <w:szCs w:val="24"/>
        </w:rPr>
        <w:t>.1</w:t>
      </w:r>
      <w:r w:rsidR="00CA0B1D" w:rsidRPr="00694BDF">
        <w:rPr>
          <w:sz w:val="24"/>
          <w:szCs w:val="24"/>
        </w:rPr>
        <w:tab/>
        <w:t>Electronic Submission (</w:t>
      </w:r>
      <w:proofErr w:type="spellStart"/>
      <w:r w:rsidR="006B6A03" w:rsidRPr="00694BDF">
        <w:rPr>
          <w:sz w:val="24"/>
          <w:szCs w:val="24"/>
        </w:rPr>
        <w:t>eRA</w:t>
      </w:r>
      <w:proofErr w:type="spellEnd"/>
      <w:r w:rsidR="006B6A03" w:rsidRPr="00694BDF">
        <w:rPr>
          <w:sz w:val="24"/>
          <w:szCs w:val="24"/>
        </w:rPr>
        <w:t xml:space="preserve"> </w:t>
      </w:r>
      <w:r w:rsidR="007A17D0" w:rsidRPr="00694BDF">
        <w:rPr>
          <w:sz w:val="24"/>
          <w:szCs w:val="24"/>
        </w:rPr>
        <w:t>ASSIST</w:t>
      </w:r>
      <w:r w:rsidR="006B6A03" w:rsidRPr="00694BDF">
        <w:rPr>
          <w:sz w:val="24"/>
          <w:szCs w:val="24"/>
        </w:rPr>
        <w:t>, Grants.gov Workspace, or other S2S provider</w:t>
      </w:r>
      <w:r w:rsidR="00CA0B1D" w:rsidRPr="00694BDF">
        <w:rPr>
          <w:sz w:val="24"/>
          <w:szCs w:val="24"/>
        </w:rPr>
        <w:t>)</w:t>
      </w:r>
    </w:p>
    <w:p w14:paraId="029CA0EF" w14:textId="3F8864C2" w:rsidR="007662F4" w:rsidRPr="00AC34BE" w:rsidRDefault="007A17D0" w:rsidP="00AD220E">
      <w:pPr>
        <w:autoSpaceDE w:val="0"/>
        <w:autoSpaceDN w:val="0"/>
        <w:adjustRightInd w:val="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w:t>
      </w:r>
      <w:proofErr w:type="spellStart"/>
      <w:r w:rsidRPr="00AC34BE">
        <w:rPr>
          <w:rFonts w:cs="Arial"/>
        </w:rPr>
        <w:t>eRA</w:t>
      </w:r>
      <w:proofErr w:type="spellEnd"/>
      <w:r w:rsidRPr="00AC34BE">
        <w:rPr>
          <w:rFonts w:cs="Arial"/>
        </w:rPr>
        <w:t xml:space="preserve">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 </w:t>
      </w:r>
      <w:r w:rsidR="007662F4" w:rsidRPr="00AC34BE">
        <w:rPr>
          <w:rFonts w:cs="Arial"/>
        </w:rPr>
        <w:t>Information on each of these options is below:</w:t>
      </w:r>
    </w:p>
    <w:p w14:paraId="3C72E648" w14:textId="755FDB1F" w:rsidR="007662F4" w:rsidRPr="00AC34BE" w:rsidRDefault="007662F4" w:rsidP="00AD220E">
      <w:pPr>
        <w:numPr>
          <w:ilvl w:val="0"/>
          <w:numId w:val="34"/>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w:t>
      </w:r>
      <w:proofErr w:type="spellStart"/>
      <w:r w:rsidRPr="00AC34BE">
        <w:rPr>
          <w:rFonts w:cs="Arial"/>
          <w:color w:val="000000"/>
          <w:szCs w:val="24"/>
        </w:rPr>
        <w:t>eRA</w:t>
      </w:r>
      <w:proofErr w:type="spellEnd"/>
      <w:r w:rsidRPr="00AC34BE">
        <w:rPr>
          <w:rFonts w:cs="Arial"/>
          <w:color w:val="000000"/>
          <w:szCs w:val="24"/>
        </w:rPr>
        <w:t xml:space="preserve"> Commons ID to access the system]</w:t>
      </w:r>
    </w:p>
    <w:p w14:paraId="1EF91A78" w14:textId="77777777" w:rsidR="007662F4" w:rsidRPr="00AC34BE" w:rsidRDefault="007662F4" w:rsidP="00AD220E">
      <w:pPr>
        <w:numPr>
          <w:ilvl w:val="0"/>
          <w:numId w:val="34"/>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77777777" w:rsidR="007662F4" w:rsidRPr="00AC34BE" w:rsidRDefault="007662F4" w:rsidP="00AD220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 xml:space="preserve">The steps to submit your application are as follows: </w:t>
      </w:r>
    </w:p>
    <w:p w14:paraId="27492F6C" w14:textId="76453CA1" w:rsidR="007662F4" w:rsidRPr="00AC34BE" w:rsidRDefault="007662F4" w:rsidP="00AC34BE">
      <w:pPr>
        <w:rPr>
          <w:rStyle w:val="Hyperlink"/>
          <w:rFonts w:cs="Arial"/>
        </w:rPr>
      </w:pPr>
      <w:r w:rsidRPr="00AC34BE">
        <w:rPr>
          <w:rFonts w:cs="Arial"/>
        </w:rPr>
        <w:t xml:space="preserve">To submit to Grants.gov using ASSIST: </w:t>
      </w:r>
      <w:hyperlink r:id="rId38" w:history="1">
        <w:proofErr w:type="spellStart"/>
        <w:r w:rsidRPr="00AC34BE">
          <w:rPr>
            <w:rStyle w:val="Hyperlink"/>
            <w:rFonts w:cs="Arial"/>
          </w:rPr>
          <w:t>eRA</w:t>
        </w:r>
        <w:proofErr w:type="spellEnd"/>
        <w:r w:rsidRPr="00AC34BE">
          <w:rPr>
            <w:rStyle w:val="Hyperlink"/>
            <w:rFonts w:cs="Arial"/>
          </w:rPr>
          <w:t xml:space="preserve"> Modules, User Guides, and Documentation | Electronic Research Administration (</w:t>
        </w:r>
        <w:proofErr w:type="spellStart"/>
        <w:r w:rsidRPr="00AC34BE">
          <w:rPr>
            <w:rStyle w:val="Hyperlink"/>
            <w:rFonts w:cs="Arial"/>
          </w:rPr>
          <w:t>eRA</w:t>
        </w:r>
        <w:proofErr w:type="spellEnd"/>
        <w:r w:rsidRPr="00AC34BE">
          <w:rPr>
            <w:rStyle w:val="Hyperlink"/>
            <w:rFonts w:cs="Arial"/>
          </w:rPr>
          <w:t>)</w:t>
        </w:r>
      </w:hyperlink>
    </w:p>
    <w:p w14:paraId="3DAD0DEA" w14:textId="592914AE" w:rsidR="007662F4" w:rsidRPr="00AC34BE" w:rsidRDefault="007662F4" w:rsidP="006F19CD">
      <w:pPr>
        <w:spacing w:after="0"/>
        <w:rPr>
          <w:rFonts w:cs="Arial"/>
        </w:rPr>
      </w:pPr>
      <w:r w:rsidRPr="00AC34BE">
        <w:rPr>
          <w:rFonts w:cs="Arial"/>
        </w:rPr>
        <w:t>To submit to Grants.gov using the Grants.gov Workspace:</w:t>
      </w:r>
    </w:p>
    <w:p w14:paraId="32FB8F05" w14:textId="424E651C" w:rsidR="007662F4" w:rsidRPr="00AC34BE" w:rsidRDefault="007662F4" w:rsidP="006F19CD">
      <w:pPr>
        <w:rPr>
          <w:rFonts w:cs="Arial"/>
        </w:rPr>
      </w:pPr>
      <w:r w:rsidRPr="006F19CD">
        <w:rPr>
          <w:rFonts w:cs="Arial"/>
        </w:rPr>
        <w:t>http://www.grants.gov/web/grants/applicants/workspace-overview.html</w:t>
      </w:r>
    </w:p>
    <w:p w14:paraId="53AF46B0" w14:textId="77777777" w:rsidR="00B40C85" w:rsidRDefault="007662F4" w:rsidP="006E1898">
      <w:pPr>
        <w:rPr>
          <w:rFonts w:eastAsia="Arial"/>
        </w:rPr>
      </w:pPr>
      <w:r w:rsidRPr="006E1898">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w:t>
      </w:r>
      <w:proofErr w:type="spellStart"/>
      <w:r w:rsidRPr="006E1898">
        <w:t>eRA</w:t>
      </w:r>
      <w:proofErr w:type="spellEnd"/>
      <w:r w:rsidRPr="006E1898">
        <w:t xml:space="preserve"> Commons.</w:t>
      </w:r>
      <w:r w:rsidR="008027BD" w:rsidRPr="006E1898">
        <w:t xml:space="preserve"> </w:t>
      </w:r>
      <w:r w:rsidR="008027BD" w:rsidRPr="006E1898">
        <w:rPr>
          <w:rFonts w:eastAsia="Arial"/>
        </w:rPr>
        <w:t xml:space="preserve">All applications that are successfully submitted must be validated by Grants.gov before proceeding to the NIH </w:t>
      </w:r>
      <w:proofErr w:type="spellStart"/>
      <w:r w:rsidR="008027BD" w:rsidRPr="006E1898">
        <w:rPr>
          <w:rFonts w:eastAsia="Arial"/>
        </w:rPr>
        <w:t>eRA</w:t>
      </w:r>
      <w:proofErr w:type="spellEnd"/>
      <w:r w:rsidR="008027BD" w:rsidRPr="006E1898">
        <w:rPr>
          <w:rFonts w:eastAsia="Arial"/>
        </w:rPr>
        <w:t xml:space="preserve"> Commons system and validations.</w:t>
      </w:r>
    </w:p>
    <w:p w14:paraId="77AA7174" w14:textId="6845AA9D" w:rsidR="00B40C85" w:rsidRDefault="00B40C85" w:rsidP="006E1898">
      <w:pPr>
        <w:rPr>
          <w:rFonts w:eastAsia="Arial"/>
        </w:rPr>
      </w:pPr>
      <w:r>
        <w:rPr>
          <w:rFonts w:eastAsia="Arial"/>
        </w:rPr>
        <w:br w:type="page"/>
      </w:r>
    </w:p>
    <w:p w14:paraId="29B590EF" w14:textId="674C14F3" w:rsidR="005D1760" w:rsidRPr="0016209C" w:rsidRDefault="005D1760" w:rsidP="0016209C">
      <w:pPr>
        <w:pStyle w:val="Heading4"/>
        <w:spacing w:after="240"/>
        <w:rPr>
          <w:sz w:val="24"/>
          <w:szCs w:val="24"/>
        </w:rPr>
      </w:pPr>
      <w:bookmarkStart w:id="266" w:name="Waiver"/>
      <w:bookmarkEnd w:id="266"/>
      <w:r w:rsidRPr="0016209C">
        <w:rPr>
          <w:sz w:val="24"/>
          <w:szCs w:val="24"/>
        </w:rPr>
        <w:lastRenderedPageBreak/>
        <w:t>3.2</w:t>
      </w:r>
      <w:r w:rsidRPr="0016209C">
        <w:rPr>
          <w:sz w:val="24"/>
          <w:szCs w:val="24"/>
        </w:rPr>
        <w:tab/>
        <w:t>Waiver from Electronic Submission</w:t>
      </w:r>
    </w:p>
    <w:p w14:paraId="3585F412" w14:textId="77777777" w:rsidR="005D1760" w:rsidRPr="00AC34BE" w:rsidRDefault="005D1760" w:rsidP="005D1760">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6EF128CF" w14:textId="313AB9B9"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p>
    <w:p w14:paraId="34B777F9" w14:textId="77777777" w:rsidR="005D1760" w:rsidRPr="00AC34BE" w:rsidRDefault="005D1760" w:rsidP="005D1760">
      <w:pPr>
        <w:rPr>
          <w:rFonts w:cs="Arial"/>
        </w:rPr>
      </w:pPr>
      <w:r w:rsidRPr="00AC34BE">
        <w:rPr>
          <w:rFonts w:cs="Arial"/>
        </w:rPr>
        <w:t>Direct any questions regarding the submission waiver process to the Division of Grant Review at 240-276-1199.</w:t>
      </w:r>
    </w:p>
    <w:p w14:paraId="62A98F7A" w14:textId="66033ADD" w:rsidR="005D1760" w:rsidRPr="0016209C" w:rsidRDefault="005D1760" w:rsidP="0016209C">
      <w:pPr>
        <w:pStyle w:val="Heading4"/>
        <w:spacing w:after="240"/>
        <w:rPr>
          <w:sz w:val="24"/>
          <w:szCs w:val="24"/>
        </w:rPr>
      </w:pPr>
      <w:r w:rsidRPr="0016209C">
        <w:rPr>
          <w:sz w:val="24"/>
          <w:szCs w:val="24"/>
        </w:rPr>
        <w:t>3.3</w:t>
      </w:r>
      <w:r w:rsidRPr="0016209C">
        <w:rPr>
          <w:sz w:val="24"/>
          <w:szCs w:val="24"/>
        </w:rPr>
        <w:tab/>
        <w:t>Deadline</w:t>
      </w:r>
    </w:p>
    <w:p w14:paraId="1014DE8C" w14:textId="77777777"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w:t>
      </w:r>
      <w:proofErr w:type="spellStart"/>
      <w:r w:rsidRPr="00AC34BE">
        <w:rPr>
          <w:szCs w:val="24"/>
        </w:rPr>
        <w:t>eRA</w:t>
      </w:r>
      <w:proofErr w:type="spellEnd"/>
      <w:r w:rsidRPr="00AC34BE">
        <w:rPr>
          <w:szCs w:val="24"/>
        </w:rPr>
        <w:t xml:space="preserve"> system on or before the application due date and time. Applications must be submitted to and validated successfully by Grants.gov and </w:t>
      </w:r>
      <w:proofErr w:type="spellStart"/>
      <w:r w:rsidRPr="00AC34BE">
        <w:rPr>
          <w:szCs w:val="24"/>
        </w:rPr>
        <w:t>eRA</w:t>
      </w:r>
      <w:proofErr w:type="spellEnd"/>
      <w:r w:rsidRPr="00AC34BE">
        <w:rPr>
          <w:szCs w:val="24"/>
        </w:rPr>
        <w:t xml:space="preserve"> Commons no later than 11:59 PM Eastern Time on the application due date.</w:t>
      </w:r>
      <w:r w:rsidR="009146E1">
        <w:rPr>
          <w:szCs w:val="24"/>
        </w:rPr>
        <w:t xml:space="preserve"> Applications submitted in Grants.gov after the application due date will not be considered for review.</w:t>
      </w:r>
    </w:p>
    <w:p w14:paraId="225DC2CD" w14:textId="79663031" w:rsidR="00CA0B1D" w:rsidRPr="00300FFF" w:rsidRDefault="00FA37CD" w:rsidP="004F1AA9">
      <w:pPr>
        <w:autoSpaceDE w:val="0"/>
        <w:autoSpaceDN w:val="0"/>
        <w:adjustRightInd w:val="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 xml:space="preserve">ied in the validation process.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676E641B" w14:textId="1EE181D8" w:rsidR="005D1760" w:rsidRPr="0016209C" w:rsidRDefault="005D1760" w:rsidP="0016209C">
      <w:pPr>
        <w:pStyle w:val="Heading4"/>
        <w:spacing w:after="240"/>
        <w:rPr>
          <w:sz w:val="24"/>
          <w:szCs w:val="24"/>
        </w:rPr>
      </w:pPr>
      <w:r w:rsidRPr="0016209C">
        <w:rPr>
          <w:sz w:val="24"/>
          <w:szCs w:val="24"/>
        </w:rPr>
        <w:t>3.4</w:t>
      </w:r>
      <w:r w:rsidRPr="0016209C">
        <w:rPr>
          <w:sz w:val="24"/>
          <w:szCs w:val="24"/>
        </w:rPr>
        <w:tab/>
        <w:t>Resources for Assistance</w:t>
      </w:r>
    </w:p>
    <w:p w14:paraId="613FA3F4" w14:textId="1CCF9D78" w:rsidR="006752A7" w:rsidRDefault="006752A7" w:rsidP="004F1AA9">
      <w:pPr>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44BDF8A0" w14:textId="77777777" w:rsidR="00DB547C" w:rsidRPr="00AC34BE" w:rsidRDefault="00CA0B1D" w:rsidP="004F1AA9">
      <w:pPr>
        <w:pStyle w:val="ListParagraph"/>
        <w:numPr>
          <w:ilvl w:val="0"/>
          <w:numId w:val="53"/>
        </w:numPr>
        <w:tabs>
          <w:tab w:val="num" w:pos="900"/>
        </w:tabs>
        <w:contextualSpacing w:val="0"/>
        <w:rPr>
          <w:rFonts w:cs="Arial"/>
          <w:color w:val="666666"/>
          <w:lang w:val="en"/>
        </w:rPr>
      </w:pPr>
      <w:r w:rsidRPr="00AC34BE">
        <w:rPr>
          <w:rFonts w:cs="Arial"/>
          <w:szCs w:val="24"/>
        </w:rPr>
        <w:t>By e-mail:</w:t>
      </w:r>
      <w:r w:rsidR="005723AD" w:rsidRPr="00AC34BE">
        <w:rPr>
          <w:rFonts w:cs="Arial"/>
          <w:color w:val="666666"/>
          <w:lang w:val="en"/>
        </w:rPr>
        <w:t xml:space="preserve"> </w:t>
      </w:r>
      <w:hyperlink r:id="rId39" w:history="1">
        <w:r w:rsidR="00326760" w:rsidRPr="009625F5">
          <w:rPr>
            <w:rStyle w:val="Hyperlink"/>
            <w:rFonts w:cs="Arial"/>
            <w:lang w:val="en"/>
          </w:rPr>
          <w:t>support@grants.gov</w:t>
        </w:r>
      </w:hyperlink>
      <w:r w:rsidR="00326760">
        <w:rPr>
          <w:rFonts w:cs="Arial"/>
          <w:color w:val="666666"/>
          <w:lang w:val="en"/>
        </w:rPr>
        <w:t xml:space="preserve"> </w:t>
      </w:r>
    </w:p>
    <w:p w14:paraId="46F7F75A" w14:textId="77777777" w:rsidR="00CA0B1D" w:rsidRPr="00AC34BE" w:rsidRDefault="00CA0B1D" w:rsidP="004F1AA9">
      <w:pPr>
        <w:pStyle w:val="ListParagraph"/>
        <w:numPr>
          <w:ilvl w:val="0"/>
          <w:numId w:val="53"/>
        </w:numPr>
        <w:tabs>
          <w:tab w:val="num" w:pos="900"/>
        </w:tabs>
        <w:contextualSpacing w:val="0"/>
        <w:rPr>
          <w:rFonts w:cs="Arial"/>
          <w:szCs w:val="24"/>
        </w:rPr>
      </w:pPr>
      <w:r w:rsidRPr="00AC34BE">
        <w:rPr>
          <w:rFonts w:cs="Arial"/>
          <w:szCs w:val="24"/>
        </w:rPr>
        <w:t>By phone: (toll-free) 1-800-518-4726 (1-800-518-</w:t>
      </w:r>
      <w:r w:rsidR="00B9628B">
        <w:rPr>
          <w:rFonts w:cs="Arial"/>
          <w:szCs w:val="24"/>
        </w:rPr>
        <w:t xml:space="preserve">GRANTS). </w:t>
      </w:r>
      <w:r w:rsidRPr="00AC34BE">
        <w:rPr>
          <w:rFonts w:cs="Arial"/>
          <w:szCs w:val="24"/>
        </w:rPr>
        <w:t>The Grants.gov Contact Center is available 24 hours a day, 7 days a week, excluding federal holidays.</w:t>
      </w:r>
    </w:p>
    <w:p w14:paraId="5D0403CA" w14:textId="77777777" w:rsidR="008E178F" w:rsidRDefault="00CA0B1D" w:rsidP="004F1AA9">
      <w:pPr>
        <w:rPr>
          <w:rFonts w:cs="Arial"/>
          <w:b/>
        </w:rPr>
      </w:pPr>
      <w:r w:rsidRPr="00AC34BE">
        <w:rPr>
          <w:rFonts w:cs="Arial"/>
          <w:b/>
        </w:rPr>
        <w:t>Make sure you receive a case/ticket/reference number that documents the issues/problems with Grants.gov.</w:t>
      </w:r>
    </w:p>
    <w:p w14:paraId="31D920BF" w14:textId="0D4CF948" w:rsidR="008E178F" w:rsidRDefault="008E178F" w:rsidP="004F1AA9">
      <w:pPr>
        <w:rPr>
          <w:rFonts w:cs="Arial"/>
          <w:b/>
        </w:rPr>
      </w:pPr>
      <w:r>
        <w:rPr>
          <w:rFonts w:cs="Arial"/>
          <w:b/>
        </w:rPr>
        <w:br w:type="page"/>
      </w:r>
    </w:p>
    <w:p w14:paraId="6F426E3E" w14:textId="0F9B33DD" w:rsidR="00CA0B1D" w:rsidRDefault="00CA0B1D" w:rsidP="004F1AA9">
      <w:pPr>
        <w:rPr>
          <w:rFonts w:cs="Arial"/>
          <w:color w:val="000000"/>
          <w:szCs w:val="24"/>
        </w:rPr>
      </w:pPr>
      <w:r w:rsidRPr="00AC34BE">
        <w:rPr>
          <w:rFonts w:cs="Arial"/>
          <w:color w:val="000000"/>
          <w:szCs w:val="24"/>
        </w:rPr>
        <w:lastRenderedPageBreak/>
        <w:t>Additional support is also available from</w:t>
      </w:r>
      <w:r w:rsidRPr="00AC34BE">
        <w:rPr>
          <w:rFonts w:cs="Arial"/>
          <w:szCs w:val="24"/>
        </w:rPr>
        <w:t xml:space="preserve"> </w:t>
      </w:r>
      <w:r w:rsidRPr="00AC34BE">
        <w:rPr>
          <w:rFonts w:cs="Arial"/>
          <w:color w:val="000000"/>
          <w:szCs w:val="24"/>
        </w:rPr>
        <w:t xml:space="preserve">the NIH </w:t>
      </w:r>
      <w:proofErr w:type="spellStart"/>
      <w:r w:rsidRPr="00AC34BE">
        <w:rPr>
          <w:rFonts w:cs="Arial"/>
          <w:color w:val="000000"/>
          <w:szCs w:val="24"/>
        </w:rPr>
        <w:t>eRA</w:t>
      </w:r>
      <w:proofErr w:type="spellEnd"/>
      <w:r w:rsidRPr="00AC34BE">
        <w:rPr>
          <w:rFonts w:cs="Arial"/>
          <w:color w:val="000000"/>
          <w:szCs w:val="24"/>
        </w:rPr>
        <w:t xml:space="preserve"> Service desk at:</w:t>
      </w:r>
    </w:p>
    <w:p w14:paraId="37C48687" w14:textId="4CE400A5" w:rsidR="00CA0B1D" w:rsidRPr="00AC34BE" w:rsidRDefault="00CA0B1D" w:rsidP="004F1AA9">
      <w:pPr>
        <w:pStyle w:val="ListParagraph"/>
        <w:numPr>
          <w:ilvl w:val="0"/>
          <w:numId w:val="54"/>
        </w:numPr>
        <w:tabs>
          <w:tab w:val="num" w:pos="900"/>
        </w:tabs>
        <w:contextualSpacing w:val="0"/>
        <w:rPr>
          <w:rFonts w:cs="Arial"/>
          <w:szCs w:val="24"/>
          <w:u w:val="single"/>
        </w:rPr>
      </w:pPr>
      <w:r w:rsidRPr="00AC34BE">
        <w:rPr>
          <w:rFonts w:cs="Arial"/>
          <w:szCs w:val="24"/>
        </w:rPr>
        <w:t xml:space="preserve">By e-mail: </w:t>
      </w:r>
      <w:hyperlink r:id="rId40" w:history="1">
        <w:r w:rsidRPr="00AC34BE">
          <w:rPr>
            <w:rFonts w:cs="Arial"/>
            <w:color w:val="0000FF"/>
            <w:szCs w:val="24"/>
            <w:u w:val="single"/>
          </w:rPr>
          <w:t>http://grants.nih.gov/support/index.html</w:t>
        </w:r>
      </w:hyperlink>
      <w:r w:rsidRPr="00AC34BE">
        <w:rPr>
          <w:rFonts w:cs="Arial"/>
          <w:color w:val="000000"/>
          <w:szCs w:val="24"/>
        </w:rPr>
        <w:t xml:space="preserve"> </w:t>
      </w:r>
    </w:p>
    <w:p w14:paraId="0969BAB8" w14:textId="77777777" w:rsidR="00CA0B1D" w:rsidRPr="00AC34BE" w:rsidRDefault="00CA0B1D" w:rsidP="00CE0075">
      <w:pPr>
        <w:pStyle w:val="ListParagraph"/>
        <w:numPr>
          <w:ilvl w:val="0"/>
          <w:numId w:val="54"/>
        </w:numPr>
        <w:tabs>
          <w:tab w:val="num" w:pos="900"/>
        </w:tabs>
        <w:contextualSpacing w:val="0"/>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B06F6B" w:rsidRPr="00D66F69">
        <w:rPr>
          <w:rFonts w:cs="Arial"/>
          <w:szCs w:val="24"/>
        </w:rPr>
        <w:t xml:space="preserve">(press menu option 6 for SAMHSA). </w:t>
      </w:r>
      <w:r w:rsidRPr="00AC34BE">
        <w:rPr>
          <w:rFonts w:cs="Arial"/>
          <w:szCs w:val="24"/>
        </w:rPr>
        <w:t xml:space="preserve">The NIH </w:t>
      </w:r>
      <w:proofErr w:type="spellStart"/>
      <w:r w:rsidRPr="00AC34BE">
        <w:rPr>
          <w:rFonts w:cs="Arial"/>
          <w:szCs w:val="24"/>
        </w:rPr>
        <w:t>eRA</w:t>
      </w:r>
      <w:proofErr w:type="spellEnd"/>
      <w:r w:rsidRPr="00AC34BE">
        <w:rPr>
          <w:rFonts w:cs="Arial"/>
          <w:szCs w:val="24"/>
        </w:rPr>
        <w:t xml:space="preserve"> Service desk is available Monday – Friday, 7 a.m. to 8 p.m. Eastern Time, excluding federal holidays.</w:t>
      </w:r>
    </w:p>
    <w:p w14:paraId="382CD7DF" w14:textId="2D0EA337" w:rsidR="000D539C" w:rsidRDefault="000D539C" w:rsidP="00CE0075">
      <w:pPr>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B62543D" w14:textId="28936104" w:rsidR="000D539C" w:rsidRPr="00AC34BE" w:rsidRDefault="000D539C" w:rsidP="00CE0075">
      <w:pPr>
        <w:pStyle w:val="ListParagraph"/>
        <w:numPr>
          <w:ilvl w:val="0"/>
          <w:numId w:val="55"/>
        </w:numPr>
        <w:contextualSpacing w:val="0"/>
        <w:rPr>
          <w:rFonts w:cs="Arial"/>
        </w:rPr>
      </w:pPr>
      <w:r w:rsidRPr="00AC34BE">
        <w:rPr>
          <w:rFonts w:cs="Arial"/>
        </w:rPr>
        <w:t xml:space="preserve">Access the ASSIST Online Help Site at: </w:t>
      </w:r>
      <w:hyperlink r:id="rId41" w:history="1">
        <w:r w:rsidR="00E30003" w:rsidRPr="00EF201D">
          <w:rPr>
            <w:rStyle w:val="Hyperlink"/>
            <w:rFonts w:cs="Arial"/>
          </w:rPr>
          <w:t>https://era.nih.gov/erahelp/assist/</w:t>
        </w:r>
      </w:hyperlink>
    </w:p>
    <w:p w14:paraId="764673E9" w14:textId="77777777" w:rsidR="000D539C" w:rsidRPr="00AC34BE" w:rsidRDefault="000D539C" w:rsidP="00CE0075">
      <w:pPr>
        <w:pStyle w:val="ListParagraph"/>
        <w:numPr>
          <w:ilvl w:val="0"/>
          <w:numId w:val="55"/>
        </w:numPr>
        <w:contextualSpacing w:val="0"/>
        <w:rPr>
          <w:rFonts w:cs="Arial"/>
          <w:szCs w:val="24"/>
        </w:rPr>
      </w:pPr>
      <w:r w:rsidRPr="00AC34BE">
        <w:rPr>
          <w:rFonts w:cs="Arial"/>
        </w:rPr>
        <w:t>Or contact the</w:t>
      </w:r>
      <w:r w:rsidR="006752A7">
        <w:rPr>
          <w:rFonts w:cs="Arial"/>
        </w:rPr>
        <w:t xml:space="preserve"> NIH</w:t>
      </w:r>
      <w:r w:rsidRPr="00AC34BE">
        <w:rPr>
          <w:rFonts w:cs="Arial"/>
        </w:rPr>
        <w:t xml:space="preserve"> </w:t>
      </w:r>
      <w:proofErr w:type="spellStart"/>
      <w:r w:rsidRPr="00AC34BE">
        <w:rPr>
          <w:rFonts w:cs="Arial"/>
        </w:rPr>
        <w:t>eRA</w:t>
      </w:r>
      <w:proofErr w:type="spellEnd"/>
      <w:r w:rsidRPr="00AC34BE">
        <w:rPr>
          <w:rFonts w:cs="Arial"/>
        </w:rPr>
        <w:t xml:space="preserve"> </w:t>
      </w:r>
      <w:r w:rsidR="00F750A8">
        <w:rPr>
          <w:rFonts w:cs="Arial"/>
        </w:rPr>
        <w:t>Service</w:t>
      </w:r>
      <w:r w:rsidR="00F750A8" w:rsidRPr="00AC34BE">
        <w:rPr>
          <w:rFonts w:cs="Arial"/>
        </w:rPr>
        <w:t xml:space="preserve"> </w:t>
      </w:r>
      <w:r w:rsidRPr="00AC34BE">
        <w:rPr>
          <w:rFonts w:cs="Arial"/>
        </w:rPr>
        <w:t>Desk</w:t>
      </w:r>
    </w:p>
    <w:p w14:paraId="07D9A3FD" w14:textId="6053B26C" w:rsidR="008027BD" w:rsidRDefault="00CA0B1D" w:rsidP="00CE0075">
      <w:pPr>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Pr="00AC34BE">
        <w:rPr>
          <w:rFonts w:cs="Arial"/>
          <w:szCs w:val="24"/>
        </w:rPr>
        <w:t xml:space="preserve">Many submission issues can be fixed within that </w:t>
      </w:r>
      <w:proofErr w:type="gramStart"/>
      <w:r w:rsidRPr="00AC34BE">
        <w:rPr>
          <w:rFonts w:cs="Arial"/>
          <w:szCs w:val="24"/>
        </w:rPr>
        <w:t>time</w:t>
      </w:r>
      <w:proofErr w:type="gramEnd"/>
      <w:r w:rsidRPr="00AC34BE">
        <w:rPr>
          <w:rFonts w:cs="Arial"/>
          <w:szCs w:val="24"/>
        </w:rPr>
        <w:t xml:space="preserve"> and you can attempt to re-submit. </w:t>
      </w:r>
    </w:p>
    <w:p w14:paraId="365D2BD1" w14:textId="6CCC91DB" w:rsidR="00E249DE" w:rsidRPr="00AC34BE" w:rsidRDefault="005D1760" w:rsidP="00CE0075">
      <w:pPr>
        <w:pStyle w:val="Heading2"/>
      </w:pPr>
      <w:bookmarkStart w:id="267" w:name="_5._AFTER_SUBMISSION"/>
      <w:bookmarkStart w:id="268" w:name="_Toc465087556"/>
      <w:bookmarkStart w:id="269" w:name="_Toc485307403"/>
      <w:bookmarkStart w:id="270" w:name="_Toc81577294"/>
      <w:bookmarkStart w:id="271" w:name="_Toc174539168"/>
      <w:bookmarkEnd w:id="267"/>
      <w:r>
        <w:t>4</w:t>
      </w:r>
      <w:r w:rsidR="00E249DE" w:rsidRPr="00AC34BE">
        <w:t>.</w:t>
      </w:r>
      <w:r w:rsidR="00E249DE" w:rsidRPr="00AC34BE">
        <w:tab/>
        <w:t>AFTER SUBMISSION</w:t>
      </w:r>
      <w:bookmarkEnd w:id="268"/>
      <w:bookmarkEnd w:id="269"/>
      <w:bookmarkEnd w:id="270"/>
      <w:bookmarkEnd w:id="271"/>
    </w:p>
    <w:p w14:paraId="2F66C991" w14:textId="7F0467C1" w:rsidR="00E249DE" w:rsidRPr="008E29F3" w:rsidRDefault="005D1760" w:rsidP="008E29F3">
      <w:pPr>
        <w:pStyle w:val="Heading4"/>
        <w:spacing w:after="240"/>
        <w:rPr>
          <w:sz w:val="24"/>
          <w:szCs w:val="24"/>
        </w:rPr>
      </w:pPr>
      <w:r w:rsidRPr="008E29F3">
        <w:rPr>
          <w:sz w:val="24"/>
          <w:szCs w:val="24"/>
        </w:rPr>
        <w:t>4</w:t>
      </w:r>
      <w:r w:rsidR="00E249DE" w:rsidRPr="008E29F3">
        <w:rPr>
          <w:sz w:val="24"/>
          <w:szCs w:val="24"/>
        </w:rPr>
        <w:t>.1</w:t>
      </w:r>
      <w:r w:rsidR="00E249DE" w:rsidRPr="008E29F3">
        <w:rPr>
          <w:sz w:val="24"/>
          <w:szCs w:val="24"/>
        </w:rPr>
        <w:tab/>
        <w:t>System Validations and Tracking</w:t>
      </w:r>
    </w:p>
    <w:p w14:paraId="154F94F2" w14:textId="05F0C55C"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097545F1" w14:textId="77777777" w:rsidR="00224EE3"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Pr="00AC34BE">
        <w:rPr>
          <w:rFonts w:cs="Arial"/>
          <w:szCs w:val="24"/>
        </w:rPr>
        <w:t xml:space="preserve">If no problem is found, Grants.gov will allow the </w:t>
      </w:r>
      <w:proofErr w:type="spellStart"/>
      <w:r w:rsidRPr="00AC34BE">
        <w:rPr>
          <w:rFonts w:cs="Arial"/>
          <w:szCs w:val="24"/>
        </w:rPr>
        <w:t>eRA</w:t>
      </w:r>
      <w:proofErr w:type="spellEnd"/>
      <w:r w:rsidRPr="00AC34BE">
        <w:rPr>
          <w:rFonts w:cs="Arial"/>
          <w:szCs w:val="24"/>
        </w:rPr>
        <w:t xml:space="preserve"> system to retrieve the application and check it against its own agency business rules (</w:t>
      </w:r>
      <w:proofErr w:type="spellStart"/>
      <w:r w:rsidRPr="00AC34BE">
        <w:rPr>
          <w:rFonts w:cs="Arial"/>
          <w:szCs w:val="24"/>
        </w:rPr>
        <w:t>eRA</w:t>
      </w:r>
      <w:proofErr w:type="spellEnd"/>
      <w:r w:rsidRPr="00AC34BE">
        <w:rPr>
          <w:rFonts w:cs="Arial"/>
          <w:szCs w:val="24"/>
        </w:rPr>
        <w:t xml:space="preserve"> Commons Validations).</w:t>
      </w:r>
      <w:r w:rsidR="00686B2D">
        <w:rPr>
          <w:rFonts w:cs="Arial"/>
          <w:szCs w:val="24"/>
        </w:rPr>
        <w:t xml:space="preserve"> </w:t>
      </w:r>
      <w:r w:rsidR="00686B2D" w:rsidRPr="00FB1AA8">
        <w:rPr>
          <w:rFonts w:cs="Arial"/>
          <w:szCs w:val="24"/>
        </w:rPr>
        <w:t>If you use ASSIST to 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911D684" w14:textId="75E5BC49" w:rsidR="00224EE3" w:rsidRDefault="00224EE3" w:rsidP="00AC34BE">
      <w:pPr>
        <w:tabs>
          <w:tab w:val="left" w:pos="1008"/>
        </w:tabs>
        <w:rPr>
          <w:rFonts w:cs="Arial"/>
          <w:szCs w:val="24"/>
        </w:rPr>
      </w:pPr>
      <w:r>
        <w:rPr>
          <w:rFonts w:cs="Arial"/>
          <w:szCs w:val="24"/>
        </w:rPr>
        <w:br w:type="page"/>
      </w:r>
    </w:p>
    <w:p w14:paraId="2C5F4E2F" w14:textId="40513E12" w:rsidR="00625B45" w:rsidRDefault="00E249DE" w:rsidP="00AC34BE">
      <w:pPr>
        <w:rPr>
          <w:rFonts w:cs="Arial"/>
          <w:szCs w:val="24"/>
        </w:rPr>
      </w:pPr>
      <w:r w:rsidRPr="3075304C">
        <w:rPr>
          <w:rFonts w:cs="Arial"/>
          <w:color w:val="000000" w:themeColor="text1"/>
        </w:rPr>
        <w:lastRenderedPageBreak/>
        <w:t>After you successfully submit your application through Grants.gov, your application will go th</w:t>
      </w:r>
      <w:r w:rsidR="00B9628B" w:rsidRPr="3075304C">
        <w:rPr>
          <w:rFonts w:cs="Arial"/>
          <w:color w:val="000000" w:themeColor="text1"/>
        </w:rPr>
        <w:t xml:space="preserve">rough </w:t>
      </w:r>
      <w:proofErr w:type="spellStart"/>
      <w:r w:rsidR="00B9628B" w:rsidRPr="3075304C">
        <w:rPr>
          <w:rFonts w:cs="Arial"/>
          <w:color w:val="000000" w:themeColor="text1"/>
        </w:rPr>
        <w:t>eRA</w:t>
      </w:r>
      <w:proofErr w:type="spellEnd"/>
      <w:r w:rsidR="00B9628B" w:rsidRPr="3075304C">
        <w:rPr>
          <w:rFonts w:cs="Arial"/>
          <w:color w:val="000000" w:themeColor="text1"/>
        </w:rPr>
        <w:t xml:space="preserve"> Commons validations. </w:t>
      </w:r>
      <w:r w:rsidRPr="00AC34BE">
        <w:rPr>
          <w:rFonts w:cs="Arial"/>
          <w:szCs w:val="24"/>
        </w:rPr>
        <w:t xml:space="preserve">If no errors are found, the application will be assembled in </w:t>
      </w:r>
      <w:proofErr w:type="spellStart"/>
      <w:r w:rsidRPr="00AC34BE">
        <w:rPr>
          <w:rFonts w:cs="Arial"/>
          <w:szCs w:val="24"/>
        </w:rPr>
        <w:t>eRA</w:t>
      </w:r>
      <w:proofErr w:type="spellEnd"/>
      <w:r w:rsidRPr="00AC34BE">
        <w:rPr>
          <w:rFonts w:cs="Arial"/>
          <w:szCs w:val="24"/>
        </w:rPr>
        <w:t xml:space="preserve"> Commons</w:t>
      </w:r>
      <w:r w:rsidR="00E7609E" w:rsidRPr="00AC34BE">
        <w:rPr>
          <w:rFonts w:cs="Arial"/>
          <w:szCs w:val="24"/>
        </w:rPr>
        <w:t>.</w:t>
      </w:r>
      <w:r w:rsidR="00B9628B">
        <w:rPr>
          <w:rFonts w:cs="Arial"/>
          <w:szCs w:val="24"/>
        </w:rPr>
        <w:t xml:space="preserve"> </w:t>
      </w:r>
      <w:r w:rsidR="00FA37CD" w:rsidRPr="00AC34BE">
        <w:rPr>
          <w:rFonts w:cs="Arial"/>
          <w:szCs w:val="24"/>
        </w:rPr>
        <w:t xml:space="preserve">At this point, you can view your application in </w:t>
      </w:r>
      <w:proofErr w:type="spellStart"/>
      <w:r w:rsidR="00FA37CD" w:rsidRPr="00AC34BE">
        <w:rPr>
          <w:rFonts w:cs="Arial"/>
          <w:szCs w:val="24"/>
        </w:rPr>
        <w:t>eRA</w:t>
      </w:r>
      <w:proofErr w:type="spellEnd"/>
      <w:r w:rsidR="00FA37CD" w:rsidRPr="00AC34BE">
        <w:rPr>
          <w:rFonts w:cs="Arial"/>
          <w:szCs w:val="24"/>
        </w:rPr>
        <w:t xml:space="preserve"> commons.</w:t>
      </w:r>
      <w:r w:rsidR="005723AD" w:rsidRPr="00AC34BE">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1DD09789"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w:t>
      </w:r>
      <w:proofErr w:type="spellStart"/>
      <w:r w:rsidR="005D1760">
        <w:rPr>
          <w:rFonts w:cs="Arial"/>
          <w:szCs w:val="24"/>
        </w:rPr>
        <w:t>eRA</w:t>
      </w:r>
      <w:proofErr w:type="spellEnd"/>
      <w:r w:rsidR="005D1760">
        <w:rPr>
          <w:rFonts w:cs="Arial"/>
          <w:szCs w:val="24"/>
        </w:rPr>
        <w:t xml:space="preserve">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3075304C">
        <w:rPr>
          <w:rFonts w:cs="Arial"/>
          <w:b/>
          <w:color w:val="000000" w:themeColor="text1"/>
        </w:rPr>
        <w:t xml:space="preserve"> </w:t>
      </w:r>
      <w:r w:rsidR="00625B45" w:rsidRPr="3075304C">
        <w:rPr>
          <w:rFonts w:cs="Arial"/>
          <w:color w:val="000000" w:themeColor="text1"/>
        </w:rPr>
        <w:t>Do not assume that if you</w:t>
      </w:r>
      <w:r w:rsidR="002908CD" w:rsidRPr="3075304C">
        <w:rPr>
          <w:rFonts w:cs="Arial"/>
          <w:color w:val="000000" w:themeColor="text1"/>
        </w:rPr>
        <w:t>r</w:t>
      </w:r>
      <w:r w:rsidR="00625B45" w:rsidRPr="3075304C">
        <w:rPr>
          <w:rFonts w:cs="Arial"/>
          <w:color w:val="000000" w:themeColor="text1"/>
        </w:rPr>
        <w:t xml:space="preserve"> application passes the grants.gov validations that it will successfully </w:t>
      </w:r>
      <w:r w:rsidR="005D1760" w:rsidRPr="3075304C">
        <w:rPr>
          <w:rFonts w:cs="Arial"/>
          <w:color w:val="000000" w:themeColor="text1"/>
        </w:rPr>
        <w:t xml:space="preserve">pass </w:t>
      </w:r>
      <w:proofErr w:type="spellStart"/>
      <w:r w:rsidR="005D1760" w:rsidRPr="3075304C">
        <w:rPr>
          <w:rFonts w:cs="Arial"/>
          <w:color w:val="000000" w:themeColor="text1"/>
        </w:rPr>
        <w:t>eRA</w:t>
      </w:r>
      <w:proofErr w:type="spellEnd"/>
      <w:r w:rsidR="005D1760" w:rsidRPr="3075304C">
        <w:rPr>
          <w:rFonts w:cs="Arial"/>
          <w:color w:val="000000" w:themeColor="text1"/>
        </w:rPr>
        <w:t xml:space="preserve"> validations and will be </w:t>
      </w:r>
      <w:r w:rsidR="00625B45" w:rsidRPr="3075304C">
        <w:rPr>
          <w:rFonts w:cs="Arial"/>
          <w:color w:val="000000" w:themeColor="text1"/>
        </w:rPr>
        <w:t xml:space="preserve">received by SAMHSA. You must check your application status </w:t>
      </w:r>
      <w:r w:rsidR="00681DEA" w:rsidRPr="3075304C">
        <w:rPr>
          <w:rFonts w:cs="Arial"/>
          <w:color w:val="000000" w:themeColor="text1"/>
        </w:rPr>
        <w:t xml:space="preserve">in </w:t>
      </w:r>
      <w:proofErr w:type="spellStart"/>
      <w:r w:rsidR="00681DEA" w:rsidRPr="3075304C">
        <w:rPr>
          <w:rFonts w:cs="Arial"/>
          <w:color w:val="000000" w:themeColor="text1"/>
        </w:rPr>
        <w:t>eRA</w:t>
      </w:r>
      <w:proofErr w:type="spellEnd"/>
      <w:r w:rsidR="00681DEA" w:rsidRPr="3075304C">
        <w:rPr>
          <w:rFonts w:cs="Arial"/>
          <w:color w:val="000000" w:themeColor="text1"/>
        </w:rPr>
        <w:t xml:space="preserve"> Commons to</w:t>
      </w:r>
      <w:r w:rsidR="00625B45" w:rsidRPr="3075304C">
        <w:rPr>
          <w:rFonts w:cs="Arial"/>
          <w:color w:val="000000" w:themeColor="text1"/>
        </w:rPr>
        <w:t xml:space="preserve"> ensure that no errors were identified. It is critical that you allow for sufficient time to resubmit the application if errors are detected.</w:t>
      </w:r>
    </w:p>
    <w:p w14:paraId="4B416DF4" w14:textId="00D01206"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w:t>
      </w:r>
      <w:proofErr w:type="spellStart"/>
      <w:r w:rsidR="009B5276" w:rsidRPr="00AC34BE">
        <w:rPr>
          <w:rFonts w:cs="Arial"/>
          <w:b/>
          <w:bCs/>
          <w:color w:val="000000"/>
          <w:szCs w:val="24"/>
        </w:rPr>
        <w:t>eRA</w:t>
      </w:r>
      <w:proofErr w:type="spellEnd"/>
      <w:r w:rsidR="009B5276" w:rsidRPr="00AC34BE">
        <w:rPr>
          <w:rFonts w:cs="Arial"/>
          <w:b/>
          <w:bCs/>
          <w:color w:val="000000"/>
          <w:szCs w:val="24"/>
        </w:rPr>
        <w:t xml:space="preserve"> Commons after submission through Grants.gov to ensure accurate and successful submission.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w:t>
      </w:r>
      <w:proofErr w:type="spellStart"/>
      <w:r w:rsidR="009B5276" w:rsidRPr="00AC34BE">
        <w:rPr>
          <w:rFonts w:cs="Arial"/>
          <w:color w:val="000000"/>
          <w:szCs w:val="24"/>
        </w:rPr>
        <w:t>eRA</w:t>
      </w:r>
      <w:proofErr w:type="spellEnd"/>
      <w:r w:rsidR="009B5276" w:rsidRPr="00AC34BE">
        <w:rPr>
          <w:rFonts w:cs="Arial"/>
          <w:color w:val="000000"/>
          <w:szCs w:val="24"/>
        </w:rPr>
        <w:t xml:space="preserve"> Commons, be sure to review it carefully as this is what reviewers will see. </w:t>
      </w:r>
    </w:p>
    <w:p w14:paraId="282412EB" w14:textId="07C7051F" w:rsidR="00E249DE" w:rsidRPr="003A5B97" w:rsidRDefault="005D1760" w:rsidP="003A5B97">
      <w:pPr>
        <w:pStyle w:val="Heading4"/>
        <w:spacing w:after="240"/>
        <w:rPr>
          <w:sz w:val="24"/>
          <w:szCs w:val="24"/>
        </w:rPr>
      </w:pPr>
      <w:r w:rsidRPr="003A5B97">
        <w:rPr>
          <w:sz w:val="24"/>
          <w:szCs w:val="24"/>
        </w:rPr>
        <w:t>4</w:t>
      </w:r>
      <w:r w:rsidR="00E249DE" w:rsidRPr="003A5B97">
        <w:rPr>
          <w:sz w:val="24"/>
          <w:szCs w:val="24"/>
        </w:rPr>
        <w:t>.2</w:t>
      </w:r>
      <w:r w:rsidR="00E249DE" w:rsidRPr="003A5B97">
        <w:rPr>
          <w:sz w:val="24"/>
          <w:szCs w:val="24"/>
        </w:rPr>
        <w:tab/>
      </w:r>
      <w:proofErr w:type="spellStart"/>
      <w:r w:rsidR="00E249DE" w:rsidRPr="003A5B97">
        <w:rPr>
          <w:sz w:val="24"/>
          <w:szCs w:val="24"/>
        </w:rPr>
        <w:t>eRA</w:t>
      </w:r>
      <w:proofErr w:type="spellEnd"/>
      <w:r w:rsidR="00E249DE" w:rsidRPr="003A5B97">
        <w:rPr>
          <w:sz w:val="24"/>
          <w:szCs w:val="24"/>
        </w:rPr>
        <w:t xml:space="preserve"> Commons: Warning </w:t>
      </w:r>
      <w:r w:rsidR="00216C7B" w:rsidRPr="003A5B97">
        <w:rPr>
          <w:sz w:val="24"/>
          <w:szCs w:val="24"/>
        </w:rPr>
        <w:t xml:space="preserve">vs. Error </w:t>
      </w:r>
      <w:r w:rsidR="00E249DE" w:rsidRPr="003A5B97">
        <w:rPr>
          <w:sz w:val="24"/>
          <w:szCs w:val="24"/>
        </w:rPr>
        <w:t>Notifications</w:t>
      </w:r>
    </w:p>
    <w:p w14:paraId="2D1B4CED" w14:textId="66F4554D" w:rsidR="00E249DE" w:rsidRPr="00AC34BE" w:rsidRDefault="00FA37CD" w:rsidP="005865C1">
      <w:pPr>
        <w:pStyle w:val="ListParagraph"/>
        <w:ind w:left="0"/>
        <w:contextualSpacing w:val="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 xml:space="preserve">notification after </w:t>
      </w:r>
      <w:proofErr w:type="gramStart"/>
      <w:r w:rsidR="00E249DE" w:rsidRPr="00AC34BE">
        <w:rPr>
          <w:rFonts w:cs="Arial"/>
        </w:rPr>
        <w:t>submitting an application</w:t>
      </w:r>
      <w:proofErr w:type="gramEnd"/>
      <w:r w:rsidR="00E249DE" w:rsidRPr="00AC34BE">
        <w:rPr>
          <w:rFonts w:cs="Arial"/>
        </w:rPr>
        <w:t>. </w:t>
      </w:r>
      <w:r w:rsidR="008E7F40" w:rsidRPr="00AC34BE">
        <w:rPr>
          <w:rFonts w:cs="Arial"/>
        </w:rPr>
        <w:t>Take note that there is a</w:t>
      </w:r>
      <w:r w:rsidR="00E249DE" w:rsidRPr="00AC34BE">
        <w:rPr>
          <w:rFonts w:cs="Arial"/>
        </w:rPr>
        <w:t xml:space="preserve"> distinction between System Errors and System Warnings. </w:t>
      </w:r>
    </w:p>
    <w:p w14:paraId="6D6EF120" w14:textId="460E526E" w:rsidR="00E249DE" w:rsidRPr="00AC34BE" w:rsidRDefault="00E249DE" w:rsidP="005865C1">
      <w:pPr>
        <w:pStyle w:val="ListParagraph"/>
        <w:ind w:left="0"/>
        <w:contextualSpacing w:val="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8B41081" w14:textId="1D0B0EBC" w:rsidR="00021EE7" w:rsidRPr="00AC34BE" w:rsidRDefault="00E249DE" w:rsidP="005865C1">
      <w:pPr>
        <w:pStyle w:val="ListParagraph"/>
        <w:ind w:left="0"/>
        <w:contextualSpacing w:val="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Pr="00AC34BE">
        <w:rPr>
          <w:rFonts w:cs="Arial"/>
        </w:rPr>
        <w:t xml:space="preserve"> The word Error is used to characterize any condition which causes the application to be deemed unacceptable for further consideration.</w:t>
      </w:r>
    </w:p>
    <w:p w14:paraId="191491A8" w14:textId="6E534830" w:rsidR="00E249DE" w:rsidRPr="003A5B97" w:rsidRDefault="005D1760" w:rsidP="003A5B97">
      <w:pPr>
        <w:pStyle w:val="Heading4"/>
        <w:spacing w:after="240"/>
        <w:rPr>
          <w:sz w:val="24"/>
          <w:szCs w:val="24"/>
        </w:rPr>
      </w:pPr>
      <w:r w:rsidRPr="003A5B97">
        <w:rPr>
          <w:sz w:val="24"/>
          <w:szCs w:val="24"/>
        </w:rPr>
        <w:t>4</w:t>
      </w:r>
      <w:r w:rsidR="00E249DE" w:rsidRPr="003A5B97">
        <w:rPr>
          <w:sz w:val="24"/>
          <w:szCs w:val="24"/>
        </w:rPr>
        <w:t>.3</w:t>
      </w:r>
      <w:r w:rsidR="00E249DE" w:rsidRPr="003A5B97">
        <w:rPr>
          <w:sz w:val="24"/>
          <w:szCs w:val="24"/>
        </w:rPr>
        <w:tab/>
        <w:t>System or Technical Issues</w:t>
      </w:r>
    </w:p>
    <w:p w14:paraId="6052177F" w14:textId="77777777" w:rsidR="00E0219C" w:rsidRDefault="00E249DE" w:rsidP="005865C1">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w:t>
      </w:r>
      <w:proofErr w:type="spellStart"/>
      <w:r w:rsidR="00B9628B">
        <w:rPr>
          <w:rFonts w:cs="Arial"/>
        </w:rPr>
        <w:t>eRA</w:t>
      </w:r>
      <w:proofErr w:type="spellEnd"/>
      <w:r w:rsidR="00B9628B">
        <w:rPr>
          <w:rFonts w:cs="Arial"/>
        </w:rPr>
        <w:t xml:space="preserve"> Commons. </w:t>
      </w:r>
      <w:r w:rsidRPr="00AC34BE">
        <w:rPr>
          <w:rFonts w:cs="Arial"/>
        </w:rPr>
        <w:t xml:space="preserve">SAMHSA highly recommends contacting the </w:t>
      </w:r>
      <w:proofErr w:type="spellStart"/>
      <w:r w:rsidRPr="00AC34BE">
        <w:rPr>
          <w:rFonts w:cs="Arial"/>
        </w:rPr>
        <w:t>eRA</w:t>
      </w:r>
      <w:proofErr w:type="spellEnd"/>
      <w:r w:rsidRPr="00AC34BE">
        <w:rPr>
          <w:rFonts w:cs="Arial"/>
        </w:rPr>
        <w:t xml:space="preserve"> </w:t>
      </w:r>
      <w:r w:rsidR="00686B2D">
        <w:rPr>
          <w:rFonts w:cs="Arial"/>
        </w:rPr>
        <w:t xml:space="preserve">Service </w:t>
      </w:r>
      <w:r w:rsidRPr="00AC34BE">
        <w:rPr>
          <w:rFonts w:cs="Arial"/>
        </w:rPr>
        <w:t>Desk and submitting a web ticket to document your good faith attempt to submit your applicatio</w:t>
      </w:r>
      <w:r w:rsidR="00B9628B">
        <w:rPr>
          <w:rFonts w:cs="Arial"/>
        </w:rPr>
        <w:t xml:space="preserve">n and determining next steps.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w:t>
      </w:r>
      <w:proofErr w:type="spellStart"/>
      <w:r w:rsidRPr="00AC34BE">
        <w:rPr>
          <w:rFonts w:cs="Arial"/>
        </w:rPr>
        <w:t>eRA</w:t>
      </w:r>
      <w:proofErr w:type="spellEnd"/>
      <w:r w:rsidRPr="00AC34BE">
        <w:rPr>
          <w:rFonts w:cs="Arial"/>
        </w:rPr>
        <w:t xml:space="preserve"> </w:t>
      </w:r>
      <w:r w:rsidR="00686B2D">
        <w:rPr>
          <w:rFonts w:cs="Arial"/>
        </w:rPr>
        <w:t>Service</w:t>
      </w:r>
      <w:r w:rsidR="00686B2D" w:rsidRPr="00AC34BE">
        <w:rPr>
          <w:rFonts w:cs="Arial"/>
        </w:rPr>
        <w:t xml:space="preserve"> </w:t>
      </w:r>
      <w:r w:rsidRPr="00AC34BE">
        <w:rPr>
          <w:rFonts w:cs="Arial"/>
        </w:rPr>
        <w:t>Desk.</w:t>
      </w:r>
    </w:p>
    <w:p w14:paraId="4524A722" w14:textId="01101068" w:rsidR="00E0219C" w:rsidRDefault="00E0219C" w:rsidP="00AC34BE">
      <w:pPr>
        <w:rPr>
          <w:rFonts w:cs="Arial"/>
        </w:rPr>
      </w:pPr>
      <w:r>
        <w:rPr>
          <w:rFonts w:cs="Arial"/>
        </w:rPr>
        <w:br w:type="page"/>
      </w:r>
    </w:p>
    <w:p w14:paraId="2A2C99AC" w14:textId="5BFB8A8B" w:rsidR="00E249DE" w:rsidRPr="00BA13C0" w:rsidRDefault="005D1760" w:rsidP="00BA13C0">
      <w:pPr>
        <w:pStyle w:val="Heading4"/>
        <w:spacing w:after="240"/>
        <w:rPr>
          <w:sz w:val="24"/>
          <w:szCs w:val="24"/>
        </w:rPr>
      </w:pPr>
      <w:bookmarkStart w:id="272" w:name="_5.4_Resubmitting_a"/>
      <w:bookmarkEnd w:id="272"/>
      <w:r w:rsidRPr="00BA13C0">
        <w:rPr>
          <w:sz w:val="24"/>
          <w:szCs w:val="24"/>
        </w:rPr>
        <w:lastRenderedPageBreak/>
        <w:t>4</w:t>
      </w:r>
      <w:r w:rsidR="00E249DE" w:rsidRPr="00BA13C0">
        <w:rPr>
          <w:sz w:val="24"/>
          <w:szCs w:val="24"/>
        </w:rPr>
        <w:t>.4</w:t>
      </w:r>
      <w:r w:rsidR="00E249DE" w:rsidRPr="00BA13C0">
        <w:rPr>
          <w:sz w:val="24"/>
          <w:szCs w:val="24"/>
        </w:rPr>
        <w:tab/>
        <w:t>Resubmitting a Changed/Corrected Application</w:t>
      </w:r>
    </w:p>
    <w:p w14:paraId="608AB47C" w14:textId="4301CA8B" w:rsidR="00E249DE" w:rsidRPr="00AC34BE" w:rsidRDefault="00E249DE" w:rsidP="00B67258">
      <w:pPr>
        <w:pStyle w:val="ListParagraph"/>
        <w:ind w:left="0"/>
        <w:contextualSpacing w:val="0"/>
        <w:rPr>
          <w:rFonts w:cs="Arial"/>
        </w:rPr>
      </w:pPr>
      <w:r w:rsidRPr="00AC34BE">
        <w:rPr>
          <w:rFonts w:cs="Arial"/>
        </w:rPr>
        <w:t xml:space="preserve">If SAMHSA does not receive your application by the application due date as a result of a failure in the SAM, Grants.gov, or NIH’s </w:t>
      </w:r>
      <w:proofErr w:type="spellStart"/>
      <w:r w:rsidRPr="00AC34BE">
        <w:rPr>
          <w:rFonts w:cs="Arial"/>
        </w:rPr>
        <w:t>eRA</w:t>
      </w:r>
      <w:proofErr w:type="spellEnd"/>
      <w:r w:rsidRPr="00AC34BE">
        <w:rPr>
          <w:rFonts w:cs="Arial"/>
        </w:rPr>
        <w:t xml:space="preserve">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42">
        <w:r w:rsidR="00E7609E" w:rsidRPr="3075304C">
          <w:rPr>
            <w:rStyle w:val="Hyperlink"/>
            <w:rFonts w:cs="Arial"/>
          </w:rPr>
          <w:t>dgr.applications@samhsa.hhs.gov</w:t>
        </w:r>
      </w:hyperlink>
      <w:r w:rsidRPr="00AC34BE">
        <w:rPr>
          <w:rFonts w:cs="Arial"/>
        </w:rPr>
        <w:t xml:space="preserve"> and provide the following:</w:t>
      </w:r>
    </w:p>
    <w:p w14:paraId="443ADC07" w14:textId="77777777" w:rsidR="00E249DE" w:rsidRPr="00AC34BE" w:rsidRDefault="00E249DE" w:rsidP="00B67258">
      <w:pPr>
        <w:pStyle w:val="ListParagraph"/>
        <w:numPr>
          <w:ilvl w:val="0"/>
          <w:numId w:val="32"/>
        </w:numPr>
        <w:contextualSpacing w:val="0"/>
        <w:rPr>
          <w:rFonts w:cs="Arial"/>
        </w:rPr>
      </w:pPr>
      <w:r w:rsidRPr="00AC34BE">
        <w:rPr>
          <w:rFonts w:cs="Arial"/>
        </w:rPr>
        <w:t xml:space="preserve">A case number or email from SAM, Grants.gov, and/or NIH’s </w:t>
      </w:r>
      <w:proofErr w:type="spellStart"/>
      <w:r w:rsidRPr="00AC34BE">
        <w:rPr>
          <w:rFonts w:cs="Arial"/>
        </w:rPr>
        <w:t>eRA</w:t>
      </w:r>
      <w:proofErr w:type="spellEnd"/>
      <w:r w:rsidRPr="00AC34BE">
        <w:rPr>
          <w:rFonts w:cs="Arial"/>
        </w:rPr>
        <w:t xml:space="preserve"> system that allows SAMHSA to obtain documentation from the respective entity for the cause of the error.</w:t>
      </w:r>
    </w:p>
    <w:p w14:paraId="29A12EC4" w14:textId="35308AA5" w:rsidR="00E249DE" w:rsidRPr="00AC34BE" w:rsidRDefault="00E249DE" w:rsidP="00B67258">
      <w:pPr>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w:t>
      </w:r>
      <w:proofErr w:type="spellStart"/>
      <w:r w:rsidRPr="00AC34BE">
        <w:rPr>
          <w:rFonts w:cs="Arial"/>
        </w:rPr>
        <w:t>eRA</w:t>
      </w:r>
      <w:proofErr w:type="spellEnd"/>
      <w:r w:rsidRPr="00AC34BE">
        <w:rPr>
          <w:rFonts w:cs="Arial"/>
        </w:rPr>
        <w:t xml:space="preserve">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w:t>
      </w:r>
      <w:proofErr w:type="spellStart"/>
      <w:r w:rsidR="00B9628B">
        <w:rPr>
          <w:rFonts w:cs="Arial"/>
        </w:rPr>
        <w:t>eRA</w:t>
      </w:r>
      <w:proofErr w:type="spellEnd"/>
      <w:r w:rsidR="00B9628B">
        <w:rPr>
          <w:rFonts w:cs="Arial"/>
        </w:rPr>
        <w:t xml:space="preserve"> to fail.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44D225DB" w14:textId="69257065" w:rsidR="009929B3" w:rsidRDefault="00E249DE" w:rsidP="00B67258">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r w:rsidR="009929B3">
        <w:rPr>
          <w:rFonts w:cs="Arial"/>
        </w:rPr>
        <w:br w:type="page"/>
      </w:r>
    </w:p>
    <w:p w14:paraId="0C84B9CC" w14:textId="640CAB2A" w:rsidR="00F17053" w:rsidRDefault="00347739" w:rsidP="00A1666F">
      <w:pPr>
        <w:pStyle w:val="Heading1"/>
        <w:jc w:val="center"/>
      </w:pPr>
      <w:bookmarkStart w:id="273" w:name="_Appendix_B_-"/>
      <w:bookmarkStart w:id="274" w:name="_Toc81577295"/>
      <w:bookmarkStart w:id="275" w:name="_Toc174539169"/>
      <w:bookmarkEnd w:id="273"/>
      <w:r w:rsidRPr="00AC34BE">
        <w:lastRenderedPageBreak/>
        <w:t xml:space="preserve">Appendix B - </w:t>
      </w:r>
      <w:r w:rsidR="000D539C" w:rsidRPr="00AC34BE">
        <w:t>Formatting Requirements</w:t>
      </w:r>
      <w:r w:rsidR="00B24A31" w:rsidRPr="00AC34BE">
        <w:t xml:space="preserve"> and System</w:t>
      </w:r>
      <w:bookmarkStart w:id="276" w:name="_Validation"/>
      <w:bookmarkStart w:id="277" w:name="_Toc485367457"/>
      <w:bookmarkStart w:id="278" w:name="_Toc485911374"/>
      <w:bookmarkStart w:id="279" w:name="_Toc487192374"/>
      <w:bookmarkStart w:id="280" w:name="_Toc488305944"/>
      <w:bookmarkStart w:id="281" w:name="_Toc488319880"/>
      <w:bookmarkStart w:id="282" w:name="_Toc489000463"/>
      <w:bookmarkEnd w:id="276"/>
      <w:r w:rsidR="00F17053">
        <w:t xml:space="preserve"> </w:t>
      </w:r>
      <w:r w:rsidR="00B24A31" w:rsidRPr="00AC34BE">
        <w:t>Validation</w:t>
      </w:r>
      <w:bookmarkEnd w:id="274"/>
      <w:bookmarkEnd w:id="277"/>
      <w:bookmarkEnd w:id="278"/>
      <w:bookmarkEnd w:id="279"/>
      <w:bookmarkEnd w:id="280"/>
      <w:bookmarkEnd w:id="281"/>
      <w:bookmarkEnd w:id="282"/>
      <w:bookmarkEnd w:id="275"/>
    </w:p>
    <w:p w14:paraId="3F4DCDDF" w14:textId="77777777" w:rsidR="00EE68A1" w:rsidRDefault="000D539C" w:rsidP="00A1666F">
      <w:pPr>
        <w:pStyle w:val="Heading2"/>
        <w:numPr>
          <w:ilvl w:val="0"/>
          <w:numId w:val="68"/>
        </w:numPr>
        <w:tabs>
          <w:tab w:val="clear" w:pos="720"/>
          <w:tab w:val="left" w:pos="0"/>
        </w:tabs>
        <w:ind w:left="0" w:firstLine="0"/>
      </w:pPr>
      <w:bookmarkStart w:id="283" w:name="_Toc453857956"/>
      <w:bookmarkStart w:id="284" w:name="_Toc453859628"/>
      <w:bookmarkStart w:id="285" w:name="_Toc453937183"/>
      <w:bookmarkStart w:id="286" w:name="_Toc454270668"/>
      <w:bookmarkStart w:id="287" w:name="_Toc465087559"/>
      <w:bookmarkStart w:id="288" w:name="_Toc485307404"/>
      <w:bookmarkStart w:id="289" w:name="_Toc81577296"/>
      <w:bookmarkStart w:id="290" w:name="_Toc174539170"/>
      <w:r w:rsidRPr="00AC34BE">
        <w:t xml:space="preserve">SAMHSA </w:t>
      </w:r>
      <w:bookmarkEnd w:id="283"/>
      <w:bookmarkEnd w:id="284"/>
      <w:bookmarkEnd w:id="285"/>
      <w:bookmarkEnd w:id="286"/>
      <w:r w:rsidRPr="00AC34BE">
        <w:t>FORMATTING REQUIREMENTS</w:t>
      </w:r>
      <w:bookmarkEnd w:id="287"/>
      <w:bookmarkEnd w:id="288"/>
      <w:bookmarkEnd w:id="289"/>
      <w:bookmarkEnd w:id="290"/>
    </w:p>
    <w:p w14:paraId="26DFA8DF" w14:textId="77777777" w:rsidR="000D539C" w:rsidRPr="00EE68A1" w:rsidRDefault="000D539C" w:rsidP="00A1666F">
      <w:pPr>
        <w:ind w:left="720"/>
        <w:rPr>
          <w:bCs/>
        </w:rPr>
      </w:pPr>
      <w:r w:rsidRPr="00EE68A1">
        <w:t>SAMHSA’s goal is to review all application</w:t>
      </w:r>
      <w:r w:rsidR="00B9628B">
        <w:t xml:space="preserve">s submitted for grant funding. </w:t>
      </w:r>
      <w:r w:rsidRPr="00EE68A1">
        <w:t>However, this goal must be balanced against SAMHSA’s obligation to ensure equitabl</w:t>
      </w:r>
      <w:r w:rsidR="00B9628B">
        <w:t xml:space="preserve">e treatment of applications. </w:t>
      </w:r>
      <w:r w:rsidRPr="00EE68A1">
        <w:t>For this reason, SAMHSA has established certain formatting requirements for its applications.</w:t>
      </w:r>
      <w:r w:rsidR="00B9628B">
        <w:rPr>
          <w:bCs/>
        </w:rPr>
        <w:t xml:space="preserve"> </w:t>
      </w:r>
      <w:r w:rsidRPr="00EE68A1">
        <w:rPr>
          <w:bCs/>
        </w:rPr>
        <w:t>See below for a list of formatting requirements required by SAMHSA:</w:t>
      </w:r>
    </w:p>
    <w:p w14:paraId="6D5E4A13" w14:textId="49501B1D" w:rsidR="000D539C" w:rsidRPr="00AC34BE" w:rsidRDefault="000D539C" w:rsidP="00F971CC">
      <w:pPr>
        <w:numPr>
          <w:ilvl w:val="0"/>
          <w:numId w:val="33"/>
        </w:numPr>
        <w:tabs>
          <w:tab w:val="left" w:pos="1080"/>
        </w:tabs>
        <w:rPr>
          <w:rFonts w:cs="Arial"/>
          <w:szCs w:val="24"/>
        </w:rPr>
      </w:pPr>
      <w:r w:rsidRPr="00AC34BE">
        <w:rPr>
          <w:rFonts w:cs="Arial"/>
          <w:szCs w:val="24"/>
        </w:rPr>
        <w:t>Text must be legible. Pages must be typed in black, single-spaced, using a font of Times New Roman 1</w:t>
      </w:r>
      <w:r w:rsidR="00CC7456">
        <w:rPr>
          <w:rFonts w:cs="Arial"/>
          <w:szCs w:val="24"/>
        </w:rPr>
        <w:t>/1</w:t>
      </w:r>
      <w:r w:rsidRPr="00AC34BE">
        <w:rPr>
          <w:rFonts w:cs="Arial"/>
          <w:szCs w:val="24"/>
        </w:rPr>
        <w:t xml:space="preserve"> with all margins (left, right, top, b</w:t>
      </w:r>
      <w:r w:rsidR="00B9628B">
        <w:rPr>
          <w:rFonts w:cs="Arial"/>
          <w:szCs w:val="24"/>
        </w:rPr>
        <w:t xml:space="preserve">ottom) at least one inch each. </w:t>
      </w:r>
      <w:r w:rsidRPr="00AC34BE">
        <w:rPr>
          <w:rFonts w:cs="Arial"/>
          <w:szCs w:val="24"/>
        </w:rPr>
        <w:t xml:space="preserve">You may use Times New Roman 10 only for charts or tables. </w:t>
      </w:r>
    </w:p>
    <w:p w14:paraId="51977394" w14:textId="77777777" w:rsidR="00A62DB8" w:rsidRDefault="000D539C" w:rsidP="00F971CC">
      <w:pPr>
        <w:numPr>
          <w:ilvl w:val="0"/>
          <w:numId w:val="33"/>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w:t>
      </w:r>
      <w:proofErr w:type="spellStart"/>
      <w:r w:rsidRPr="00681DEA">
        <w:rPr>
          <w:rFonts w:cs="Arial"/>
          <w:b/>
          <w:szCs w:val="24"/>
        </w:rPr>
        <w:t>eRA</w:t>
      </w:r>
      <w:proofErr w:type="spellEnd"/>
      <w:r w:rsidRPr="00681DEA">
        <w:rPr>
          <w:rFonts w:cs="Arial"/>
          <w:b/>
          <w:szCs w:val="24"/>
        </w:rPr>
        <w:t xml:space="preserve"> Commons and will not be reviewed.</w:t>
      </w:r>
      <w:r w:rsidR="00AC3A5E">
        <w:rPr>
          <w:rFonts w:cs="Arial"/>
          <w:b/>
          <w:szCs w:val="24"/>
        </w:rPr>
        <w:t xml:space="preserve"> See Section 3 below for more details on PDF requirements.</w:t>
      </w:r>
    </w:p>
    <w:p w14:paraId="7C148828" w14:textId="212D0473" w:rsidR="000D539C" w:rsidRPr="00AC34BE" w:rsidRDefault="000D539C" w:rsidP="00F971CC">
      <w:pPr>
        <w:numPr>
          <w:ilvl w:val="0"/>
          <w:numId w:val="33"/>
        </w:numPr>
        <w:tabs>
          <w:tab w:val="left" w:pos="1080"/>
        </w:tabs>
        <w:rPr>
          <w:rFonts w:cs="Arial"/>
          <w:szCs w:val="24"/>
        </w:rPr>
      </w:pPr>
      <w:r w:rsidRPr="00AC34BE">
        <w:rPr>
          <w:rFonts w:cs="Arial"/>
          <w:szCs w:val="24"/>
        </w:rPr>
        <w:t>To ensure equity among applications,</w:t>
      </w:r>
      <w:r w:rsidR="00AC3A5E">
        <w:rPr>
          <w:rFonts w:cs="Arial"/>
          <w:szCs w:val="24"/>
        </w:rPr>
        <w:t xml:space="preserve"> the</w:t>
      </w:r>
      <w:r w:rsidRPr="00AC34BE">
        <w:rPr>
          <w:rFonts w:cs="Arial"/>
          <w:szCs w:val="24"/>
        </w:rPr>
        <w:t xml:space="preserve"> </w:t>
      </w:r>
      <w:r w:rsidR="00AC3A5E">
        <w:rPr>
          <w:rFonts w:cs="Arial"/>
          <w:szCs w:val="24"/>
        </w:rPr>
        <w:t>10-</w:t>
      </w:r>
      <w:r w:rsidRPr="00AC34BE">
        <w:rPr>
          <w:rFonts w:cs="Arial"/>
          <w:szCs w:val="24"/>
        </w:rPr>
        <w:t>page limit</w:t>
      </w:r>
      <w:r w:rsidR="00AC3A5E">
        <w:rPr>
          <w:rFonts w:cs="Arial"/>
          <w:szCs w:val="24"/>
        </w:rPr>
        <w:t xml:space="preserve"> </w:t>
      </w:r>
      <w:r w:rsidRPr="00AC34BE">
        <w:rPr>
          <w:rFonts w:cs="Arial"/>
          <w:szCs w:val="24"/>
        </w:rPr>
        <w:t>for the Project Narrative cannot be exceeded.</w:t>
      </w:r>
      <w:r w:rsidR="00456BEB">
        <w:rPr>
          <w:rFonts w:cs="Arial"/>
          <w:szCs w:val="24"/>
        </w:rPr>
        <w:t xml:space="preserve"> If an application exceeds the 10-page limit</w:t>
      </w:r>
      <w:r w:rsidR="007E10B1">
        <w:rPr>
          <w:rFonts w:cs="Arial"/>
          <w:szCs w:val="24"/>
        </w:rPr>
        <w:t>,</w:t>
      </w:r>
      <w:r w:rsidR="00456BEB">
        <w:rPr>
          <w:rFonts w:cs="Arial"/>
          <w:szCs w:val="24"/>
        </w:rPr>
        <w:t xml:space="preserve"> the application will not be reviewed.</w:t>
      </w:r>
      <w:r w:rsidRPr="00AC34BE">
        <w:rPr>
          <w:rFonts w:cs="Arial"/>
          <w:szCs w:val="24"/>
        </w:rPr>
        <w:t xml:space="preserve"> </w:t>
      </w:r>
    </w:p>
    <w:p w14:paraId="3AB8543A" w14:textId="77777777" w:rsidR="000D539C" w:rsidRPr="00AC34BE" w:rsidRDefault="000D539C" w:rsidP="00B67F7F">
      <w:pPr>
        <w:numPr>
          <w:ilvl w:val="0"/>
          <w:numId w:val="33"/>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0F53CC">
      <w:pPr>
        <w:pStyle w:val="ListParagraph"/>
        <w:numPr>
          <w:ilvl w:val="0"/>
          <w:numId w:val="33"/>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91" w:name="_Toc453857957"/>
      <w:bookmarkStart w:id="292" w:name="_Toc453859629"/>
    </w:p>
    <w:p w14:paraId="5A5CBB30" w14:textId="77777777" w:rsidR="00750F5A" w:rsidRPr="00EE68A1" w:rsidRDefault="000D539C" w:rsidP="00C84053">
      <w:pPr>
        <w:pStyle w:val="Heading2"/>
        <w:numPr>
          <w:ilvl w:val="0"/>
          <w:numId w:val="68"/>
        </w:numPr>
        <w:tabs>
          <w:tab w:val="clear" w:pos="720"/>
          <w:tab w:val="left" w:pos="0"/>
        </w:tabs>
        <w:ind w:left="0" w:firstLine="0"/>
      </w:pPr>
      <w:bookmarkStart w:id="293" w:name="_Toc453937184"/>
      <w:bookmarkStart w:id="294" w:name="_Toc454270669"/>
      <w:bookmarkStart w:id="295" w:name="_Toc465087560"/>
      <w:bookmarkStart w:id="296" w:name="_Toc485307405"/>
      <w:bookmarkStart w:id="297" w:name="_Toc81577297"/>
      <w:bookmarkStart w:id="298" w:name="_Toc174539171"/>
      <w:r w:rsidRPr="00AC34BE">
        <w:t>GRANTS.GOV FORMATTING AND VALIDATION REQUIREMENTS</w:t>
      </w:r>
      <w:bookmarkEnd w:id="291"/>
      <w:bookmarkEnd w:id="292"/>
      <w:bookmarkEnd w:id="293"/>
      <w:bookmarkEnd w:id="294"/>
      <w:bookmarkEnd w:id="295"/>
      <w:bookmarkEnd w:id="296"/>
      <w:bookmarkEnd w:id="297"/>
      <w:bookmarkEnd w:id="298"/>
    </w:p>
    <w:p w14:paraId="3286060B" w14:textId="19005746" w:rsidR="000D539C" w:rsidRPr="00AC34BE" w:rsidRDefault="000D539C" w:rsidP="00C84053">
      <w:pPr>
        <w:numPr>
          <w:ilvl w:val="0"/>
          <w:numId w:val="69"/>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Pr="00AC34BE">
        <w:rPr>
          <w:rFonts w:cs="Arial"/>
          <w:szCs w:val="24"/>
        </w:rPr>
        <w:t xml:space="preserve">Other UTF-8 characters should not be used as they will not be accepted by NIH’s </w:t>
      </w:r>
      <w:proofErr w:type="spellStart"/>
      <w:r w:rsidRPr="00AC34BE">
        <w:rPr>
          <w:rFonts w:cs="Arial"/>
          <w:szCs w:val="24"/>
        </w:rPr>
        <w:t>eRA</w:t>
      </w:r>
      <w:proofErr w:type="spellEnd"/>
      <w:r w:rsidRPr="00AC34BE">
        <w:rPr>
          <w:rFonts w:cs="Arial"/>
          <w:szCs w:val="24"/>
        </w:rPr>
        <w:t xml:space="preserve">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571077B5" w:rsidR="000D539C" w:rsidRPr="00AC34BE" w:rsidRDefault="000D539C" w:rsidP="00C84053">
      <w:pPr>
        <w:numPr>
          <w:ilvl w:val="0"/>
          <w:numId w:val="69"/>
        </w:numPr>
        <w:rPr>
          <w:rFonts w:cs="Arial"/>
          <w:szCs w:val="24"/>
        </w:rPr>
      </w:pPr>
      <w:r w:rsidRPr="00AC34BE">
        <w:rPr>
          <w:rFonts w:cs="Arial"/>
          <w:szCs w:val="24"/>
        </w:rPr>
        <w:t>Scanned images must be scanned at 150-200 dpi/</w:t>
      </w:r>
      <w:proofErr w:type="spellStart"/>
      <w:r w:rsidRPr="00AC34BE">
        <w:rPr>
          <w:rFonts w:cs="Arial"/>
          <w:szCs w:val="24"/>
        </w:rPr>
        <w:t>ppi</w:t>
      </w:r>
      <w:proofErr w:type="spellEnd"/>
      <w:r w:rsidRPr="00AC34BE">
        <w:rPr>
          <w:rFonts w:cs="Arial"/>
          <w:szCs w:val="24"/>
        </w:rPr>
        <w:t xml:space="preserve"> resolution and saved as a </w:t>
      </w:r>
      <w:r w:rsidR="007A4257" w:rsidRPr="00AC34BE">
        <w:rPr>
          <w:rFonts w:cs="Arial"/>
          <w:szCs w:val="24"/>
        </w:rPr>
        <w:t>PDF</w:t>
      </w:r>
      <w:r w:rsidRPr="00AC34BE">
        <w:rPr>
          <w:rFonts w:cs="Arial"/>
          <w:szCs w:val="24"/>
        </w:rPr>
        <w:t xml:space="preserve"> file. Using a higher resolution setting or different file type will result in a larger file size, which could result in rejection of your application. </w:t>
      </w:r>
    </w:p>
    <w:p w14:paraId="00B2998C" w14:textId="77777777" w:rsidR="00CB73C2" w:rsidRDefault="000D539C" w:rsidP="0000613F">
      <w:pPr>
        <w:numPr>
          <w:ilvl w:val="0"/>
          <w:numId w:val="69"/>
        </w:numPr>
        <w:autoSpaceDE w:val="0"/>
        <w:autoSpaceDN w:val="0"/>
        <w:adjustRightInd w:val="0"/>
        <w:rPr>
          <w:rFonts w:cs="Arial"/>
          <w:bCs/>
          <w:szCs w:val="24"/>
        </w:rPr>
      </w:pPr>
      <w:r w:rsidRPr="00AC34BE">
        <w:rPr>
          <w:rFonts w:cs="Arial"/>
          <w:bCs/>
          <w:szCs w:val="24"/>
        </w:rPr>
        <w:t>Any files uploaded or attached to the Grants.gov application must be PDF file format and must contain a valid file format extension i</w:t>
      </w:r>
      <w:r w:rsidR="00B9628B">
        <w:rPr>
          <w:rFonts w:cs="Arial"/>
          <w:bCs/>
          <w:szCs w:val="24"/>
        </w:rPr>
        <w:t>n the filename.</w:t>
      </w:r>
      <w:r w:rsidR="00CB73C2">
        <w:rPr>
          <w:rFonts w:cs="Arial"/>
          <w:bCs/>
          <w:szCs w:val="24"/>
        </w:rPr>
        <w:br w:type="page"/>
      </w:r>
    </w:p>
    <w:p w14:paraId="08BA1019" w14:textId="4F1D2CD9" w:rsidR="000D539C" w:rsidRPr="00AC34BE" w:rsidRDefault="000D539C" w:rsidP="00CB73C2">
      <w:pPr>
        <w:autoSpaceDE w:val="0"/>
        <w:autoSpaceDN w:val="0"/>
        <w:adjustRightInd w:val="0"/>
        <w:ind w:left="720"/>
        <w:rPr>
          <w:rFonts w:cs="Arial"/>
          <w:bCs/>
          <w:szCs w:val="24"/>
        </w:rPr>
      </w:pPr>
      <w:r w:rsidRPr="00AC34BE">
        <w:rPr>
          <w:rFonts w:cs="Arial"/>
          <w:szCs w:val="24"/>
        </w:rPr>
        <w:lastRenderedPageBreak/>
        <w:t>In addition, the use of compressed file formats such as ZIP, RAR or Adobe Portfolio will not be accepted.</w:t>
      </w:r>
    </w:p>
    <w:p w14:paraId="074A8C82" w14:textId="77777777" w:rsidR="00CD3BD2" w:rsidRPr="00EE68A1" w:rsidRDefault="000D539C" w:rsidP="0000613F">
      <w:pPr>
        <w:pStyle w:val="Heading2"/>
        <w:numPr>
          <w:ilvl w:val="0"/>
          <w:numId w:val="68"/>
        </w:numPr>
        <w:tabs>
          <w:tab w:val="clear" w:pos="720"/>
          <w:tab w:val="left" w:pos="0"/>
        </w:tabs>
        <w:ind w:left="0" w:firstLine="0"/>
      </w:pPr>
      <w:bookmarkStart w:id="299" w:name="_eRA_COMMONS_FORMATTING"/>
      <w:bookmarkStart w:id="300" w:name="_Toc453857958"/>
      <w:bookmarkStart w:id="301" w:name="_Toc453859630"/>
      <w:bookmarkStart w:id="302" w:name="_Toc453937185"/>
      <w:bookmarkStart w:id="303" w:name="_Toc454270670"/>
      <w:bookmarkStart w:id="304" w:name="_Toc465087561"/>
      <w:bookmarkStart w:id="305" w:name="_Toc485307406"/>
      <w:bookmarkStart w:id="306" w:name="_Toc81577298"/>
      <w:bookmarkStart w:id="307" w:name="_Toc174539172"/>
      <w:bookmarkEnd w:id="299"/>
      <w:proofErr w:type="spellStart"/>
      <w:r w:rsidRPr="00EE68A1">
        <w:t>eRA</w:t>
      </w:r>
      <w:proofErr w:type="spellEnd"/>
      <w:r w:rsidRPr="00EE68A1">
        <w:t xml:space="preserve"> COMMONS FORMATTING AND VALIDATION REQUIREMENTS</w:t>
      </w:r>
      <w:bookmarkEnd w:id="300"/>
      <w:bookmarkEnd w:id="301"/>
      <w:bookmarkEnd w:id="302"/>
      <w:bookmarkEnd w:id="303"/>
      <w:bookmarkEnd w:id="304"/>
      <w:bookmarkEnd w:id="305"/>
      <w:bookmarkEnd w:id="306"/>
      <w:bookmarkEnd w:id="307"/>
    </w:p>
    <w:p w14:paraId="51FCFE1D" w14:textId="5B26A029" w:rsidR="00EE68A1" w:rsidRDefault="00836318" w:rsidP="0000613F">
      <w:r w:rsidRPr="00AC34BE">
        <w:t xml:space="preserve">The following </w:t>
      </w:r>
      <w:r w:rsidR="00AC3A5E">
        <w:t xml:space="preserve">are </w:t>
      </w:r>
      <w:r w:rsidRPr="00AC34BE">
        <w:t xml:space="preserve">formatting requirements and system validations required by </w:t>
      </w:r>
      <w:proofErr w:type="spellStart"/>
      <w:r w:rsidRPr="00AC34BE">
        <w:t>eRA</w:t>
      </w:r>
      <w:proofErr w:type="spellEnd"/>
      <w:r w:rsidRPr="00AC34BE">
        <w:t xml:space="preserve">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w:t>
      </w:r>
      <w:proofErr w:type="spellStart"/>
      <w:r w:rsidRPr="00AC34BE">
        <w:t>eRA</w:t>
      </w:r>
      <w:proofErr w:type="spellEnd"/>
      <w:r w:rsidRPr="00AC34BE">
        <w:t xml:space="preserve"> Commons. There may be additional validations which will result in Warnings</w:t>
      </w:r>
      <w:r w:rsidR="17AAF435">
        <w:t>,</w:t>
      </w:r>
      <w:r w:rsidRPr="00AC34BE">
        <w:t xml:space="preserve"> but these </w:t>
      </w:r>
      <w:r w:rsidRPr="00AC34BE">
        <w:rPr>
          <w:u w:val="single"/>
        </w:rPr>
        <w:t>will not</w:t>
      </w:r>
      <w:r w:rsidRPr="00AC34BE">
        <w:t xml:space="preserve"> prevent the application from processing through the submission process.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6EB7B560" w14:textId="77777777" w:rsidR="00681A27" w:rsidRDefault="004966A6" w:rsidP="004966A6">
      <w:r w:rsidRPr="007B40DC">
        <w:t xml:space="preserve">The </w:t>
      </w:r>
      <w:proofErr w:type="spellStart"/>
      <w:r w:rsidRPr="007B40DC">
        <w:t>eRA</w:t>
      </w:r>
      <w:proofErr w:type="spellEnd"/>
      <w:r w:rsidRPr="007B40DC">
        <w:t xml:space="preserve"> system contains file formatting requirements for uploading documents in ASSIST. The only accepted file type for submission is PDF and each file may be no larger than 6 MB. Fillable forms must be ‘flattened’ and saved as a PDF prior to upload.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C84053">
      <w:pPr>
        <w:numPr>
          <w:ilvl w:val="0"/>
          <w:numId w:val="84"/>
        </w:numPr>
      </w:pPr>
      <w:r w:rsidRPr="007B40DC">
        <w:t>PDF Format</w:t>
      </w:r>
    </w:p>
    <w:p w14:paraId="7DFD8F40" w14:textId="77777777" w:rsidR="004966A6" w:rsidRPr="007B40DC" w:rsidRDefault="004966A6" w:rsidP="00C84053">
      <w:pPr>
        <w:numPr>
          <w:ilvl w:val="0"/>
          <w:numId w:val="84"/>
        </w:numPr>
      </w:pPr>
      <w:r w:rsidRPr="007B40DC">
        <w:t>Under 6MB in File Size</w:t>
      </w:r>
    </w:p>
    <w:p w14:paraId="036D8A15" w14:textId="77777777" w:rsidR="004966A6" w:rsidRPr="007B40DC" w:rsidRDefault="004966A6" w:rsidP="00C84053">
      <w:pPr>
        <w:numPr>
          <w:ilvl w:val="0"/>
          <w:numId w:val="84"/>
        </w:numPr>
      </w:pPr>
      <w:r w:rsidRPr="007B40DC">
        <w:t>8.5 x 11 Page Size</w:t>
      </w:r>
    </w:p>
    <w:p w14:paraId="1C56F69D" w14:textId="77777777" w:rsidR="004966A6" w:rsidRPr="007B40DC" w:rsidRDefault="004966A6" w:rsidP="00C84053">
      <w:pPr>
        <w:numPr>
          <w:ilvl w:val="0"/>
          <w:numId w:val="84"/>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C84053">
      <w:pPr>
        <w:numPr>
          <w:ilvl w:val="0"/>
          <w:numId w:val="85"/>
        </w:numPr>
      </w:pPr>
      <w:r w:rsidRPr="007B40DC">
        <w:t>Password-Protection</w:t>
      </w:r>
    </w:p>
    <w:p w14:paraId="4D6B6EF6" w14:textId="77777777" w:rsidR="004966A6" w:rsidRPr="007B40DC" w:rsidRDefault="004966A6" w:rsidP="00C84053">
      <w:pPr>
        <w:numPr>
          <w:ilvl w:val="0"/>
          <w:numId w:val="85"/>
        </w:numPr>
      </w:pPr>
      <w:r w:rsidRPr="007B40DC">
        <w:t xml:space="preserve">Live hyperlinks </w:t>
      </w:r>
      <w:r w:rsidRPr="007B40DC">
        <w:rPr>
          <w:i/>
        </w:rPr>
        <w:t>(only plain text URLs)</w:t>
      </w:r>
    </w:p>
    <w:p w14:paraId="2D8CB29A" w14:textId="77777777" w:rsidR="004966A6" w:rsidRPr="007B40DC" w:rsidRDefault="004966A6" w:rsidP="00C84053">
      <w:pPr>
        <w:numPr>
          <w:ilvl w:val="0"/>
          <w:numId w:val="85"/>
        </w:numPr>
      </w:pPr>
      <w:r w:rsidRPr="007B40DC">
        <w:t>Bookmarks or Signature Boxes</w:t>
      </w:r>
    </w:p>
    <w:p w14:paraId="09AC929E" w14:textId="77777777" w:rsidR="004966A6" w:rsidRPr="007B40DC" w:rsidRDefault="004966A6" w:rsidP="00C84053">
      <w:pPr>
        <w:numPr>
          <w:ilvl w:val="0"/>
          <w:numId w:val="85"/>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478E58C1" w:rsidR="00CB73C2"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r w:rsidR="00CB73C2">
        <w:br w:type="page"/>
      </w:r>
    </w:p>
    <w:p w14:paraId="003A9C8A" w14:textId="554A944D" w:rsidR="004966A6" w:rsidRPr="007B40DC" w:rsidRDefault="004966A6" w:rsidP="004966A6">
      <w:r w:rsidRPr="007B40DC">
        <w:lastRenderedPageBreak/>
        <w:t>Flattening a PDF document:</w:t>
      </w:r>
    </w:p>
    <w:p w14:paraId="63940C55" w14:textId="501BD00A" w:rsidR="004966A6" w:rsidRPr="007B40DC" w:rsidRDefault="004966A6" w:rsidP="00C84053">
      <w:pPr>
        <w:numPr>
          <w:ilvl w:val="0"/>
          <w:numId w:val="86"/>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77777777" w:rsidR="004966A6" w:rsidRPr="007B40DC" w:rsidRDefault="004966A6" w:rsidP="00C84053">
      <w:pPr>
        <w:numPr>
          <w:ilvl w:val="0"/>
          <w:numId w:val="86"/>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66A05BE4" w14:textId="77777777" w:rsidR="00350BC6" w:rsidRDefault="004966A6" w:rsidP="00C84053">
      <w:pPr>
        <w:numPr>
          <w:ilvl w:val="0"/>
          <w:numId w:val="86"/>
        </w:numPr>
      </w:pPr>
      <w:r w:rsidRPr="007B40DC">
        <w:rPr>
          <w:b/>
          <w:bCs/>
        </w:rPr>
        <w:t>Simplifies the PDF.</w:t>
      </w:r>
      <w:r w:rsidRPr="007B40DC">
        <w:t xml:space="preserve"> Interactive forms are larger than normal files, which may prevent upload for submission. Flattening reduces the file size which makes it easier to render and view.</w:t>
      </w:r>
    </w:p>
    <w:p w14:paraId="445DF35F" w14:textId="77777777" w:rsidR="004966A6" w:rsidRPr="007B40DC" w:rsidRDefault="004966A6" w:rsidP="004966A6">
      <w:r w:rsidRPr="007B40DC">
        <w:t>To flatten a file, follow the steps below.</w:t>
      </w:r>
    </w:p>
    <w:p w14:paraId="634E4CCA" w14:textId="5BD4E50A" w:rsidR="004966A6" w:rsidRPr="007B40DC" w:rsidRDefault="004966A6" w:rsidP="00C84053">
      <w:pPr>
        <w:numPr>
          <w:ilvl w:val="0"/>
          <w:numId w:val="87"/>
        </w:numPr>
      </w:pPr>
      <w:r w:rsidRPr="007B40DC">
        <w:t>Ensure that the form is completed</w:t>
      </w:r>
      <w:r w:rsidR="0289D8F4">
        <w:t>,</w:t>
      </w:r>
      <w:r w:rsidRPr="007B40DC">
        <w:t xml:space="preserve"> and the information is correct. Go to the print settings by selecting </w:t>
      </w:r>
      <w:r w:rsidRPr="007B40DC">
        <w:rPr>
          <w:b/>
          <w:bCs/>
        </w:rPr>
        <w:t>File &gt; Print</w:t>
      </w:r>
      <w:r w:rsidRPr="007B40DC">
        <w:t>.</w:t>
      </w:r>
    </w:p>
    <w:p w14:paraId="4DE4D3F3" w14:textId="77777777" w:rsidR="004966A6" w:rsidRPr="007B40DC" w:rsidRDefault="004966A6" w:rsidP="00C84053">
      <w:pPr>
        <w:numPr>
          <w:ilvl w:val="0"/>
          <w:numId w:val="87"/>
        </w:numPr>
      </w:pPr>
      <w:r w:rsidRPr="007B40DC">
        <w:t>On the pull-down menu of printer options, choose Adobe PDF or Microsoft Print to PDF, then click OK.</w:t>
      </w:r>
    </w:p>
    <w:p w14:paraId="5EA3E0B3" w14:textId="05D3359F" w:rsidR="004966A6" w:rsidRPr="007B40DC" w:rsidRDefault="004966A6" w:rsidP="00C84053">
      <w:pPr>
        <w:numPr>
          <w:ilvl w:val="0"/>
          <w:numId w:val="87"/>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2DCD42FB" w:rsidR="004966A6" w:rsidRPr="007B40DC" w:rsidRDefault="004966A6" w:rsidP="00C84053">
      <w:pPr>
        <w:numPr>
          <w:ilvl w:val="0"/>
          <w:numId w:val="87"/>
        </w:numPr>
      </w:pPr>
      <w:r w:rsidRPr="007B40DC">
        <w:t>The flattened form should appear in the new location with the new file name. Open it to check once more for any changes and to confirm that the conversion worked.</w:t>
      </w:r>
    </w:p>
    <w:p w14:paraId="4B3BAFA2" w14:textId="35FE7B3A" w:rsidR="00985AED" w:rsidRDefault="00836318" w:rsidP="002B13B1">
      <w:r w:rsidRPr="00AC34BE">
        <w:t xml:space="preserve">If you do not adhere to these requirements, you will receive an email notification from </w:t>
      </w:r>
      <w:hyperlink r:id="rId43" w:history="1">
        <w:r w:rsidRPr="00AC34BE">
          <w:rPr>
            <w:color w:val="0000FF"/>
            <w:u w:val="single"/>
          </w:rPr>
          <w:t>era-notify@mail.nih.gov</w:t>
        </w:r>
      </w:hyperlink>
      <w:r w:rsidRPr="00AC34BE">
        <w:t xml:space="preserve"> to </w:t>
      </w:r>
      <w:proofErr w:type="gramStart"/>
      <w:r w:rsidRPr="00AC34BE">
        <w:t>take action</w:t>
      </w:r>
      <w:proofErr w:type="gramEnd"/>
      <w:r w:rsidRPr="00AC34BE">
        <w:t xml:space="preserve">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w:t>
      </w:r>
      <w:proofErr w:type="spellStart"/>
      <w:r w:rsidRPr="00AC34BE">
        <w:t>eRA</w:t>
      </w:r>
      <w:proofErr w:type="spellEnd"/>
      <w:r w:rsidRPr="00AC34BE">
        <w:t xml:space="preserve">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p>
    <w:p w14:paraId="173F15AF" w14:textId="764ED094" w:rsidR="00985AED" w:rsidRPr="001C297A" w:rsidRDefault="00985AED" w:rsidP="002B13B1">
      <w:pPr>
        <w:rPr>
          <w:b/>
          <w:bCs/>
        </w:rPr>
      </w:pPr>
      <w:proofErr w:type="spellStart"/>
      <w:r w:rsidRPr="001C297A">
        <w:rPr>
          <w:b/>
          <w:bCs/>
        </w:rPr>
        <w:t>eRA</w:t>
      </w:r>
      <w:proofErr w:type="spellEnd"/>
      <w:r w:rsidRPr="001C297A">
        <w:rPr>
          <w:b/>
          <w:bCs/>
        </w:rPr>
        <w:t xml:space="preserve"> </w:t>
      </w:r>
      <w:r>
        <w:rPr>
          <w:b/>
          <w:bCs/>
        </w:rPr>
        <w:t xml:space="preserve">Commons </w:t>
      </w:r>
      <w:r w:rsidRPr="001C297A">
        <w:rPr>
          <w:b/>
          <w:bCs/>
        </w:rPr>
        <w:t>Validation Table</w:t>
      </w:r>
    </w:p>
    <w:p w14:paraId="437556AD" w14:textId="0DE0A371" w:rsidR="00CB73C2" w:rsidRDefault="00985AED" w:rsidP="002B13B1">
      <w:r w:rsidRPr="00AC34BE">
        <w:t xml:space="preserve">The following </w:t>
      </w:r>
      <w:r>
        <w:t xml:space="preserve">table shows </w:t>
      </w:r>
      <w:r w:rsidRPr="00AC34BE">
        <w:t xml:space="preserve">formatting requirements and system validations required by </w:t>
      </w:r>
      <w:proofErr w:type="spellStart"/>
      <w:r w:rsidRPr="00AC34BE">
        <w:t>eRA</w:t>
      </w:r>
      <w:proofErr w:type="spellEnd"/>
      <w:r w:rsidRPr="00AC34BE">
        <w:t xml:space="preserve"> Commons and wil</w:t>
      </w:r>
      <w:r>
        <w:t>l result in errors if not met.</w:t>
      </w:r>
      <w:r w:rsidR="00CB73C2">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72AFE885">
        <w:trPr>
          <w:cantSplit/>
          <w:tblHeade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proofErr w:type="spellStart"/>
            <w:r w:rsidRPr="00A821EC">
              <w:rPr>
                <w:rFonts w:cs="Arial"/>
                <w:b/>
                <w:bCs/>
                <w:iCs/>
                <w:sz w:val="22"/>
                <w:szCs w:val="22"/>
              </w:rPr>
              <w:lastRenderedPageBreak/>
              <w:t>eRA</w:t>
            </w:r>
            <w:proofErr w:type="spellEnd"/>
            <w:r w:rsidRPr="00A821EC">
              <w:rPr>
                <w:rFonts w:cs="Arial"/>
                <w:b/>
                <w:bCs/>
                <w:iCs/>
                <w:sz w:val="22"/>
                <w:szCs w:val="22"/>
              </w:rPr>
              <w:t xml:space="preserve"> Validations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proofErr w:type="spellStart"/>
            <w:r>
              <w:rPr>
                <w:rFonts w:cs="Arial"/>
                <w:b/>
                <w:sz w:val="22"/>
                <w:szCs w:val="22"/>
              </w:rPr>
              <w:t>eRA</w:t>
            </w:r>
            <w:proofErr w:type="spellEnd"/>
            <w:r>
              <w:rPr>
                <w:rFonts w:cs="Arial"/>
                <w:b/>
                <w:sz w:val="22"/>
                <w:szCs w:val="22"/>
              </w:rPr>
              <w:t xml:space="preserve"> Error Message</w:t>
            </w:r>
            <w:r w:rsidR="004B220D">
              <w:rPr>
                <w:rFonts w:cs="Arial"/>
                <w:b/>
                <w:sz w:val="22"/>
                <w:szCs w:val="22"/>
              </w:rPr>
              <w:t>s</w:t>
            </w:r>
          </w:p>
        </w:tc>
      </w:tr>
      <w:tr w:rsidR="00496AC5" w:rsidRPr="00A821EC" w14:paraId="591AFFDA" w14:textId="77777777" w:rsidTr="72AFE885">
        <w:trPr>
          <w:cantSplit/>
          <w:jc w:val="center"/>
        </w:trPr>
        <w:tc>
          <w:tcPr>
            <w:tcW w:w="4477" w:type="dxa"/>
            <w:tcBorders>
              <w:top w:val="single" w:sz="18" w:space="0" w:color="000000" w:themeColor="text1"/>
              <w:left w:val="single" w:sz="18" w:space="0" w:color="000000" w:themeColor="text1"/>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themeColor="text1"/>
              <w:left w:val="single" w:sz="18" w:space="0" w:color="auto"/>
              <w:bottom w:val="nil"/>
              <w:right w:val="single" w:sz="18" w:space="0" w:color="000000" w:themeColor="text1"/>
            </w:tcBorders>
          </w:tcPr>
          <w:p w14:paraId="6F3ED915" w14:textId="77777777" w:rsidR="00496AC5" w:rsidRDefault="00496AC5" w:rsidP="00496AC5">
            <w:pPr>
              <w:spacing w:after="0"/>
              <w:rPr>
                <w:rFonts w:cs="Arial"/>
                <w:sz w:val="20"/>
              </w:rPr>
            </w:pPr>
          </w:p>
        </w:tc>
      </w:tr>
      <w:tr w:rsidR="00496AC5" w:rsidRPr="00A821EC" w14:paraId="7858147C" w14:textId="77777777" w:rsidTr="72AFE885">
        <w:trPr>
          <w:cantSplit/>
          <w:trHeight w:val="623"/>
          <w:jc w:val="center"/>
        </w:trPr>
        <w:tc>
          <w:tcPr>
            <w:tcW w:w="4477" w:type="dxa"/>
            <w:tcBorders>
              <w:top w:val="nil"/>
              <w:left w:val="single" w:sz="18" w:space="0" w:color="000000" w:themeColor="text1"/>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hemeColor="text1"/>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72AFE885">
        <w:trPr>
          <w:cantSplit/>
          <w:trHeight w:val="622"/>
          <w:jc w:val="center"/>
        </w:trPr>
        <w:tc>
          <w:tcPr>
            <w:tcW w:w="4477" w:type="dxa"/>
            <w:tcBorders>
              <w:top w:val="nil"/>
              <w:left w:val="single" w:sz="18" w:space="0" w:color="000000" w:themeColor="text1"/>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hemeColor="text1"/>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72AFE885">
        <w:trPr>
          <w:cantSplit/>
          <w:trHeight w:val="622"/>
          <w:jc w:val="center"/>
        </w:trPr>
        <w:tc>
          <w:tcPr>
            <w:tcW w:w="4477" w:type="dxa"/>
            <w:tcBorders>
              <w:top w:val="nil"/>
              <w:left w:val="single" w:sz="18" w:space="0" w:color="000000" w:themeColor="text1"/>
              <w:bottom w:val="single" w:sz="18" w:space="0" w:color="000000" w:themeColor="text1"/>
              <w:right w:val="single" w:sz="18" w:space="0" w:color="auto"/>
            </w:tcBorders>
            <w:shd w:val="clear" w:color="auto" w:fill="auto"/>
          </w:tcPr>
          <w:p w14:paraId="2B2B4B59" w14:textId="344D0C9A"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themeColor="text1"/>
              <w:right w:val="single" w:sz="18" w:space="0" w:color="000000" w:themeColor="text1"/>
            </w:tcBorders>
            <w:shd w:val="clear" w:color="auto" w:fill="auto"/>
          </w:tcPr>
          <w:p w14:paraId="7803BCBF" w14:textId="77777777"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72AFE885">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4AC0205" w14:textId="56D75934" w:rsidR="00FC0CA5" w:rsidRPr="00A821EC" w:rsidRDefault="007E10B1" w:rsidP="007919AA">
            <w:pPr>
              <w:spacing w:after="0"/>
              <w:rPr>
                <w:rFonts w:cs="Arial"/>
                <w:sz w:val="20"/>
              </w:rPr>
            </w:pPr>
            <w:r>
              <w:rPr>
                <w:rFonts w:cs="Arial"/>
                <w:sz w:val="20"/>
              </w:rPr>
              <w:t xml:space="preserve">#2. </w:t>
            </w:r>
            <w:r w:rsidR="00926BE7">
              <w:rPr>
                <w:rFonts w:cs="Arial"/>
                <w:sz w:val="20"/>
              </w:rPr>
              <w:t>T</w:t>
            </w:r>
            <w:r w:rsidR="00926BE7" w:rsidRPr="00A821EC">
              <w:rPr>
                <w:rFonts w:cs="Arial"/>
                <w:sz w:val="20"/>
              </w:rPr>
              <w:t xml:space="preserve">he DUNS number provided </w:t>
            </w:r>
            <w:r w:rsidR="00926BE7">
              <w:rPr>
                <w:rFonts w:cs="Arial"/>
                <w:sz w:val="20"/>
              </w:rPr>
              <w:t xml:space="preserve">must include </w:t>
            </w:r>
            <w:r w:rsidR="00926BE7" w:rsidRPr="00A821EC">
              <w:rPr>
                <w:rFonts w:cs="Arial"/>
                <w:sz w:val="20"/>
              </w:rPr>
              <w:t>valid characters (9 or 13 numb</w:t>
            </w:r>
            <w:r w:rsidR="00926BE7">
              <w:rPr>
                <w:rFonts w:cs="Arial"/>
                <w:sz w:val="20"/>
              </w:rPr>
              <w:t>ers with or without dashes)</w:t>
            </w:r>
          </w:p>
          <w:p w14:paraId="145A2C48" w14:textId="61C568E9" w:rsidR="00926BE7" w:rsidRPr="00A821EC" w:rsidRDefault="00926BE7" w:rsidP="007919AA">
            <w:pPr>
              <w:spacing w:after="0"/>
              <w:rPr>
                <w:rFonts w:cs="Arial"/>
                <w:i/>
                <w:iCs/>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002B358" w14:textId="2CEDBBFF" w:rsidR="00926BE7" w:rsidRPr="00A821EC" w:rsidRDefault="00926BE7" w:rsidP="007919AA">
            <w:pPr>
              <w:spacing w:after="0"/>
              <w:rPr>
                <w:rFonts w:cs="Arial"/>
                <w:i/>
                <w:iCs/>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tc>
      </w:tr>
      <w:tr w:rsidR="00926BE7" w:rsidRPr="00A821EC" w14:paraId="20AFC21E" w14:textId="77777777" w:rsidTr="72AFE885">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34D2EE5A" w14:textId="0B7271D3" w:rsidR="00926BE7" w:rsidRPr="00A821EC" w:rsidRDefault="007E10B1" w:rsidP="001C297A">
            <w:pPr>
              <w:spacing w:after="0"/>
              <w:rPr>
                <w:rFonts w:cs="Arial"/>
                <w:sz w:val="20"/>
              </w:rPr>
            </w:pPr>
            <w:r>
              <w:rPr>
                <w:rFonts w:cs="Arial"/>
                <w:sz w:val="20"/>
              </w:rPr>
              <w:t xml:space="preserve">#3.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3EA178A" w14:textId="77777777"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 C</w:t>
            </w:r>
            <w:r w:rsidRPr="00A821EC">
              <w:rPr>
                <w:rFonts w:cs="Arial"/>
                <w:sz w:val="20"/>
              </w:rPr>
              <w:t xml:space="preserve">ontact the </w:t>
            </w:r>
            <w:proofErr w:type="spellStart"/>
            <w:r w:rsidRPr="00A821EC">
              <w:rPr>
                <w:rFonts w:cs="Arial"/>
                <w:sz w:val="20"/>
              </w:rPr>
              <w:t>eRA</w:t>
            </w:r>
            <w:proofErr w:type="spellEnd"/>
            <w:r w:rsidRPr="00A821EC">
              <w:rPr>
                <w:rFonts w:cs="Arial"/>
                <w:sz w:val="20"/>
              </w:rPr>
              <w:t xml:space="preserve">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72AFE885">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A999594" w14:textId="64DDA28A" w:rsidR="00926BE7" w:rsidRDefault="007E10B1" w:rsidP="00496AC5">
            <w:pPr>
              <w:spacing w:after="0"/>
              <w:rPr>
                <w:rFonts w:cs="Arial"/>
                <w:sz w:val="20"/>
              </w:rPr>
            </w:pPr>
            <w:r>
              <w:rPr>
                <w:rFonts w:cs="Arial"/>
                <w:sz w:val="20"/>
              </w:rPr>
              <w:t xml:space="preserve">#4 </w:t>
            </w:r>
            <w:r w:rsidR="00926BE7" w:rsidRPr="001E7FD0">
              <w:rPr>
                <w:rFonts w:cs="Arial"/>
                <w:sz w:val="20"/>
              </w:rPr>
              <w:t>If a change or correction is made to address an error, “Changed/Corrected” must be selected.</w:t>
            </w:r>
            <w:r w:rsidR="00BC29BB" w:rsidRPr="001E7FD0">
              <w:rPr>
                <w:rFonts w:cs="Arial"/>
                <w:sz w:val="20"/>
              </w:rPr>
              <w:t xml:space="preserve"> (Item #1 on the SF-424)</w:t>
            </w:r>
            <w:r w:rsidR="00FC0CA5">
              <w:rPr>
                <w:rFonts w:cs="Arial"/>
                <w:sz w:val="20"/>
              </w:rPr>
              <w:t xml:space="preserve">. </w:t>
            </w:r>
            <w:r w:rsidR="00926BE7" w:rsidRPr="72AFE885">
              <w:rPr>
                <w:rFonts w:cs="Arial"/>
                <w:sz w:val="20"/>
              </w:rPr>
              <w:t xml:space="preserve">Refer to </w:t>
            </w:r>
            <w:hyperlink w:anchor="_5.4_Resubmitting_a">
              <w:r w:rsidR="00FC0CA5" w:rsidRPr="72AFE885">
                <w:rPr>
                  <w:rFonts w:cs="Arial"/>
                  <w:sz w:val="20"/>
                  <w:u w:val="single"/>
                </w:rPr>
                <w:t>Appendix A II-4.4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4FC1F762" w14:textId="77777777"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72AFE885">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CC5092F" w14:textId="2B45ED69" w:rsidR="00926BE7" w:rsidRPr="00A821EC" w:rsidRDefault="007E10B1" w:rsidP="001C297A">
            <w:pPr>
              <w:tabs>
                <w:tab w:val="left" w:pos="0"/>
              </w:tabs>
              <w:spacing w:after="0"/>
              <w:ind w:left="-18"/>
              <w:rPr>
                <w:rFonts w:cs="Arial"/>
                <w:i/>
                <w:iCs/>
                <w:sz w:val="20"/>
              </w:rPr>
            </w:pPr>
            <w:r>
              <w:rPr>
                <w:rFonts w:cs="Arial"/>
                <w:sz w:val="20"/>
              </w:rPr>
              <w:t xml:space="preserve">#5. </w:t>
            </w:r>
            <w:r w:rsidR="00926BE7">
              <w:rPr>
                <w:rFonts w:cs="Arial"/>
                <w:sz w:val="20"/>
              </w:rPr>
              <w:t>The application cannot exceed 1.2GB.</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99806CD" w14:textId="5669D30A"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72AFE885">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044ADAC7" w14:textId="7AFB73CF" w:rsidR="00FC0CA5" w:rsidRPr="00A821EC" w:rsidRDefault="007E10B1" w:rsidP="001C297A">
            <w:pPr>
              <w:tabs>
                <w:tab w:val="left" w:pos="90"/>
              </w:tabs>
              <w:spacing w:after="0"/>
              <w:rPr>
                <w:rFonts w:cs="Arial"/>
                <w:sz w:val="20"/>
              </w:rPr>
            </w:pPr>
            <w:r>
              <w:rPr>
                <w:rFonts w:cs="Arial"/>
                <w:sz w:val="20"/>
              </w:rPr>
              <w:t xml:space="preserve">#6.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72AFE885">
        <w:trPr>
          <w:cantSplit/>
          <w:jc w:val="center"/>
        </w:trPr>
        <w:tc>
          <w:tcPr>
            <w:tcW w:w="4477" w:type="dxa"/>
            <w:tcBorders>
              <w:top w:val="single" w:sz="18" w:space="0" w:color="000000" w:themeColor="text1"/>
              <w:left w:val="single" w:sz="18" w:space="0" w:color="000000" w:themeColor="text1"/>
              <w:bottom w:val="single" w:sz="18" w:space="0" w:color="auto"/>
              <w:right w:val="single" w:sz="18" w:space="0" w:color="000000" w:themeColor="text1"/>
            </w:tcBorders>
            <w:shd w:val="clear" w:color="auto" w:fill="auto"/>
          </w:tcPr>
          <w:p w14:paraId="22B2A60D" w14:textId="4990138D" w:rsidR="00926BE7" w:rsidRPr="00A821EC" w:rsidRDefault="007E10B1" w:rsidP="00485925">
            <w:pPr>
              <w:spacing w:after="0"/>
              <w:rPr>
                <w:rFonts w:cs="Arial"/>
                <w:sz w:val="20"/>
              </w:rPr>
            </w:pPr>
            <w:r>
              <w:rPr>
                <w:rFonts w:cs="Arial"/>
                <w:sz w:val="20"/>
              </w:rPr>
              <w:t xml:space="preserve">#7.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tc>
        <w:tc>
          <w:tcPr>
            <w:tcW w:w="4770" w:type="dxa"/>
            <w:tcBorders>
              <w:top w:val="single" w:sz="18" w:space="0" w:color="000000" w:themeColor="text1"/>
              <w:left w:val="single" w:sz="18" w:space="0" w:color="000000" w:themeColor="text1"/>
              <w:bottom w:val="single" w:sz="18" w:space="0" w:color="auto"/>
              <w:right w:val="single" w:sz="18" w:space="0" w:color="000000" w:themeColor="text1"/>
            </w:tcBorders>
          </w:tcPr>
          <w:p w14:paraId="7AC89386" w14:textId="5B80EE1F"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r w:rsidRPr="00CB73C2">
              <w:rPr>
                <w:rFonts w:cs="Arial"/>
                <w:sz w:val="20"/>
              </w:rPr>
              <w:t>http://grants.nih.gov/grants/ElectronicReceipt/pdf_guidelines.htm</w:t>
            </w:r>
            <w:r w:rsidRPr="00A821EC">
              <w:rPr>
                <w:rFonts w:cs="Arial"/>
                <w:sz w:val="20"/>
              </w:rPr>
              <w:t>.”</w:t>
            </w:r>
          </w:p>
          <w:p w14:paraId="3A99146B" w14:textId="57EC6894" w:rsidR="00985AED" w:rsidRPr="00A821EC" w:rsidRDefault="00985AED" w:rsidP="001C297A">
            <w:pPr>
              <w:spacing w:after="0"/>
              <w:rPr>
                <w:rFonts w:cs="Arial"/>
                <w:sz w:val="20"/>
              </w:rPr>
            </w:pPr>
          </w:p>
        </w:tc>
      </w:tr>
      <w:tr w:rsidR="00926BE7" w:rsidRPr="00A821EC" w14:paraId="09955E3D" w14:textId="77777777" w:rsidTr="72AFE885">
        <w:trPr>
          <w:cantSplit/>
          <w:jc w:val="center"/>
        </w:trPr>
        <w:tc>
          <w:tcPr>
            <w:tcW w:w="4477" w:type="dxa"/>
            <w:tcBorders>
              <w:top w:val="single" w:sz="18" w:space="0" w:color="auto"/>
              <w:left w:val="single" w:sz="18" w:space="0" w:color="000000" w:themeColor="text1"/>
              <w:bottom w:val="nil"/>
              <w:right w:val="single" w:sz="18" w:space="0" w:color="000000" w:themeColor="text1"/>
            </w:tcBorders>
            <w:shd w:val="clear" w:color="auto" w:fill="auto"/>
          </w:tcPr>
          <w:p w14:paraId="34AC679A" w14:textId="575BFEF3" w:rsidR="00926BE7" w:rsidRPr="00A821EC" w:rsidRDefault="007E10B1" w:rsidP="001C297A">
            <w:pPr>
              <w:spacing w:after="0"/>
              <w:rPr>
                <w:rFonts w:cs="Arial"/>
                <w:sz w:val="20"/>
              </w:rPr>
            </w:pPr>
            <w:r w:rsidRPr="007E10B1">
              <w:rPr>
                <w:rFonts w:cs="Arial"/>
                <w:sz w:val="20"/>
              </w:rPr>
              <w:t xml:space="preserve">#8.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themeColor="text1"/>
              <w:bottom w:val="nil"/>
              <w:right w:val="single" w:sz="18" w:space="0" w:color="000000" w:themeColor="text1"/>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72AFE885">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4CA7C0E0" w14:textId="11DC9737" w:rsidR="00FC0CA5" w:rsidRPr="00485925" w:rsidRDefault="00FC0CA5" w:rsidP="00496AC5">
            <w:pPr>
              <w:spacing w:after="0"/>
              <w:rPr>
                <w:rFonts w:cs="Arial"/>
                <w:sz w:val="20"/>
              </w:rPr>
            </w:pPr>
            <w:r w:rsidRPr="00A821EC">
              <w:rPr>
                <w:rFonts w:cs="Arial"/>
                <w:sz w:val="20"/>
              </w:rPr>
              <w:t>PDF attachments cannot be empty (0 bytes).</w:t>
            </w:r>
            <w:r>
              <w:rPr>
                <w:rFonts w:cs="Arial"/>
                <w:sz w:val="20"/>
              </w:rPr>
              <w:t xml:space="preserve"> </w:t>
            </w:r>
          </w:p>
        </w:tc>
        <w:tc>
          <w:tcPr>
            <w:tcW w:w="4770" w:type="dxa"/>
            <w:tcBorders>
              <w:top w:val="nil"/>
              <w:left w:val="single" w:sz="18" w:space="0" w:color="000000" w:themeColor="text1"/>
              <w:bottom w:val="nil"/>
              <w:right w:val="single" w:sz="18" w:space="0" w:color="000000" w:themeColor="text1"/>
            </w:tcBorders>
          </w:tcPr>
          <w:p w14:paraId="0A3EA06D" w14:textId="77777777"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85925">
            <w:pPr>
              <w:spacing w:after="0"/>
              <w:rPr>
                <w:rFonts w:cs="Arial"/>
                <w:sz w:val="20"/>
              </w:rPr>
            </w:pPr>
          </w:p>
        </w:tc>
      </w:tr>
      <w:tr w:rsidR="00FC0CA5" w:rsidRPr="00A821EC" w14:paraId="4FEA76B4" w14:textId="77777777" w:rsidTr="72AFE885">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73C34256" w14:textId="77777777" w:rsidR="00FC0CA5" w:rsidRPr="00A821EC" w:rsidRDefault="00FC0CA5" w:rsidP="00485925">
            <w:pPr>
              <w:spacing w:before="120" w:after="0"/>
              <w:rPr>
                <w:rFonts w:cs="Arial"/>
                <w:sz w:val="20"/>
              </w:rPr>
            </w:pPr>
            <w:r w:rsidRPr="00A821EC">
              <w:rPr>
                <w:rFonts w:cs="Arial"/>
                <w:sz w:val="20"/>
              </w:rPr>
              <w:lastRenderedPageBreak/>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21354AE5" w14:textId="2CA6EDA4" w:rsidR="00FC0CA5" w:rsidRPr="00A821EC" w:rsidRDefault="00FC0CA5" w:rsidP="00485925">
            <w:pPr>
              <w:spacing w:before="120"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p>
          <w:p w14:paraId="7A66AC3C" w14:textId="77777777" w:rsidR="00FC0CA5" w:rsidRDefault="00FC0CA5" w:rsidP="00496AC5">
            <w:pPr>
              <w:spacing w:after="0"/>
              <w:ind w:left="47"/>
              <w:rPr>
                <w:rFonts w:cs="Arial"/>
                <w:sz w:val="20"/>
              </w:rPr>
            </w:pPr>
          </w:p>
        </w:tc>
      </w:tr>
      <w:tr w:rsidR="00FC0CA5" w:rsidRPr="00A821EC" w14:paraId="4E9F0C93" w14:textId="77777777" w:rsidTr="72AFE885">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0360E333" w14:textId="77777777" w:rsidR="00FC0CA5" w:rsidRDefault="00FC0CA5" w:rsidP="00FC0CA5">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49B13B3C" w14:textId="7C82EC5B"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r w:rsidRPr="00D16479">
              <w:rPr>
                <w:rFonts w:cs="Arial"/>
                <w:sz w:val="20"/>
              </w:rPr>
              <w:t>http://grants.nih.gov/grants/ElectronicReceipt/pdf_guidelines.htm</w:t>
            </w:r>
          </w:p>
          <w:p w14:paraId="78E04409" w14:textId="77777777" w:rsidR="00FC0CA5" w:rsidRDefault="00FC0CA5" w:rsidP="00496AC5">
            <w:pPr>
              <w:spacing w:after="0"/>
              <w:ind w:left="47"/>
              <w:rPr>
                <w:rFonts w:cs="Arial"/>
                <w:sz w:val="20"/>
              </w:rPr>
            </w:pPr>
          </w:p>
        </w:tc>
      </w:tr>
      <w:tr w:rsidR="00FC0CA5" w:rsidRPr="00A821EC" w14:paraId="3ECB1DF4" w14:textId="77777777" w:rsidTr="72AFE885">
        <w:trPr>
          <w:cantSplit/>
          <w:jc w:val="center"/>
        </w:trPr>
        <w:tc>
          <w:tcPr>
            <w:tcW w:w="4477"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3126C78F" w14:textId="5A49C167"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w:t>
            </w:r>
            <w:r w:rsidR="00960A3A">
              <w:rPr>
                <w:rFonts w:cs="Arial"/>
                <w:sz w:val="20"/>
              </w:rPr>
              <w:t xml:space="preserve"> </w:t>
            </w:r>
            <w:r w:rsidRPr="00A821EC">
              <w:rPr>
                <w:rFonts w:cs="Arial"/>
                <w:sz w:val="20"/>
              </w:rPr>
              <w:t>Valid file names must include the following UTF-8 characters: A-Z, a-z, 0-9, underscore (_), hyphen (-), space, period.</w:t>
            </w:r>
          </w:p>
        </w:tc>
        <w:tc>
          <w:tcPr>
            <w:tcW w:w="4770" w:type="dxa"/>
            <w:tcBorders>
              <w:top w:val="nil"/>
              <w:left w:val="single" w:sz="18" w:space="0" w:color="000000" w:themeColor="text1"/>
              <w:bottom w:val="single" w:sz="18" w:space="0" w:color="000000" w:themeColor="text1"/>
              <w:right w:val="single" w:sz="18" w:space="0" w:color="000000" w:themeColor="text1"/>
            </w:tcBorders>
          </w:tcPr>
          <w:p w14:paraId="5C22E6E7" w14:textId="77777777"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 xml:space="preserve">Valid filenames may only include the following characters: A-Z, a-z, 0-9, underscore </w:t>
            </w:r>
            <w:proofErr w:type="gramStart"/>
            <w:r w:rsidRPr="00A821EC">
              <w:rPr>
                <w:rFonts w:cs="Arial"/>
                <w:sz w:val="20"/>
              </w:rPr>
              <w:t>( _</w:t>
            </w:r>
            <w:proofErr w:type="gramEnd"/>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72AFE885">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DF3E3EB" w14:textId="721ED830" w:rsidR="00926BE7" w:rsidRDefault="007E10B1" w:rsidP="00496AC5">
            <w:pPr>
              <w:spacing w:after="0"/>
              <w:rPr>
                <w:rFonts w:cs="Arial"/>
                <w:sz w:val="20"/>
              </w:rPr>
            </w:pPr>
            <w:r>
              <w:rPr>
                <w:rFonts w:cs="Arial"/>
                <w:sz w:val="20"/>
              </w:rPr>
              <w:t xml:space="preserve">#9.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926BE7" w:rsidRPr="00A821EC">
              <w:rPr>
                <w:rFonts w:cs="Arial"/>
                <w:sz w:val="20"/>
              </w:rPr>
              <w:t xml:space="preserve">Control characters (ASCII 0 through 31 and 127), spaces and special chars &lt; &gt; </w:t>
            </w:r>
            <w:proofErr w:type="gramStart"/>
            <w:r w:rsidR="00926BE7" w:rsidRPr="00A821EC">
              <w:rPr>
                <w:rFonts w:cs="Arial"/>
                <w:sz w:val="20"/>
              </w:rPr>
              <w:t>( )</w:t>
            </w:r>
            <w:proofErr w:type="gramEnd"/>
            <w:r w:rsidR="00926BE7" w:rsidRPr="00A821EC">
              <w:rPr>
                <w:rFonts w:cs="Arial"/>
                <w:sz w:val="20"/>
              </w:rPr>
              <w:t xml:space="preserve">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20BEEFF7" w14:textId="77777777"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proofErr w:type="gramStart"/>
            <w:r w:rsidRPr="00A821EC">
              <w:rPr>
                <w:rFonts w:cs="Arial"/>
                <w:sz w:val="20"/>
              </w:rPr>
              <w:t>( )</w:t>
            </w:r>
            <w:proofErr w:type="gramEnd"/>
            <w:r w:rsidRPr="00A821EC">
              <w:rPr>
                <w:rFonts w:cs="Arial"/>
                <w:sz w:val="20"/>
              </w:rPr>
              <w:t xml:space="preserve"> [ ] \ , ; : are not valid.</w:t>
            </w:r>
          </w:p>
        </w:tc>
      </w:tr>
      <w:tr w:rsidR="00926BE7" w:rsidRPr="00A821EC" w14:paraId="4F1A19BD" w14:textId="77777777" w:rsidTr="72AFE885">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B547D4B" w14:textId="61D81027" w:rsidR="00926BE7" w:rsidRPr="00A11C4C" w:rsidRDefault="007E10B1" w:rsidP="001C297A">
            <w:pPr>
              <w:spacing w:after="0"/>
              <w:rPr>
                <w:rFonts w:cs="Arial"/>
                <w:i/>
                <w:sz w:val="20"/>
              </w:rPr>
            </w:pPr>
            <w:r>
              <w:rPr>
                <w:rFonts w:cs="Arial"/>
                <w:sz w:val="20"/>
              </w:rPr>
              <w:t xml:space="preserve">#10. </w:t>
            </w:r>
            <w:r w:rsidR="00926BE7" w:rsidRPr="001E7FD0">
              <w:rPr>
                <w:rFonts w:cs="Arial"/>
                <w:sz w:val="20"/>
              </w:rPr>
              <w:t>Congressional district code of applicant (after truncating) must be valid. (SF-424, item 16 a and b</w:t>
            </w:r>
            <w:r w:rsidR="00926BE7" w:rsidRPr="00A11C4C">
              <w:rPr>
                <w:rFonts w:cs="Arial"/>
                <w:i/>
                <w:sz w:val="20"/>
              </w:rPr>
              <w:t>)</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3579909" w14:textId="2C64EFAB"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4"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85AED" w:rsidRPr="00A821EC" w14:paraId="57634938" w14:textId="77777777" w:rsidTr="14F38B39">
        <w:trPr>
          <w:cantSplit/>
          <w:jc w:val="center"/>
        </w:trPr>
        <w:tc>
          <w:tcPr>
            <w:tcW w:w="9247" w:type="dxa"/>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8768F46" w14:textId="0FE29634" w:rsidR="00985AED" w:rsidRPr="001C297A" w:rsidRDefault="00985AED" w:rsidP="00C64369">
            <w:pPr>
              <w:tabs>
                <w:tab w:val="left" w:pos="90"/>
              </w:tabs>
              <w:spacing w:after="120"/>
              <w:jc w:val="center"/>
              <w:rPr>
                <w:rFonts w:cs="Arial"/>
                <w:b/>
                <w:bCs/>
                <w:iCs/>
                <w:sz w:val="22"/>
                <w:szCs w:val="22"/>
              </w:rPr>
            </w:pPr>
            <w:r w:rsidRPr="001C297A">
              <w:rPr>
                <w:rFonts w:cs="Arial"/>
                <w:b/>
                <w:bCs/>
                <w:iCs/>
                <w:sz w:val="22"/>
                <w:szCs w:val="22"/>
              </w:rPr>
              <w:lastRenderedPageBreak/>
              <w:t>Budget Errors</w:t>
            </w:r>
          </w:p>
        </w:tc>
      </w:tr>
      <w:tr w:rsidR="00985AED" w:rsidRPr="00A821EC" w14:paraId="4648A52C" w14:textId="77777777" w:rsidTr="14F38B39">
        <w:trPr>
          <w:cantSplit/>
          <w:tblHeade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proofErr w:type="spellStart"/>
            <w:r w:rsidRPr="00A821EC">
              <w:rPr>
                <w:rFonts w:cs="Arial"/>
                <w:b/>
                <w:bCs/>
                <w:iCs/>
                <w:sz w:val="22"/>
                <w:szCs w:val="22"/>
              </w:rPr>
              <w:t>eRA</w:t>
            </w:r>
            <w:proofErr w:type="spellEnd"/>
            <w:r w:rsidRPr="00A821EC">
              <w:rPr>
                <w:rFonts w:cs="Arial"/>
                <w:b/>
                <w:bCs/>
                <w:iCs/>
                <w:sz w:val="22"/>
                <w:szCs w:val="22"/>
              </w:rPr>
              <w:t xml:space="preserve"> Validations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proofErr w:type="spellStart"/>
            <w:r>
              <w:rPr>
                <w:rFonts w:cs="Arial"/>
                <w:b/>
                <w:sz w:val="22"/>
                <w:szCs w:val="22"/>
              </w:rPr>
              <w:t>eRA</w:t>
            </w:r>
            <w:proofErr w:type="spellEnd"/>
            <w:r>
              <w:rPr>
                <w:rFonts w:cs="Arial"/>
                <w:b/>
                <w:sz w:val="22"/>
                <w:szCs w:val="22"/>
              </w:rPr>
              <w:t xml:space="preserve"> Error Messages</w:t>
            </w:r>
          </w:p>
        </w:tc>
      </w:tr>
      <w:tr w:rsidR="00926BE7" w:rsidRPr="00A821EC" w14:paraId="703FE9BA" w14:textId="77777777" w:rsidTr="14F38B39">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5A8D758B"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76C019BE" w14:textId="77777777" w:rsidR="00926BE7" w:rsidRDefault="00926BE7" w:rsidP="00496AC5">
            <w:pPr>
              <w:spacing w:after="0"/>
              <w:rPr>
                <w:rFonts w:cs="Arial"/>
                <w:sz w:val="20"/>
              </w:rPr>
            </w:pPr>
            <w:r w:rsidRPr="00A821EC">
              <w:rPr>
                <w:rFonts w:cs="Arial"/>
                <w:sz w:val="20"/>
              </w:rPr>
              <w:t>Ensure that the sum of Grant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14F38B39">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14F38B39">
        <w:trPr>
          <w:cantSplit/>
          <w:jc w:val="center"/>
        </w:trPr>
        <w:tc>
          <w:tcPr>
            <w:tcW w:w="4477" w:type="dxa"/>
            <w:tcBorders>
              <w:top w:val="single" w:sz="18" w:space="0" w:color="000000" w:themeColor="text1"/>
              <w:left w:val="single" w:sz="18" w:space="0" w:color="000000" w:themeColor="text1"/>
              <w:bottom w:val="nil"/>
              <w:right w:val="single" w:sz="18" w:space="0" w:color="000000" w:themeColor="text1"/>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0" w:type="dxa"/>
            <w:tcBorders>
              <w:top w:val="single" w:sz="18" w:space="0" w:color="000000" w:themeColor="text1"/>
              <w:left w:val="single" w:sz="18" w:space="0" w:color="000000" w:themeColor="text1"/>
              <w:bottom w:val="nil"/>
              <w:right w:val="single" w:sz="18" w:space="0" w:color="000000" w:themeColor="text1"/>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14F38B39">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14F38B39">
        <w:trPr>
          <w:cantSplit/>
          <w:jc w:val="center"/>
        </w:trPr>
        <w:tc>
          <w:tcPr>
            <w:tcW w:w="4477"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0" w:type="dxa"/>
            <w:tcBorders>
              <w:top w:val="nil"/>
              <w:left w:val="single" w:sz="18" w:space="0" w:color="000000" w:themeColor="text1"/>
              <w:bottom w:val="single" w:sz="18" w:space="0" w:color="000000" w:themeColor="text1"/>
              <w:right w:val="single" w:sz="18" w:space="0" w:color="000000" w:themeColor="text1"/>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0CA5" w:rsidRPr="00A821EC" w14:paraId="0DDB9FE9" w14:textId="77777777" w:rsidTr="14F38B39">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4890F929" w14:textId="35ADE664" w:rsidR="00FC0CA5" w:rsidRPr="00AD2C66" w:rsidRDefault="00FC0CA5" w:rsidP="00496AC5">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37D674E2" w14:textId="46A99A32" w:rsidR="00FC0CA5" w:rsidRDefault="00FC0CA5" w:rsidP="00496AC5">
            <w:pPr>
              <w:spacing w:after="0"/>
              <w:rPr>
                <w:rFonts w:cs="Arial"/>
                <w:sz w:val="20"/>
              </w:rPr>
            </w:pPr>
            <w:r w:rsidRPr="00A821EC">
              <w:rPr>
                <w:rFonts w:cs="Arial"/>
                <w:sz w:val="20"/>
              </w:rPr>
              <w:t>Ensure that the Forecasted Cash Needs: 15. TOTAL equals to SECTION A – Budget Summary: 5.</w:t>
            </w:r>
            <w:r w:rsidR="37F45A33" w:rsidRPr="14F38B39">
              <w:rPr>
                <w:rFonts w:cs="Arial"/>
                <w:sz w:val="20"/>
              </w:rPr>
              <w:t xml:space="preserve"> </w:t>
            </w:r>
            <w:r w:rsidRPr="00A821EC">
              <w:rPr>
                <w:rFonts w:cs="Arial"/>
                <w:sz w:val="20"/>
              </w:rPr>
              <w:t>Totals Total (g).</w:t>
            </w:r>
          </w:p>
          <w:p w14:paraId="7CB383FE" w14:textId="4A1C397E" w:rsidR="00FC0CA5" w:rsidRDefault="00FC0CA5" w:rsidP="00496AC5">
            <w:pPr>
              <w:spacing w:after="0"/>
              <w:rPr>
                <w:rFonts w:cs="Arial"/>
                <w:sz w:val="20"/>
              </w:rPr>
            </w:pPr>
          </w:p>
        </w:tc>
      </w:tr>
      <w:tr w:rsidR="00926BE7" w:rsidRPr="00A821EC" w14:paraId="0F8E317A" w14:textId="77777777" w:rsidTr="14F38B39">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73C304D" w14:textId="6CE8F895" w:rsidR="00926BE7" w:rsidRDefault="00926BE7" w:rsidP="00770E50">
            <w:pPr>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750323E7" w14:textId="0F14E43E" w:rsidR="00926BE7" w:rsidRPr="00295D08" w:rsidRDefault="00926BE7" w:rsidP="00295D08">
            <w:pPr>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83F4D88" w14:textId="77777777" w:rsidR="00926BE7" w:rsidRPr="00A821EC" w:rsidRDefault="00926BE7" w:rsidP="00770E50">
            <w:pPr>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013238E1" w14:textId="77777777" w:rsidR="00985AED" w:rsidRDefault="00985AED">
      <w:pPr>
        <w:spacing w:after="0"/>
        <w:rPr>
          <w:rFonts w:cs="Arial"/>
          <w:b/>
          <w:bCs/>
          <w:kern w:val="32"/>
          <w:sz w:val="32"/>
          <w:szCs w:val="32"/>
        </w:rPr>
      </w:pPr>
      <w:bookmarkStart w:id="308" w:name="_Appendix_C_–"/>
      <w:bookmarkStart w:id="309" w:name="_Appendix_D_–_1"/>
      <w:bookmarkStart w:id="310" w:name="_Toc81577299"/>
      <w:bookmarkStart w:id="311" w:name="_Hlk80366885"/>
      <w:bookmarkStart w:id="312" w:name="_Toc485307408"/>
      <w:bookmarkEnd w:id="234"/>
      <w:bookmarkEnd w:id="308"/>
      <w:bookmarkEnd w:id="309"/>
      <w:r>
        <w:br w:type="page"/>
      </w:r>
    </w:p>
    <w:p w14:paraId="6B6FFCA9" w14:textId="41053E42" w:rsidR="00AA179E" w:rsidRPr="00AA179E" w:rsidRDefault="00AA179E" w:rsidP="00AA179E">
      <w:pPr>
        <w:pStyle w:val="Heading1"/>
        <w:jc w:val="center"/>
      </w:pPr>
      <w:bookmarkStart w:id="313" w:name="_Appendix_C_–_2"/>
      <w:bookmarkStart w:id="314" w:name="_Toc174539173"/>
      <w:bookmarkEnd w:id="313"/>
      <w:r w:rsidRPr="00AA179E">
        <w:lastRenderedPageBreak/>
        <w:t xml:space="preserve">Appendix </w:t>
      </w:r>
      <w:r>
        <w:t>C</w:t>
      </w:r>
      <w:r w:rsidRPr="00AA179E">
        <w:t xml:space="preserve"> – General Eligibility Information</w:t>
      </w:r>
      <w:bookmarkEnd w:id="310"/>
      <w:bookmarkEnd w:id="314"/>
    </w:p>
    <w:p w14:paraId="32863756" w14:textId="70E42F35" w:rsidR="00AA179E" w:rsidRPr="00AA179E" w:rsidRDefault="00AA179E" w:rsidP="009416C3">
      <w:r w:rsidRPr="00AA179E">
        <w:t xml:space="preserve">Determining whether you are eligible to apply for and receive a SAMHSA grant is very important. If you are not legally eligible for a specific funding opportunity, you would spend considerable time and money completing the application process when you cannot </w:t>
      </w:r>
      <w:r w:rsidR="00985AED" w:rsidRPr="00AA179E">
        <w:t>receive</w:t>
      </w:r>
      <w:r w:rsidRPr="00AA179E">
        <w:t xml:space="preserve"> the grant. </w:t>
      </w:r>
    </w:p>
    <w:p w14:paraId="6205A4D3" w14:textId="7CF408E9" w:rsidR="00AA179E" w:rsidRPr="00AA179E" w:rsidRDefault="00AA179E" w:rsidP="009416C3">
      <w:r w:rsidRPr="00AA179E">
        <w:t>There are many types of organizations generally eligible to apply for SAMHSA funding opportunities</w:t>
      </w:r>
      <w:r w:rsidR="00985AED">
        <w:t>. However, eligibility is strictly tied to the statutory authority governing this grant. Please be sure to double check the NOFO for eligibility. Eligibility for this NOFO may include the following</w:t>
      </w:r>
      <w:r w:rsidRPr="00AA179E">
        <w:t>:</w:t>
      </w:r>
    </w:p>
    <w:p w14:paraId="0D91108A" w14:textId="77777777" w:rsidR="00AA179E" w:rsidRPr="00AA179E" w:rsidRDefault="00AA179E" w:rsidP="008E0032">
      <w:pPr>
        <w:rPr>
          <w:u w:val="single"/>
        </w:rPr>
      </w:pPr>
      <w:r w:rsidRPr="00AA179E">
        <w:rPr>
          <w:u w:val="single"/>
        </w:rPr>
        <w:t>Government Organizations</w:t>
      </w:r>
    </w:p>
    <w:p w14:paraId="11344877" w14:textId="77777777" w:rsidR="00AA179E" w:rsidRPr="00AA179E" w:rsidRDefault="00AA179E" w:rsidP="008E0032">
      <w:r w:rsidRPr="00AA179E">
        <w:t>State governments and territories</w:t>
      </w:r>
    </w:p>
    <w:p w14:paraId="1DCCB7E7" w14:textId="77777777" w:rsidR="00AA179E" w:rsidRPr="00AA179E" w:rsidRDefault="00AA179E" w:rsidP="008E0032">
      <w:r w:rsidRPr="00AA179E">
        <w:t>County governments</w:t>
      </w:r>
    </w:p>
    <w:p w14:paraId="51B7D502" w14:textId="77777777" w:rsidR="00AA179E" w:rsidRPr="00AA179E" w:rsidRDefault="00AA179E" w:rsidP="008E0032">
      <w:r w:rsidRPr="00AA179E">
        <w:t>City or township governments</w:t>
      </w:r>
    </w:p>
    <w:p w14:paraId="1473A17E" w14:textId="77777777" w:rsidR="00AA179E" w:rsidRPr="00AA179E" w:rsidRDefault="00AA179E" w:rsidP="008E0032">
      <w:r w:rsidRPr="00AA179E">
        <w:t>Special district governments</w:t>
      </w:r>
    </w:p>
    <w:p w14:paraId="33072A9A" w14:textId="77777777" w:rsidR="00AA179E" w:rsidRPr="00AA179E" w:rsidRDefault="00AA179E" w:rsidP="008E0032">
      <w:r w:rsidRPr="00AA179E">
        <w:t>Native American tribal governments (federally recognized)</w:t>
      </w:r>
    </w:p>
    <w:p w14:paraId="59626A85" w14:textId="77777777" w:rsidR="00985AED" w:rsidRDefault="00AA179E" w:rsidP="008E0032">
      <w:r w:rsidRPr="00AA179E">
        <w:t>Native American tribal governments (other than federally recognized)</w:t>
      </w:r>
    </w:p>
    <w:p w14:paraId="5529BE56" w14:textId="77D767E5" w:rsidR="00985AED" w:rsidRDefault="00985AED" w:rsidP="008E0032">
      <w:r>
        <w:t>State-Recognized Tribes</w:t>
      </w:r>
    </w:p>
    <w:p w14:paraId="7BFF8F96" w14:textId="77777777" w:rsidR="00AA179E" w:rsidRPr="00AA179E" w:rsidRDefault="00AA179E" w:rsidP="008E0032">
      <w:pPr>
        <w:rPr>
          <w:u w:val="single"/>
        </w:rPr>
      </w:pPr>
      <w:r w:rsidRPr="00AA179E">
        <w:rPr>
          <w:u w:val="single"/>
        </w:rPr>
        <w:t>Other Tribal Entities</w:t>
      </w:r>
    </w:p>
    <w:p w14:paraId="163468C1" w14:textId="77777777" w:rsidR="00AA179E" w:rsidRPr="00AA179E" w:rsidRDefault="00AA179E" w:rsidP="008E0032">
      <w:r w:rsidRPr="00AA179E">
        <w:t>Tribal organizations</w:t>
      </w:r>
    </w:p>
    <w:p w14:paraId="459A2DF8" w14:textId="56FBD23C" w:rsidR="00985AED" w:rsidRDefault="00AA179E" w:rsidP="008E0032">
      <w:r w:rsidRPr="00AA179E">
        <w:t>Consortia of tribes or tribal organization</w:t>
      </w:r>
      <w:r w:rsidR="00985AED">
        <w:t>s</w:t>
      </w:r>
    </w:p>
    <w:p w14:paraId="2FA7C0B7" w14:textId="77777777" w:rsidR="00CE4DCA" w:rsidRDefault="004B78E2" w:rsidP="008E0032">
      <w:r>
        <w:t>Urban Indian Organizations</w:t>
      </w:r>
    </w:p>
    <w:p w14:paraId="5DA4AAB8" w14:textId="77777777" w:rsidR="00AA179E" w:rsidRPr="00AA179E" w:rsidRDefault="00AA179E" w:rsidP="008E0032">
      <w:pPr>
        <w:rPr>
          <w:u w:val="single"/>
        </w:rPr>
      </w:pPr>
      <w:r w:rsidRPr="00AA179E">
        <w:rPr>
          <w:u w:val="single"/>
        </w:rPr>
        <w:t>Education Organizations</w:t>
      </w:r>
    </w:p>
    <w:p w14:paraId="11362C97" w14:textId="77777777" w:rsidR="00AA179E" w:rsidRPr="00AA179E" w:rsidRDefault="00AA179E" w:rsidP="008E0032">
      <w:r w:rsidRPr="00AA179E">
        <w:t>Independent school districts</w:t>
      </w:r>
    </w:p>
    <w:p w14:paraId="665944DD" w14:textId="77777777" w:rsidR="00AA179E" w:rsidRPr="00AA179E" w:rsidRDefault="00AA179E" w:rsidP="008E0032">
      <w:r w:rsidRPr="00AA179E">
        <w:t>Public and state-controlled institutions of higher education</w:t>
      </w:r>
    </w:p>
    <w:p w14:paraId="09B3D257" w14:textId="77777777" w:rsidR="00AA179E" w:rsidRPr="00AA179E" w:rsidRDefault="00AA179E" w:rsidP="008E0032">
      <w:r w:rsidRPr="00AA179E">
        <w:t>Private institutions of higher education</w:t>
      </w:r>
    </w:p>
    <w:p w14:paraId="52991757" w14:textId="0BE22E7E" w:rsidR="00464F08" w:rsidRDefault="00AA179E" w:rsidP="008E0032">
      <w:r w:rsidRPr="00AA179E">
        <w:t>Education agencies/authorities serving children and youth residing in federally recognized American Indian/Alaska Native (AI/AN) tribes</w:t>
      </w:r>
      <w:r w:rsidR="00464F08">
        <w:br w:type="page"/>
      </w:r>
    </w:p>
    <w:p w14:paraId="5621463C" w14:textId="77777777" w:rsidR="00AA179E" w:rsidRPr="00AA179E" w:rsidRDefault="00AA179E" w:rsidP="006877EE">
      <w:pPr>
        <w:spacing w:after="120"/>
        <w:rPr>
          <w:u w:val="single"/>
        </w:rPr>
      </w:pPr>
      <w:r w:rsidRPr="00AA179E">
        <w:rPr>
          <w:u w:val="single"/>
        </w:rPr>
        <w:lastRenderedPageBreak/>
        <w:t>Nonprofit Organizations</w:t>
      </w:r>
    </w:p>
    <w:p w14:paraId="55905FA3" w14:textId="06EFFD9C" w:rsidR="00AA179E" w:rsidRPr="00AA179E" w:rsidRDefault="00AA179E" w:rsidP="001C297A">
      <w:pPr>
        <w:spacing w:after="0"/>
      </w:pPr>
      <w:r w:rsidRPr="00AA179E">
        <w:t>Nonprofits having a 501(c)(3) status with the Internal Revenue Service (IRS), other than institutions of higher education</w:t>
      </w:r>
    </w:p>
    <w:p w14:paraId="1EB1C303" w14:textId="37C8723B" w:rsidR="00AA179E" w:rsidRDefault="00AA179E" w:rsidP="009416C3">
      <w:r w:rsidRPr="00722C97">
        <w:t>Nonprofits that do not have a 501(c)(3) status with the IRS, other than institutions of higher education</w:t>
      </w:r>
      <w:r w:rsidR="006877EE">
        <w:t>, including entities with 501(c)(4) status (civic leagues, social welfare organizations, and local associations of employees) and 501(c)(5) status (labor organizations).</w:t>
      </w:r>
    </w:p>
    <w:p w14:paraId="1183DD76" w14:textId="72BD510C" w:rsidR="006E1898" w:rsidRDefault="00AA179E" w:rsidP="00544CE0">
      <w:pPr>
        <w:rPr>
          <w:b/>
          <w:bCs/>
        </w:rPr>
      </w:pPr>
      <w:r w:rsidRPr="00AA179E">
        <w:rPr>
          <w:b/>
          <w:bCs/>
        </w:rPr>
        <w:t xml:space="preserve">Please note: For-profit organizations and foreign entities are not eligible to apply for SAMHSA grants. </w:t>
      </w:r>
    </w:p>
    <w:p w14:paraId="6B323F70" w14:textId="1391264F" w:rsidR="00347739" w:rsidRPr="00AC34BE" w:rsidRDefault="00347739" w:rsidP="00F5108C">
      <w:pPr>
        <w:pStyle w:val="Heading1"/>
        <w:jc w:val="center"/>
      </w:pPr>
      <w:bookmarkStart w:id="315" w:name="_Appendix_D_–_2"/>
      <w:bookmarkStart w:id="316" w:name="_Appendix_C_–_1"/>
      <w:bookmarkStart w:id="317" w:name="_Appendix_E_–"/>
      <w:bookmarkStart w:id="318" w:name="_Appendix_D_–"/>
      <w:bookmarkStart w:id="319" w:name="_Toc485307409"/>
      <w:bookmarkStart w:id="320" w:name="_Toc81577301"/>
      <w:bookmarkStart w:id="321" w:name="_Toc174539174"/>
      <w:bookmarkStart w:id="322" w:name="_Hlk80366954"/>
      <w:bookmarkStart w:id="323" w:name="_Hlk83133552"/>
      <w:bookmarkEnd w:id="235"/>
      <w:bookmarkEnd w:id="311"/>
      <w:bookmarkEnd w:id="312"/>
      <w:bookmarkEnd w:id="315"/>
      <w:bookmarkEnd w:id="316"/>
      <w:bookmarkEnd w:id="317"/>
      <w:bookmarkEnd w:id="318"/>
      <w:r w:rsidRPr="00AC34BE">
        <w:t xml:space="preserve">Appendix </w:t>
      </w:r>
      <w:r w:rsidR="007A27E4">
        <w:t>D</w:t>
      </w:r>
      <w:r w:rsidRPr="00AC34BE">
        <w:t xml:space="preserve"> – Confidentiality and SAMHSA Participant Protection/Human Subjects Guidelines</w:t>
      </w:r>
      <w:bookmarkEnd w:id="319"/>
      <w:bookmarkEnd w:id="320"/>
      <w:bookmarkEnd w:id="321"/>
    </w:p>
    <w:p w14:paraId="24DDB932" w14:textId="48B2F264" w:rsidR="00B441D7" w:rsidRPr="00B441D7" w:rsidRDefault="00F003E8" w:rsidP="3B13CC28">
      <w:pPr>
        <w:jc w:val="center"/>
        <w:rPr>
          <w:b/>
          <w:bCs/>
        </w:rPr>
      </w:pPr>
      <w:r w:rsidRPr="3B13CC28">
        <w:rPr>
          <w:b/>
          <w:bCs/>
        </w:rPr>
        <w:t>CONFIDENTIALITY AND PARTICIPANT PROTECTION:</w:t>
      </w:r>
    </w:p>
    <w:p w14:paraId="6916728E" w14:textId="5357D7BA" w:rsidR="00B441D7" w:rsidRPr="00B441D7" w:rsidRDefault="00B441D7">
      <w:pPr>
        <w:rPr>
          <w:rFonts w:cs="Arial"/>
        </w:rPr>
      </w:pPr>
      <w:r w:rsidRPr="00B441D7">
        <w:rPr>
          <w:rFonts w:cs="Arial"/>
        </w:rPr>
        <w:t xml:space="preserve">It is important to have safeguards protecting individuals from risks associated with their participation in SAMHSA projects. </w:t>
      </w:r>
      <w:r w:rsidR="00F003E8" w:rsidRPr="001C297A">
        <w:rPr>
          <w:rFonts w:cs="Arial"/>
          <w:b/>
          <w:bCs/>
        </w:rPr>
        <w:t xml:space="preserve">As part of Attachment </w:t>
      </w:r>
      <w:r w:rsidR="000F53CC">
        <w:rPr>
          <w:rFonts w:cs="Arial"/>
          <w:b/>
          <w:bCs/>
        </w:rPr>
        <w:t>7</w:t>
      </w:r>
      <w:r w:rsidR="00F003E8" w:rsidRPr="001C297A">
        <w:rPr>
          <w:rFonts w:cs="Arial"/>
          <w:b/>
          <w:bCs/>
        </w:rPr>
        <w:t xml:space="preserve"> of the application, </w:t>
      </w:r>
      <w:r w:rsidR="00F003E8" w:rsidRPr="00F003E8">
        <w:rPr>
          <w:rFonts w:cs="Arial"/>
          <w:b/>
          <w:bCs/>
        </w:rPr>
        <w:t>a</w:t>
      </w:r>
      <w:r w:rsidRPr="00F003E8">
        <w:rPr>
          <w:rFonts w:cs="Arial"/>
          <w:b/>
          <w:bCs/>
        </w:rPr>
        <w:t>ll</w:t>
      </w:r>
      <w:r w:rsidRPr="00B441D7">
        <w:rPr>
          <w:rFonts w:cs="Arial"/>
          <w:b/>
        </w:rPr>
        <w:t xml:space="preserve">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w:t>
      </w:r>
    </w:p>
    <w:p w14:paraId="1D3595B1" w14:textId="78177D60" w:rsidR="00B441D7" w:rsidRPr="00B441D7" w:rsidRDefault="00B441D7" w:rsidP="00D67E3B">
      <w:pPr>
        <w:pStyle w:val="Heading2"/>
        <w:numPr>
          <w:ilvl w:val="0"/>
          <w:numId w:val="172"/>
        </w:numPr>
        <w:ind w:left="360"/>
      </w:pPr>
      <w:bookmarkStart w:id="324" w:name="_Toc174539175"/>
      <w:r w:rsidRPr="00B441D7">
        <w:t>Protect Clients and Staff from Potential Risks</w:t>
      </w:r>
      <w:bookmarkEnd w:id="324"/>
    </w:p>
    <w:p w14:paraId="7E172939" w14:textId="77777777" w:rsidR="00702249" w:rsidRDefault="00B441D7" w:rsidP="00F11639">
      <w:pPr>
        <w:numPr>
          <w:ilvl w:val="0"/>
          <w:numId w:val="30"/>
        </w:numPr>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w:t>
      </w:r>
      <w:r w:rsidR="00F003E8" w:rsidRPr="00B441D7">
        <w:rPr>
          <w:rFonts w:cs="Arial"/>
          <w:szCs w:val="24"/>
        </w:rPr>
        <w:t>because of</w:t>
      </w:r>
      <w:r w:rsidRPr="00B441D7">
        <w:rPr>
          <w:rFonts w:cs="Arial"/>
          <w:szCs w:val="24"/>
        </w:rPr>
        <w:t xml:space="preserve"> the project.</w:t>
      </w:r>
    </w:p>
    <w:p w14:paraId="77D02979" w14:textId="420B69E1" w:rsidR="00A44962" w:rsidRDefault="00B441D7" w:rsidP="00F11639">
      <w:pPr>
        <w:numPr>
          <w:ilvl w:val="0"/>
          <w:numId w:val="30"/>
        </w:numPr>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sidR="00D43761">
        <w:rPr>
          <w:rFonts w:cs="Arial"/>
          <w:szCs w:val="24"/>
        </w:rPr>
        <w:t>,</w:t>
      </w:r>
      <w:r w:rsidRPr="00B441D7">
        <w:rPr>
          <w:rFonts w:cs="Arial"/>
          <w:szCs w:val="24"/>
        </w:rPr>
        <w:t xml:space="preserve"> of the project.</w:t>
      </w:r>
      <w:r w:rsidRPr="00B441D7" w:rsidDel="00C65E6B">
        <w:rPr>
          <w:rFonts w:cs="Arial"/>
          <w:szCs w:val="24"/>
        </w:rPr>
        <w:t xml:space="preserve"> </w:t>
      </w:r>
    </w:p>
    <w:p w14:paraId="07D40883" w14:textId="77777777" w:rsidR="00B441D7" w:rsidRPr="00B441D7" w:rsidRDefault="00B441D7" w:rsidP="001C297A">
      <w:pPr>
        <w:numPr>
          <w:ilvl w:val="0"/>
          <w:numId w:val="30"/>
        </w:numPr>
        <w:spacing w:after="2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6C573F50" w14:textId="652DCDCB" w:rsidR="00B441D7" w:rsidRDefault="00B441D7" w:rsidP="001C297A">
      <w:pPr>
        <w:numPr>
          <w:ilvl w:val="0"/>
          <w:numId w:val="30"/>
        </w:numPr>
        <w:spacing w:after="200"/>
        <w:rPr>
          <w:rFonts w:cs="Arial"/>
          <w:szCs w:val="24"/>
        </w:rPr>
      </w:pPr>
      <w:r w:rsidRPr="00B441D7">
        <w:rPr>
          <w:rFonts w:cs="Arial"/>
          <w:szCs w:val="24"/>
        </w:rPr>
        <w:t>Identify your plan to provide guidance and assistance in the event there are adverse effects to participants and</w:t>
      </w:r>
      <w:r w:rsidR="002F2F50">
        <w:rPr>
          <w:rFonts w:cs="Arial"/>
          <w:szCs w:val="24"/>
        </w:rPr>
        <w:t>/or</w:t>
      </w:r>
      <w:r w:rsidRPr="00B441D7">
        <w:rPr>
          <w:rFonts w:cs="Arial"/>
          <w:szCs w:val="24"/>
        </w:rPr>
        <w:t xml:space="preserve"> staff.</w:t>
      </w:r>
    </w:p>
    <w:p w14:paraId="6A24C2F7" w14:textId="00BB1EA4" w:rsidR="00B441D7" w:rsidRPr="00B441D7" w:rsidRDefault="00B441D7" w:rsidP="006079E4">
      <w:pPr>
        <w:pStyle w:val="Heading2"/>
        <w:numPr>
          <w:ilvl w:val="0"/>
          <w:numId w:val="172"/>
        </w:numPr>
        <w:ind w:left="504"/>
      </w:pPr>
      <w:bookmarkStart w:id="325" w:name="_Toc174539176"/>
      <w:r w:rsidRPr="00B441D7">
        <w:t>Fair Selection of Participants</w:t>
      </w:r>
      <w:bookmarkEnd w:id="325"/>
    </w:p>
    <w:p w14:paraId="1F5874F2" w14:textId="7A6C2C02" w:rsidR="00464F08" w:rsidRDefault="00B441D7" w:rsidP="001C297A">
      <w:pPr>
        <w:numPr>
          <w:ilvl w:val="0"/>
          <w:numId w:val="30"/>
        </w:numPr>
        <w:spacing w:after="200"/>
        <w:rPr>
          <w:rFonts w:cs="Arial"/>
          <w:szCs w:val="24"/>
        </w:rPr>
      </w:pPr>
      <w:r w:rsidRPr="00B441D7">
        <w:rPr>
          <w:rFonts w:cs="Arial"/>
          <w:szCs w:val="24"/>
        </w:rPr>
        <w:t xml:space="preserve">Explain how you will recruit and select participants. </w:t>
      </w:r>
      <w:r w:rsidR="00464F08">
        <w:rPr>
          <w:rFonts w:cs="Arial"/>
          <w:szCs w:val="24"/>
        </w:rPr>
        <w:br w:type="page"/>
      </w:r>
    </w:p>
    <w:p w14:paraId="77B6444A" w14:textId="06CA71E4" w:rsidR="00F810F9" w:rsidRPr="00B441D7" w:rsidRDefault="00B441D7" w:rsidP="001C297A">
      <w:pPr>
        <w:numPr>
          <w:ilvl w:val="0"/>
          <w:numId w:val="30"/>
        </w:numPr>
        <w:spacing w:after="200"/>
        <w:rPr>
          <w:rFonts w:cs="Arial"/>
          <w:szCs w:val="24"/>
        </w:rPr>
      </w:pPr>
      <w:r w:rsidRPr="00B441D7">
        <w:rPr>
          <w:rFonts w:cs="Arial"/>
          <w:szCs w:val="24"/>
        </w:rPr>
        <w:lastRenderedPageBreak/>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36983DA6" w14:textId="0259C950" w:rsidR="00B441D7" w:rsidRPr="00B441D7" w:rsidRDefault="00B441D7" w:rsidP="006079E4">
      <w:pPr>
        <w:pStyle w:val="Heading2"/>
        <w:numPr>
          <w:ilvl w:val="0"/>
          <w:numId w:val="172"/>
        </w:numPr>
        <w:ind w:left="504"/>
      </w:pPr>
      <w:bookmarkStart w:id="326" w:name="_Toc174539177"/>
      <w:r w:rsidRPr="00B441D7">
        <w:t>Absence of Coercion</w:t>
      </w:r>
      <w:bookmarkEnd w:id="326"/>
    </w:p>
    <w:p w14:paraId="0981D0F1" w14:textId="3037709C" w:rsidR="00B441D7" w:rsidRPr="00B441D7" w:rsidRDefault="00B441D7" w:rsidP="001C297A">
      <w:pPr>
        <w:numPr>
          <w:ilvl w:val="0"/>
          <w:numId w:val="30"/>
        </w:numPr>
        <w:spacing w:before="240" w:after="2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sidR="002F2F50">
        <w:rPr>
          <w:rFonts w:cs="Arial"/>
          <w:szCs w:val="24"/>
        </w:rPr>
        <w:t>-</w:t>
      </w:r>
      <w:r w:rsidRPr="00B441D7">
        <w:rPr>
          <w:rFonts w:cs="Arial"/>
          <w:szCs w:val="24"/>
        </w:rPr>
        <w:t>up interview.)</w:t>
      </w:r>
    </w:p>
    <w:p w14:paraId="5439538A" w14:textId="36D71467" w:rsidR="00A44962" w:rsidRDefault="00B441D7" w:rsidP="001C297A">
      <w:pPr>
        <w:numPr>
          <w:ilvl w:val="0"/>
          <w:numId w:val="30"/>
        </w:numPr>
        <w:spacing w:after="200"/>
        <w:rPr>
          <w:rFonts w:cs="Arial"/>
          <w:szCs w:val="24"/>
        </w:rPr>
      </w:pPr>
      <w:r w:rsidRPr="00B441D7">
        <w:rPr>
          <w:rFonts w:cs="Arial"/>
          <w:szCs w:val="24"/>
        </w:rPr>
        <w:t>Provide justification that the use of incentives is appropriate, judicious</w:t>
      </w:r>
      <w:r w:rsidR="00464D7C">
        <w:rPr>
          <w:rFonts w:cs="Arial"/>
          <w:szCs w:val="24"/>
        </w:rPr>
        <w:t>,</w:t>
      </w:r>
      <w:r w:rsidRPr="00B441D7">
        <w:rPr>
          <w:rFonts w:cs="Arial"/>
          <w:szCs w:val="24"/>
        </w:rPr>
        <w:t xml:space="preserve"> and conservative and that incentives do not provide an “undue inducement” that removes the volun</w:t>
      </w:r>
      <w:r w:rsidR="00A44962">
        <w:rPr>
          <w:rFonts w:cs="Arial"/>
          <w:szCs w:val="24"/>
        </w:rPr>
        <w:t>tary nature of participation.</w:t>
      </w:r>
    </w:p>
    <w:p w14:paraId="3646B27F" w14:textId="77777777" w:rsidR="00B441D7" w:rsidRPr="006079E4" w:rsidRDefault="00B441D7" w:rsidP="006079E4">
      <w:pPr>
        <w:rPr>
          <w:b/>
          <w:bCs/>
        </w:rPr>
      </w:pPr>
      <w:r w:rsidRPr="006079E4">
        <w:rPr>
          <w:b/>
          <w:bCs/>
        </w:rPr>
        <w:t>Describe how you will inform participants that they may receive services even if they chose to not participate in or complete the data collection component of the project.</w:t>
      </w:r>
    </w:p>
    <w:p w14:paraId="513A720D" w14:textId="54A90846" w:rsidR="00B441D7" w:rsidRPr="00B441D7" w:rsidRDefault="00B441D7" w:rsidP="006079E4">
      <w:pPr>
        <w:pStyle w:val="Heading2"/>
        <w:numPr>
          <w:ilvl w:val="0"/>
          <w:numId w:val="172"/>
        </w:numPr>
        <w:ind w:left="504"/>
      </w:pPr>
      <w:bookmarkStart w:id="327" w:name="_Toc174539178"/>
      <w:r w:rsidRPr="00B441D7">
        <w:t>Data Collection</w:t>
      </w:r>
      <w:bookmarkEnd w:id="327"/>
    </w:p>
    <w:p w14:paraId="4A36343D" w14:textId="77777777" w:rsidR="00B441D7" w:rsidRPr="00B441D7" w:rsidRDefault="00B441D7" w:rsidP="001C297A">
      <w:pPr>
        <w:numPr>
          <w:ilvl w:val="0"/>
          <w:numId w:val="30"/>
        </w:numPr>
        <w:spacing w:after="200"/>
        <w:rPr>
          <w:rFonts w:cs="Arial"/>
          <w:szCs w:val="24"/>
        </w:rPr>
      </w:pPr>
      <w:r w:rsidRPr="00B441D7">
        <w:rPr>
          <w:rFonts w:cs="Arial"/>
          <w:szCs w:val="24"/>
        </w:rPr>
        <w:t>Identify from whom you will collect data (e.g.,</w:t>
      </w:r>
      <w:r w:rsidR="002908CD">
        <w:rPr>
          <w:rFonts w:cs="Arial"/>
          <w:szCs w:val="24"/>
        </w:rPr>
        <w:t xml:space="preserve"> </w:t>
      </w:r>
      <w:r w:rsidRPr="00B441D7">
        <w:rPr>
          <w:rFonts w:cs="Arial"/>
          <w:szCs w:val="24"/>
        </w:rPr>
        <w:t>participants</w:t>
      </w:r>
      <w:r w:rsidR="002F2F50">
        <w:rPr>
          <w:rFonts w:cs="Arial"/>
          <w:szCs w:val="24"/>
        </w:rPr>
        <w:t>,</w:t>
      </w:r>
      <w:r w:rsidR="002908CD">
        <w:rPr>
          <w:rFonts w:cs="Arial"/>
          <w:szCs w:val="24"/>
        </w:rPr>
        <w:t xml:space="preserve"> </w:t>
      </w:r>
      <w:r w:rsidRPr="00B441D7">
        <w:rPr>
          <w:rFonts w:cs="Arial"/>
          <w:szCs w:val="24"/>
        </w:rPr>
        <w:t>family members, teachers, others).</w:t>
      </w:r>
    </w:p>
    <w:p w14:paraId="5F4D9B23" w14:textId="77777777" w:rsidR="00097DA7" w:rsidRDefault="00B441D7" w:rsidP="001C297A">
      <w:pPr>
        <w:numPr>
          <w:ilvl w:val="0"/>
          <w:numId w:val="30"/>
        </w:numPr>
        <w:spacing w:after="200"/>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sidR="00464D7C">
        <w:rPr>
          <w:rFonts w:cs="Arial"/>
          <w:szCs w:val="24"/>
        </w:rPr>
        <w:t>,</w:t>
      </w:r>
      <w:r w:rsidRPr="00B441D7">
        <w:rPr>
          <w:rFonts w:cs="Arial"/>
          <w:szCs w:val="24"/>
        </w:rPr>
        <w:t xml:space="preserve"> or other sources). Identify what type of specimens (e.g., urine, blood) will be used, if any. State if the specimens will be used for purposes other than evaluation.</w:t>
      </w:r>
    </w:p>
    <w:p w14:paraId="4B96E153" w14:textId="0B031A33" w:rsidR="00B441D7" w:rsidRPr="00B441D7" w:rsidRDefault="29FAD499" w:rsidP="20409F6C">
      <w:pPr>
        <w:numPr>
          <w:ilvl w:val="0"/>
          <w:numId w:val="30"/>
        </w:numPr>
        <w:spacing w:after="200"/>
        <w:rPr>
          <w:rFonts w:cs="Arial"/>
        </w:rPr>
      </w:pPr>
      <w:r w:rsidRPr="00953349">
        <w:rPr>
          <w:rFonts w:cs="Arial"/>
          <w:szCs w:val="24"/>
        </w:rPr>
        <w:t xml:space="preserve">In </w:t>
      </w:r>
      <w:r w:rsidRPr="00953349">
        <w:rPr>
          <w:rFonts w:cs="Arial"/>
          <w:b/>
          <w:bCs/>
          <w:szCs w:val="24"/>
        </w:rPr>
        <w:t xml:space="preserve">Attachment </w:t>
      </w:r>
      <w:r w:rsidR="00CC7456">
        <w:rPr>
          <w:rFonts w:cs="Arial"/>
          <w:b/>
          <w:bCs/>
          <w:szCs w:val="24"/>
        </w:rPr>
        <w:t>/1</w:t>
      </w:r>
      <w:r w:rsidRPr="00953349">
        <w:rPr>
          <w:rFonts w:cs="Arial"/>
          <w:szCs w:val="24"/>
        </w:rPr>
        <w:t xml:space="preserve"> “Data Collection Instruments/Interview Protocols,” you must provide copies of all</w:t>
      </w:r>
      <w:r w:rsidRPr="20409F6C">
        <w:rPr>
          <w:rFonts w:cs="Arial"/>
        </w:rPr>
        <w:t xml:space="preserve"> available data collection instruments and interview protocols that you plan to use (unless you are providing the web link to the instrument(s)/protocol(s)).</w:t>
      </w:r>
    </w:p>
    <w:p w14:paraId="764F1620" w14:textId="26866A10" w:rsidR="00B441D7" w:rsidRPr="00B441D7" w:rsidRDefault="00B441D7" w:rsidP="006079E4">
      <w:pPr>
        <w:pStyle w:val="Heading2"/>
        <w:numPr>
          <w:ilvl w:val="0"/>
          <w:numId w:val="172"/>
        </w:numPr>
        <w:ind w:left="360"/>
      </w:pPr>
      <w:bookmarkStart w:id="328" w:name="_Toc174539179"/>
      <w:r w:rsidRPr="00B441D7">
        <w:t>Privacy and Confidentiality</w:t>
      </w:r>
      <w:bookmarkEnd w:id="328"/>
    </w:p>
    <w:p w14:paraId="5310B5D2" w14:textId="77777777" w:rsidR="00B441D7" w:rsidRPr="00B441D7" w:rsidRDefault="00B441D7" w:rsidP="007609F8">
      <w:pPr>
        <w:numPr>
          <w:ilvl w:val="0"/>
          <w:numId w:val="30"/>
        </w:numPr>
        <w:rPr>
          <w:rFonts w:cs="Arial"/>
          <w:szCs w:val="24"/>
        </w:rPr>
      </w:pPr>
      <w:r w:rsidRPr="00B441D7">
        <w:rPr>
          <w:rFonts w:cs="Arial"/>
          <w:szCs w:val="24"/>
        </w:rPr>
        <w:t>Explain how you will ensure privacy and confidentiality. Describe:</w:t>
      </w:r>
    </w:p>
    <w:p w14:paraId="431C1E38" w14:textId="58FABCFE" w:rsidR="00B441D7" w:rsidRPr="00B441D7" w:rsidRDefault="00B441D7" w:rsidP="007609F8">
      <w:pPr>
        <w:numPr>
          <w:ilvl w:val="0"/>
          <w:numId w:val="114"/>
        </w:numPr>
        <w:rPr>
          <w:rFonts w:cs="Arial"/>
          <w:szCs w:val="24"/>
        </w:rPr>
      </w:pPr>
      <w:r w:rsidRPr="00B441D7">
        <w:rPr>
          <w:rFonts w:cs="Arial"/>
          <w:szCs w:val="24"/>
        </w:rPr>
        <w:t>Where data will be stored</w:t>
      </w:r>
      <w:r w:rsidR="00F003E8">
        <w:rPr>
          <w:rFonts w:cs="Arial"/>
          <w:szCs w:val="24"/>
        </w:rPr>
        <w:t>,</w:t>
      </w:r>
    </w:p>
    <w:p w14:paraId="28C01786" w14:textId="3C26A9E6" w:rsidR="00464F08" w:rsidRDefault="00B441D7" w:rsidP="007609F8">
      <w:pPr>
        <w:numPr>
          <w:ilvl w:val="0"/>
          <w:numId w:val="114"/>
        </w:numPr>
        <w:rPr>
          <w:rFonts w:cs="Arial"/>
          <w:szCs w:val="24"/>
        </w:rPr>
      </w:pPr>
      <w:r w:rsidRPr="00B441D7">
        <w:rPr>
          <w:rFonts w:cs="Arial"/>
          <w:szCs w:val="24"/>
        </w:rPr>
        <w:t>Who will have access to the data collected</w:t>
      </w:r>
      <w:r w:rsidR="00F003E8">
        <w:rPr>
          <w:rFonts w:cs="Arial"/>
          <w:szCs w:val="24"/>
        </w:rPr>
        <w:t>, and</w:t>
      </w:r>
      <w:r w:rsidR="00464F08">
        <w:rPr>
          <w:rFonts w:cs="Arial"/>
          <w:szCs w:val="24"/>
        </w:rPr>
        <w:br w:type="page"/>
      </w:r>
    </w:p>
    <w:p w14:paraId="6C53269A" w14:textId="4BBBC843" w:rsidR="00B441D7" w:rsidRPr="00B441D7" w:rsidRDefault="00B441D7" w:rsidP="007609F8">
      <w:pPr>
        <w:numPr>
          <w:ilvl w:val="0"/>
          <w:numId w:val="114"/>
        </w:numPr>
        <w:rPr>
          <w:rFonts w:cs="Arial"/>
          <w:szCs w:val="24"/>
        </w:rPr>
      </w:pPr>
      <w:r w:rsidRPr="00B441D7">
        <w:rPr>
          <w:rFonts w:cs="Arial"/>
          <w:szCs w:val="24"/>
        </w:rPr>
        <w:lastRenderedPageBreak/>
        <w:t xml:space="preserve">How the identity of participants will be kept private, for example, </w:t>
      </w:r>
      <w:r w:rsidR="00F003E8" w:rsidRPr="00B441D7">
        <w:rPr>
          <w:rFonts w:cs="Arial"/>
          <w:szCs w:val="24"/>
        </w:rPr>
        <w:t>using</w:t>
      </w:r>
      <w:r w:rsidRPr="00B441D7">
        <w:rPr>
          <w:rFonts w:cs="Arial"/>
          <w:szCs w:val="24"/>
        </w:rPr>
        <w:t xml:space="preserve"> a coding system on data records, limiting access to records, or storing identifiers separately from data.</w:t>
      </w:r>
    </w:p>
    <w:p w14:paraId="4CFCC141" w14:textId="774FA6DE" w:rsidR="00B441D7" w:rsidRPr="00A73406" w:rsidRDefault="00B441D7" w:rsidP="007609F8">
      <w:pPr>
        <w:pStyle w:val="ListParagraph"/>
        <w:numPr>
          <w:ilvl w:val="0"/>
          <w:numId w:val="21"/>
        </w:numPr>
        <w:ind w:left="720"/>
        <w:contextualSpacing w:val="0"/>
        <w:rPr>
          <w:rFonts w:cs="Arial"/>
          <w:b/>
          <w:bCs/>
        </w:rPr>
      </w:pPr>
      <w:r w:rsidRPr="00A73406">
        <w:rPr>
          <w:rFonts w:cs="Arial"/>
          <w:b/>
          <w:bCs/>
        </w:rPr>
        <w:t>NOTE:</w:t>
      </w:r>
      <w:r w:rsidRPr="00A73406">
        <w:rPr>
          <w:rFonts w:cs="Arial"/>
        </w:rPr>
        <w:t xml:space="preserve"> Recipients must maintain the confidentiality of alcohol and drug abuse client records according to the provisions of </w:t>
      </w:r>
      <w:r w:rsidRPr="00A73406">
        <w:rPr>
          <w:rFonts w:cs="Arial"/>
          <w:b/>
          <w:bCs/>
        </w:rPr>
        <w:t xml:space="preserve">Title 42 of the Code of Federal </w:t>
      </w:r>
      <w:r w:rsidRPr="00197D17">
        <w:rPr>
          <w:rFonts w:cs="Arial"/>
          <w:b/>
          <w:bCs/>
        </w:rPr>
        <w:t>Regulations, Part II</w:t>
      </w:r>
      <w:r w:rsidR="00544CE0" w:rsidRPr="00197D17">
        <w:rPr>
          <w:rFonts w:cs="Arial"/>
          <w:b/>
          <w:bCs/>
        </w:rPr>
        <w:t>, Subpart B.</w:t>
      </w:r>
    </w:p>
    <w:p w14:paraId="178EB641" w14:textId="602096A7" w:rsidR="00B441D7" w:rsidRPr="00B441D7" w:rsidRDefault="00B441D7" w:rsidP="006079E4">
      <w:pPr>
        <w:pStyle w:val="Heading2"/>
        <w:numPr>
          <w:ilvl w:val="0"/>
          <w:numId w:val="172"/>
        </w:numPr>
        <w:ind w:left="360"/>
      </w:pPr>
      <w:bookmarkStart w:id="329" w:name="_Toc174539180"/>
      <w:r w:rsidRPr="00B441D7">
        <w:t>Adequate Consent Procedures</w:t>
      </w:r>
      <w:bookmarkEnd w:id="329"/>
    </w:p>
    <w:p w14:paraId="5E243A3F" w14:textId="097DA968" w:rsidR="00F003E8" w:rsidRDefault="00B441D7" w:rsidP="001C297A">
      <w:pPr>
        <w:numPr>
          <w:ilvl w:val="0"/>
          <w:numId w:val="30"/>
        </w:numPr>
        <w:spacing w:after="200"/>
        <w:rPr>
          <w:rFonts w:cs="Arial"/>
          <w:szCs w:val="24"/>
        </w:rPr>
      </w:pPr>
      <w:r w:rsidRPr="00B441D7">
        <w:rPr>
          <w:rFonts w:cs="Arial"/>
          <w:szCs w:val="24"/>
        </w:rPr>
        <w:t>Include, as appropriate, sample consent forms that provide for:</w:t>
      </w:r>
    </w:p>
    <w:p w14:paraId="29EE3737" w14:textId="712B11D8" w:rsidR="00F003E8" w:rsidRPr="00F003E8" w:rsidRDefault="00B441D7" w:rsidP="001C297A">
      <w:pPr>
        <w:pStyle w:val="ListParagraph"/>
        <w:numPr>
          <w:ilvl w:val="0"/>
          <w:numId w:val="112"/>
        </w:numPr>
        <w:spacing w:after="200"/>
        <w:rPr>
          <w:rFonts w:cs="Arial"/>
        </w:rPr>
      </w:pPr>
      <w:r w:rsidRPr="14F38B39">
        <w:rPr>
          <w:rFonts w:cs="Arial"/>
        </w:rPr>
        <w:t>informed consent for participation in service intervention</w:t>
      </w:r>
      <w:r w:rsidR="150259DB" w:rsidRPr="14F38B39">
        <w:rPr>
          <w:rFonts w:cs="Arial"/>
        </w:rPr>
        <w:t>.</w:t>
      </w:r>
      <w:r w:rsidRPr="14F38B39">
        <w:rPr>
          <w:rFonts w:cs="Arial"/>
        </w:rPr>
        <w:t xml:space="preserve"> </w:t>
      </w:r>
    </w:p>
    <w:p w14:paraId="66C019B6" w14:textId="2BF25440" w:rsidR="00F003E8" w:rsidRPr="00F003E8" w:rsidRDefault="00B441D7" w:rsidP="001C297A">
      <w:pPr>
        <w:pStyle w:val="ListParagraph"/>
        <w:numPr>
          <w:ilvl w:val="0"/>
          <w:numId w:val="112"/>
        </w:numPr>
        <w:spacing w:after="200"/>
        <w:rPr>
          <w:rFonts w:cs="Arial"/>
          <w:szCs w:val="24"/>
        </w:rPr>
      </w:pPr>
      <w:r w:rsidRPr="00F003E8">
        <w:rPr>
          <w:rFonts w:cs="Arial"/>
          <w:szCs w:val="24"/>
        </w:rPr>
        <w:t xml:space="preserve">informed consent for participation in the data collection component of the project; and </w:t>
      </w:r>
    </w:p>
    <w:p w14:paraId="0485346B" w14:textId="0A96F398" w:rsidR="00F003E8" w:rsidRDefault="00B441D7" w:rsidP="00F003E8">
      <w:pPr>
        <w:pStyle w:val="ListParagraph"/>
        <w:numPr>
          <w:ilvl w:val="0"/>
          <w:numId w:val="112"/>
        </w:numPr>
        <w:spacing w:after="200"/>
        <w:rPr>
          <w:rFonts w:cs="Arial"/>
          <w:szCs w:val="24"/>
        </w:rPr>
      </w:pPr>
      <w:r w:rsidRPr="00F003E8">
        <w:rPr>
          <w:rFonts w:cs="Arial"/>
          <w:szCs w:val="24"/>
        </w:rPr>
        <w:t xml:space="preserve">informed consent for the exchange (releasing or requesting) of confidential information. </w:t>
      </w:r>
    </w:p>
    <w:p w14:paraId="58F294B5" w14:textId="170997CA" w:rsidR="00B441D7" w:rsidRPr="00F003E8" w:rsidRDefault="29FAD499" w:rsidP="20409F6C">
      <w:pPr>
        <w:pStyle w:val="ListParagraph"/>
        <w:numPr>
          <w:ilvl w:val="0"/>
          <w:numId w:val="30"/>
        </w:numPr>
        <w:spacing w:after="200"/>
        <w:rPr>
          <w:rFonts w:cs="Arial"/>
        </w:rPr>
      </w:pPr>
      <w:r w:rsidRPr="20409F6C">
        <w:rPr>
          <w:rFonts w:cs="Arial"/>
        </w:rPr>
        <w:t xml:space="preserve">The sample forms must be included in </w:t>
      </w:r>
      <w:r w:rsidRPr="00953349">
        <w:rPr>
          <w:rFonts w:cs="Arial"/>
          <w:b/>
          <w:bCs/>
        </w:rPr>
        <w:t>Attachment 3</w:t>
      </w:r>
      <w:r w:rsidRPr="20409F6C">
        <w:rPr>
          <w:rFonts w:cs="Arial"/>
          <w:b/>
          <w:bCs/>
        </w:rPr>
        <w:t>, “Sample Consent Forms”</w:t>
      </w:r>
      <w:r w:rsidRPr="20409F6C">
        <w:rPr>
          <w:rFonts w:cs="Arial"/>
        </w:rPr>
        <w:t>, of your application. If needed, give English translations.</w:t>
      </w:r>
      <w:r w:rsidRPr="20409F6C" w:rsidDel="002167B1">
        <w:rPr>
          <w:rFonts w:cs="Arial"/>
        </w:rPr>
        <w:t xml:space="preserve"> </w:t>
      </w:r>
    </w:p>
    <w:p w14:paraId="38076899" w14:textId="0CFEF7FA" w:rsidR="00821071" w:rsidRDefault="00B441D7" w:rsidP="001C297A">
      <w:pPr>
        <w:numPr>
          <w:ilvl w:val="0"/>
          <w:numId w:val="30"/>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w:t>
      </w:r>
      <w:r w:rsidR="00960A3A">
        <w:rPr>
          <w:rFonts w:cs="Arial"/>
          <w:szCs w:val="24"/>
        </w:rPr>
        <w:t xml:space="preserve"> </w:t>
      </w:r>
      <w:r w:rsidRPr="00B441D7">
        <w:rPr>
          <w:rFonts w:cs="Arial"/>
          <w:szCs w:val="24"/>
        </w:rPr>
        <w:t>Describe how the consent will be documented. For example: Will you read the consent forms? Will you ask prospective participants questions to be sure they understand the forms? Will you give them copies of what they sign?</w:t>
      </w:r>
    </w:p>
    <w:p w14:paraId="7C6E3769" w14:textId="77777777" w:rsidR="00741FFE" w:rsidRDefault="29FAD499" w:rsidP="3B13CC28">
      <w:pPr>
        <w:ind w:left="720"/>
        <w:rPr>
          <w:rFonts w:cs="Arial"/>
        </w:rPr>
      </w:pPr>
      <w:r w:rsidRPr="20409F6C">
        <w:rPr>
          <w:rFonts w:cs="Arial"/>
          <w:b/>
          <w:bCs/>
        </w:rPr>
        <w:t>NOTE:</w:t>
      </w:r>
      <w:r w:rsidRPr="20409F6C">
        <w:rPr>
          <w:rFonts w:cs="Arial"/>
        </w:rPr>
        <w:t xml:space="preserve"> </w:t>
      </w:r>
      <w:r w:rsidR="15E12C99" w:rsidRPr="20409F6C">
        <w:rPr>
          <w:rFonts w:cs="Arial"/>
        </w:rPr>
        <w:t>The consent forms should n</w:t>
      </w:r>
      <w:r w:rsidRPr="20409F6C">
        <w:rPr>
          <w:rFonts w:cs="Arial"/>
        </w:rPr>
        <w:t>ever imply that the participant waives or appears to waive any legal rights</w:t>
      </w:r>
      <w:r w:rsidR="15E12C99" w:rsidRPr="20409F6C">
        <w:rPr>
          <w:rFonts w:cs="Arial"/>
        </w:rPr>
        <w:t>. The forms should also not</w:t>
      </w:r>
      <w:r w:rsidRPr="20409F6C">
        <w:rPr>
          <w:rFonts w:cs="Arial"/>
        </w:rPr>
        <w:t xml:space="preserve"> </w:t>
      </w:r>
      <w:r w:rsidR="15E12C99" w:rsidRPr="20409F6C">
        <w:rPr>
          <w:rFonts w:cs="Arial"/>
        </w:rPr>
        <w:t>imply that individuals cannot</w:t>
      </w:r>
      <w:r w:rsidRPr="20409F6C">
        <w:rPr>
          <w:rFonts w:cs="Arial"/>
        </w:rPr>
        <w:t xml:space="preserve"> end involvement with the project or </w:t>
      </w:r>
      <w:r w:rsidR="15E12C99" w:rsidRPr="20409F6C">
        <w:rPr>
          <w:rFonts w:cs="Arial"/>
        </w:rPr>
        <w:t>that</w:t>
      </w:r>
      <w:r w:rsidRPr="20409F6C">
        <w:rPr>
          <w:rFonts w:cs="Arial"/>
        </w:rPr>
        <w:t xml:space="preserve"> your project or its agents </w:t>
      </w:r>
      <w:r w:rsidR="15E12C99" w:rsidRPr="20409F6C">
        <w:rPr>
          <w:rFonts w:cs="Arial"/>
        </w:rPr>
        <w:t xml:space="preserve">will be released </w:t>
      </w:r>
      <w:r w:rsidRPr="20409F6C">
        <w:rPr>
          <w:rFonts w:cs="Arial"/>
        </w:rPr>
        <w:t>from liability for negligence.</w:t>
      </w:r>
    </w:p>
    <w:p w14:paraId="0E047E43" w14:textId="235C68ED" w:rsidR="00B441D7" w:rsidRPr="00B441D7" w:rsidRDefault="00B441D7" w:rsidP="001F7FDC">
      <w:pPr>
        <w:pStyle w:val="Heading2"/>
        <w:numPr>
          <w:ilvl w:val="0"/>
          <w:numId w:val="172"/>
        </w:numPr>
        <w:ind w:left="360"/>
      </w:pPr>
      <w:bookmarkStart w:id="330" w:name="_Toc174539181"/>
      <w:r w:rsidRPr="00B441D7">
        <w:t>Risk/Benefit Discussion</w:t>
      </w:r>
      <w:bookmarkEnd w:id="330"/>
    </w:p>
    <w:p w14:paraId="5D6C7A26" w14:textId="26BF75CD" w:rsidR="00A44962" w:rsidRPr="00544CE0" w:rsidRDefault="00B441D7" w:rsidP="00596944">
      <w:pPr>
        <w:numPr>
          <w:ilvl w:val="0"/>
          <w:numId w:val="73"/>
        </w:numPr>
        <w:ind w:left="720"/>
        <w:rPr>
          <w:rFonts w:cs="Arial"/>
          <w:b/>
        </w:rPr>
      </w:pPr>
      <w:r w:rsidRPr="00B441D7">
        <w:rPr>
          <w:rFonts w:cs="Arial"/>
          <w:szCs w:val="24"/>
        </w:rPr>
        <w:t xml:space="preserve">Discuss why the risks you have identified in </w:t>
      </w:r>
      <w:r w:rsidR="00D220A4" w:rsidRPr="001C297A">
        <w:rPr>
          <w:rFonts w:cs="Arial"/>
          <w:b/>
          <w:bCs/>
          <w:szCs w:val="24"/>
        </w:rPr>
        <w:t>E</w:t>
      </w:r>
      <w:r w:rsidRPr="001C297A">
        <w:rPr>
          <w:rFonts w:cs="Arial"/>
          <w:b/>
          <w:bCs/>
          <w:szCs w:val="24"/>
        </w:rPr>
        <w:t>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are reasonable compared to the anticipated benefits to participants involved in the project.</w:t>
      </w:r>
    </w:p>
    <w:p w14:paraId="29CCFD14" w14:textId="3370BD14" w:rsidR="00B441D7" w:rsidRPr="00B441D7" w:rsidRDefault="00F003E8" w:rsidP="00596944">
      <w:pPr>
        <w:rPr>
          <w:b/>
        </w:rPr>
      </w:pPr>
      <w:r w:rsidRPr="00B441D7">
        <w:rPr>
          <w:b/>
        </w:rPr>
        <w:t>PROTECTION OF HUMAN SUBJECTS REGULATIONS</w:t>
      </w:r>
    </w:p>
    <w:p w14:paraId="3815AC87" w14:textId="06887F48" w:rsidR="00464F08" w:rsidRDefault="00B441D7" w:rsidP="00596944">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r w:rsidR="00464F08">
        <w:rPr>
          <w:rFonts w:cs="Arial"/>
        </w:rPr>
        <w:br w:type="page"/>
      </w:r>
    </w:p>
    <w:p w14:paraId="32887CBA" w14:textId="77777777" w:rsidR="00B441D7" w:rsidRPr="00B441D7" w:rsidRDefault="00B441D7" w:rsidP="00596944">
      <w:pPr>
        <w:tabs>
          <w:tab w:val="left" w:pos="1008"/>
        </w:tabs>
        <w:rPr>
          <w:rFonts w:cs="Arial"/>
        </w:rPr>
      </w:pPr>
      <w:r w:rsidRPr="00B441D7">
        <w:rPr>
          <w:rFonts w:cs="Arial"/>
        </w:rPr>
        <w:lastRenderedPageBreak/>
        <w:t>In addition to the elements above, applicants whose projects must comply with the Human Subjects Regulations must:</w:t>
      </w:r>
    </w:p>
    <w:p w14:paraId="3925C290" w14:textId="77777777" w:rsidR="00B441D7" w:rsidRPr="00B441D7" w:rsidRDefault="00B441D7" w:rsidP="00596944">
      <w:pPr>
        <w:numPr>
          <w:ilvl w:val="0"/>
          <w:numId w:val="72"/>
        </w:numPr>
        <w:tabs>
          <w:tab w:val="left" w:pos="1008"/>
        </w:tabs>
        <w:ind w:left="720"/>
        <w:rPr>
          <w:rFonts w:cs="Arial"/>
        </w:rPr>
      </w:pPr>
      <w:r w:rsidRPr="00B441D7">
        <w:rPr>
          <w:rFonts w:cs="Arial"/>
        </w:rPr>
        <w:t xml:space="preserve">Describe the process for obtaining IRB approval for your project. </w:t>
      </w:r>
    </w:p>
    <w:p w14:paraId="78A5E3BA" w14:textId="77777777" w:rsidR="00B441D7" w:rsidRPr="00B441D7" w:rsidRDefault="00B441D7" w:rsidP="00596944">
      <w:pPr>
        <w:numPr>
          <w:ilvl w:val="0"/>
          <w:numId w:val="72"/>
        </w:numPr>
        <w:tabs>
          <w:tab w:val="left" w:pos="1008"/>
        </w:tabs>
        <w:ind w:left="720"/>
        <w:rPr>
          <w:rFonts w:cs="Arial"/>
        </w:rPr>
      </w:pPr>
      <w:r w:rsidRPr="00B441D7">
        <w:rPr>
          <w:rFonts w:cs="Arial"/>
        </w:rPr>
        <w:t xml:space="preserve">Provide documentation that an Assurance of Compliance is on file with the Office for Human Research Protections (OHRP). </w:t>
      </w:r>
    </w:p>
    <w:p w14:paraId="0F1E5979" w14:textId="3E2BAF98" w:rsidR="00B441D7" w:rsidRDefault="00B441D7" w:rsidP="00596944">
      <w:pPr>
        <w:numPr>
          <w:ilvl w:val="0"/>
          <w:numId w:val="72"/>
        </w:numPr>
        <w:tabs>
          <w:tab w:val="left" w:pos="1008"/>
        </w:tabs>
        <w:ind w:left="720"/>
        <w:rPr>
          <w:rFonts w:cs="Arial"/>
        </w:rPr>
      </w:pPr>
      <w:r w:rsidRPr="00B441D7">
        <w:rPr>
          <w:rFonts w:cs="Arial"/>
        </w:rPr>
        <w:t>Provide documentation that IRB approval has been obtained for your project prior to enrolling participants.</w:t>
      </w:r>
    </w:p>
    <w:p w14:paraId="59209969" w14:textId="77777777" w:rsidR="00FC2A3D" w:rsidRDefault="00B441D7" w:rsidP="00596944">
      <w:pPr>
        <w:tabs>
          <w:tab w:val="left" w:pos="1008"/>
        </w:tabs>
        <w:rPr>
          <w:rFonts w:cs="Arial"/>
        </w:rPr>
      </w:pPr>
      <w:r w:rsidRPr="00B441D7">
        <w:rPr>
          <w:rFonts w:cs="Arial"/>
        </w:rPr>
        <w:t xml:space="preserve">General information about Human Subjects Regulations can be obtained through OHRP at </w:t>
      </w:r>
      <w:hyperlink r:id="rId45"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bookmarkStart w:id="331" w:name="_Appendix_F:_"/>
      <w:bookmarkEnd w:id="331"/>
    </w:p>
    <w:p w14:paraId="2B5524EA" w14:textId="2A24997A" w:rsidR="003E5857" w:rsidRDefault="003E5857" w:rsidP="00596944">
      <w:pPr>
        <w:tabs>
          <w:tab w:val="left" w:pos="1008"/>
        </w:tabs>
        <w:rPr>
          <w:rFonts w:cs="Arial"/>
          <w:b/>
          <w:bCs/>
          <w:kern w:val="32"/>
          <w:sz w:val="32"/>
          <w:szCs w:val="32"/>
        </w:rPr>
      </w:pPr>
      <w:r>
        <w:br w:type="page"/>
      </w:r>
    </w:p>
    <w:p w14:paraId="0E828138" w14:textId="760BB8B3" w:rsidR="00471293" w:rsidRDefault="00ED334A" w:rsidP="00B4317F">
      <w:pPr>
        <w:pStyle w:val="Heading1"/>
        <w:jc w:val="center"/>
        <w:rPr>
          <w:szCs w:val="24"/>
        </w:rPr>
      </w:pPr>
      <w:bookmarkStart w:id="332" w:name="_Appendix_F_–_1"/>
      <w:bookmarkStart w:id="333" w:name="_Toc81577302"/>
      <w:bookmarkStart w:id="334" w:name="_Toc174539182"/>
      <w:bookmarkEnd w:id="332"/>
      <w:r>
        <w:lastRenderedPageBreak/>
        <w:t>A</w:t>
      </w:r>
      <w:r w:rsidR="008B4729" w:rsidRPr="00AC34BE">
        <w:t xml:space="preserve">ppendix </w:t>
      </w:r>
      <w:r w:rsidR="007A27E4">
        <w:t>E</w:t>
      </w:r>
      <w:r w:rsidR="00EC306B">
        <w:t xml:space="preserve"> – </w:t>
      </w:r>
      <w:r w:rsidR="008B4729" w:rsidRPr="00AC34BE">
        <w:t>Developing Goals and Measurable Objectives</w:t>
      </w:r>
      <w:bookmarkEnd w:id="333"/>
      <w:bookmarkEnd w:id="334"/>
    </w:p>
    <w:p w14:paraId="664C6497" w14:textId="10FB29E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53FDD41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14:paraId="79E97864" w14:textId="77777777" w:rsidR="008B4729" w:rsidRPr="00AC34BE" w:rsidRDefault="008B4729" w:rsidP="0058627E">
      <w:pPr>
        <w:rPr>
          <w:rFonts w:cs="Arial"/>
          <w:szCs w:val="24"/>
        </w:rPr>
      </w:pPr>
      <w:r w:rsidRPr="00AC34BE">
        <w:rPr>
          <w:rFonts w:cs="Arial"/>
          <w:szCs w:val="24"/>
        </w:rPr>
        <w:t>The characteristics of effective goals include:</w:t>
      </w:r>
    </w:p>
    <w:p w14:paraId="0CBC9FB3" w14:textId="4BBE852B" w:rsidR="008B4729" w:rsidRPr="00AC34BE" w:rsidRDefault="008B4729" w:rsidP="0058627E">
      <w:pPr>
        <w:numPr>
          <w:ilvl w:val="0"/>
          <w:numId w:val="37"/>
        </w:numPr>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58627E">
      <w:pPr>
        <w:numPr>
          <w:ilvl w:val="0"/>
          <w:numId w:val="37"/>
        </w:numPr>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58627E">
      <w:pPr>
        <w:numPr>
          <w:ilvl w:val="0"/>
          <w:numId w:val="37"/>
        </w:numPr>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58627E">
      <w:pPr>
        <w:numPr>
          <w:ilvl w:val="0"/>
          <w:numId w:val="37"/>
        </w:numPr>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58627E">
      <w:pPr>
        <w:numPr>
          <w:ilvl w:val="0"/>
          <w:numId w:val="37"/>
        </w:numPr>
        <w:rPr>
          <w:rFonts w:cs="Arial"/>
          <w:szCs w:val="24"/>
        </w:rPr>
      </w:pPr>
      <w:r w:rsidRPr="00AC34BE">
        <w:rPr>
          <w:rFonts w:cs="Arial"/>
          <w:szCs w:val="24"/>
        </w:rPr>
        <w:t>Goals are concise.</w:t>
      </w: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54FD4178" w:rsidR="00C563FF" w:rsidRPr="00A821EC" w:rsidRDefault="00C563FF" w:rsidP="00AC34BE">
            <w:pPr>
              <w:spacing w:after="200"/>
              <w:rPr>
                <w:rFonts w:cs="Arial"/>
                <w:sz w:val="20"/>
              </w:rPr>
            </w:pPr>
            <w:r w:rsidRPr="00A821EC">
              <w:rPr>
                <w:rFonts w:cs="Arial"/>
                <w:sz w:val="20"/>
                <w:szCs w:val="24"/>
              </w:rPr>
              <w:t xml:space="preserve">Increase the substance </w:t>
            </w:r>
            <w:r w:rsidR="00CD66C8">
              <w:rPr>
                <w:rFonts w:cs="Arial"/>
                <w:sz w:val="20"/>
                <w:szCs w:val="24"/>
              </w:rPr>
              <w:t>use</w:t>
            </w:r>
            <w:r w:rsidR="00CD66C8" w:rsidRPr="00A821EC">
              <w:rPr>
                <w:rFonts w:cs="Arial"/>
                <w:sz w:val="20"/>
                <w:szCs w:val="24"/>
              </w:rPr>
              <w:t xml:space="preserve"> </w:t>
            </w:r>
            <w:r w:rsidRPr="00A821EC">
              <w:rPr>
                <w:rFonts w:cs="Arial"/>
                <w:sz w:val="20"/>
                <w:szCs w:val="24"/>
              </w:rPr>
              <w:t>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5732ED51" w:rsidR="00C563FF" w:rsidRPr="00A821EC" w:rsidRDefault="00C563FF" w:rsidP="00AC34BE">
            <w:pPr>
              <w:spacing w:after="200"/>
              <w:rPr>
                <w:rFonts w:cs="Arial"/>
                <w:sz w:val="20"/>
              </w:rPr>
            </w:pPr>
            <w:r w:rsidRPr="00A821EC">
              <w:rPr>
                <w:rFonts w:cs="Arial"/>
                <w:sz w:val="20"/>
                <w:szCs w:val="24"/>
              </w:rPr>
              <w:t xml:space="preserve">Increase the capacity of the local school district to reduce high-risk behaviors of students that may contribute to substance </w:t>
            </w:r>
            <w:r w:rsidR="00CD66C8">
              <w:rPr>
                <w:rFonts w:cs="Arial"/>
                <w:sz w:val="20"/>
                <w:szCs w:val="24"/>
              </w:rPr>
              <w:t>use</w:t>
            </w:r>
            <w:r w:rsidR="00CD66C8" w:rsidRPr="00A821EC">
              <w:rPr>
                <w:rFonts w:cs="Arial"/>
                <w:sz w:val="20"/>
                <w:szCs w:val="24"/>
              </w:rPr>
              <w:t xml:space="preserve"> </w:t>
            </w:r>
            <w:r w:rsidRPr="00A821EC">
              <w:rPr>
                <w:rFonts w:cs="Arial"/>
                <w:sz w:val="20"/>
                <w:szCs w:val="24"/>
              </w:rPr>
              <w:t>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7061FF6E" w:rsidR="009636A6" w:rsidRDefault="009636A6" w:rsidP="006E1898">
      <w:pPr>
        <w:spacing w:after="0"/>
        <w:rPr>
          <w:rFonts w:cs="Arial"/>
          <w:b/>
          <w:szCs w:val="24"/>
          <w:u w:val="single"/>
        </w:rPr>
      </w:pPr>
      <w:r>
        <w:rPr>
          <w:rFonts w:cs="Arial"/>
          <w:b/>
          <w:szCs w:val="24"/>
          <w:u w:val="single"/>
        </w:rPr>
        <w:br w:type="page"/>
      </w:r>
    </w:p>
    <w:p w14:paraId="3753AC5C" w14:textId="0F381E25" w:rsidR="008B4729" w:rsidRPr="002B13B1" w:rsidRDefault="008B4729" w:rsidP="00AC34BE">
      <w:pPr>
        <w:spacing w:after="200"/>
        <w:rPr>
          <w:rFonts w:cs="Arial"/>
          <w:szCs w:val="24"/>
        </w:rPr>
      </w:pPr>
      <w:r w:rsidRPr="002B13B1">
        <w:rPr>
          <w:rFonts w:cs="Arial"/>
          <w:b/>
          <w:szCs w:val="24"/>
          <w:u w:val="single"/>
        </w:rPr>
        <w:lastRenderedPageBreak/>
        <w:t>OBJECTIVES</w:t>
      </w:r>
    </w:p>
    <w:p w14:paraId="26E4869D" w14:textId="10884FA3"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w:t>
      </w:r>
      <w:proofErr w:type="gramStart"/>
      <w:r w:rsidRPr="00AC34BE">
        <w:rPr>
          <w:rFonts w:cs="Arial"/>
          <w:szCs w:val="24"/>
        </w:rPr>
        <w:t>manner in which</w:t>
      </w:r>
      <w:proofErr w:type="gramEnd"/>
      <w:r w:rsidRPr="00AC34BE">
        <w:rPr>
          <w:rFonts w:cs="Arial"/>
          <w:szCs w:val="24"/>
        </w:rPr>
        <w:t xml:space="preserve"> they will be achieved.</w:t>
      </w:r>
      <w:r w:rsidR="006072AF">
        <w:rPr>
          <w:rFonts w:cs="Arial"/>
          <w:szCs w:val="24"/>
        </w:rPr>
        <w:t xml:space="preserve"> </w:t>
      </w:r>
      <w:r w:rsidRPr="00AC34BE">
        <w:rPr>
          <w:rFonts w:cs="Arial"/>
          <w:szCs w:val="24"/>
        </w:rPr>
        <w:t>Multiple objectives are generally needed to address a single goal.</w:t>
      </w:r>
      <w:r w:rsidR="00960A3A">
        <w:rPr>
          <w:rFonts w:cs="Arial"/>
          <w:szCs w:val="24"/>
        </w:rPr>
        <w:t xml:space="preserve"> </w:t>
      </w:r>
      <w:r w:rsidRPr="00AC34BE">
        <w:rPr>
          <w:rFonts w:cs="Arial"/>
          <w:szCs w:val="24"/>
        </w:rPr>
        <w:t>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010CB0">
      <w:pPr>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65473219" w:rsidR="008B4729" w:rsidRDefault="00FD15B7" w:rsidP="00010CB0">
      <w:pPr>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8B4729" w:rsidRPr="00AC34BE">
        <w:rPr>
          <w:rFonts w:cs="Arial"/>
          <w:szCs w:val="24"/>
        </w:rPr>
        <w:t xml:space="preserve">Use only one action verb to avoid </w:t>
      </w:r>
      <w:r w:rsidR="006072AF">
        <w:rPr>
          <w:rFonts w:cs="Arial"/>
          <w:szCs w:val="24"/>
        </w:rPr>
        <w:t xml:space="preserve">issues with measuring success.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382A4B52" w14:textId="77777777" w:rsidR="00A73406" w:rsidRDefault="008B4729" w:rsidP="00010CB0">
      <w:pPr>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5522BF02" w:rsidR="008B4729" w:rsidRDefault="00FD15B7" w:rsidP="00010CB0">
      <w:pPr>
        <w:rPr>
          <w:rFonts w:eastAsia="Calibri" w:cs="Arial"/>
          <w:szCs w:val="24"/>
        </w:rPr>
      </w:pPr>
      <w:r w:rsidRPr="00AC34BE">
        <w:rPr>
          <w:rFonts w:cs="Arial"/>
          <w:szCs w:val="24"/>
        </w:rPr>
        <w:t>H</w:t>
      </w:r>
      <w:r w:rsidR="006072AF">
        <w:rPr>
          <w:rFonts w:cs="Arial"/>
          <w:szCs w:val="24"/>
        </w:rPr>
        <w:t xml:space="preserve">ow much change is expected. </w:t>
      </w:r>
      <w:r w:rsidR="008B4729" w:rsidRPr="00AC34BE">
        <w:rPr>
          <w:rFonts w:cs="Arial"/>
          <w:szCs w:val="24"/>
        </w:rPr>
        <w:t>It must be possible to count or otherwise quanti</w:t>
      </w:r>
      <w:r w:rsidR="006072AF">
        <w:rPr>
          <w:rFonts w:cs="Arial"/>
          <w:szCs w:val="24"/>
        </w:rPr>
        <w:t xml:space="preserve">fy an activity or its results.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8B4729"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8</w:t>
      </w:r>
      <w:r w:rsidR="008B4729" w:rsidRPr="00AC34BE">
        <w:rPr>
          <w:rFonts w:eastAsia="Calibri" w:cs="Arial"/>
          <w:szCs w:val="24"/>
          <w:vertAlign w:val="superscript"/>
        </w:rPr>
        <w:t xml:space="preserve">th,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4CDDB871" w14:textId="77777777" w:rsidR="00A73406" w:rsidRDefault="008B4729" w:rsidP="00010CB0">
      <w:pPr>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11F2D231" w14:textId="77777777" w:rsidR="00B0661E" w:rsidRDefault="00FD15B7" w:rsidP="00010CB0">
      <w:pPr>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604F843D" w14:textId="77777777" w:rsidR="00A73406" w:rsidRDefault="008B4729" w:rsidP="00010CB0">
      <w:pPr>
        <w:rPr>
          <w:rFonts w:cs="Arial"/>
          <w:i/>
          <w:szCs w:val="24"/>
        </w:rPr>
      </w:pPr>
      <w:r w:rsidRPr="001C297A">
        <w:rPr>
          <w:rFonts w:cs="Arial"/>
          <w:b/>
          <w:i/>
          <w:szCs w:val="24"/>
        </w:rPr>
        <w:t>Realistic</w:t>
      </w:r>
      <w:r w:rsidRPr="00AC34BE">
        <w:rPr>
          <w:rFonts w:cs="Arial"/>
          <w:i/>
          <w:szCs w:val="24"/>
        </w:rPr>
        <w:t xml:space="preserve"> – </w:t>
      </w:r>
    </w:p>
    <w:p w14:paraId="763FA98B" w14:textId="5C7B3F7B" w:rsidR="004D5613" w:rsidRDefault="00FD15B7" w:rsidP="006821FA">
      <w:pPr>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r w:rsidR="004D5613">
        <w:rPr>
          <w:rFonts w:cs="Arial"/>
          <w:szCs w:val="24"/>
        </w:rPr>
        <w:br w:type="page"/>
      </w:r>
    </w:p>
    <w:p w14:paraId="69C59D1D" w14:textId="77777777" w:rsidR="00A73406" w:rsidRDefault="008B4729" w:rsidP="006821FA">
      <w:pPr>
        <w:rPr>
          <w:rFonts w:cs="Arial"/>
          <w:szCs w:val="24"/>
        </w:rPr>
      </w:pPr>
      <w:r w:rsidRPr="001C297A">
        <w:rPr>
          <w:rFonts w:cs="Arial"/>
          <w:b/>
          <w:i/>
          <w:szCs w:val="24"/>
        </w:rPr>
        <w:lastRenderedPageBreak/>
        <w:t>Time-bound</w:t>
      </w:r>
      <w:r w:rsidRPr="00AC34BE">
        <w:rPr>
          <w:rFonts w:cs="Arial"/>
          <w:b/>
          <w:color w:val="4F81BD"/>
          <w:szCs w:val="24"/>
        </w:rPr>
        <w:t xml:space="preserve"> </w:t>
      </w:r>
      <w:r w:rsidR="00FD15B7" w:rsidRPr="00AC34BE">
        <w:rPr>
          <w:rFonts w:cs="Arial"/>
          <w:szCs w:val="24"/>
        </w:rPr>
        <w:t xml:space="preserve">– </w:t>
      </w:r>
    </w:p>
    <w:p w14:paraId="03584398" w14:textId="7E2B9A26" w:rsidR="008B4729" w:rsidRDefault="00FD15B7" w:rsidP="006821FA">
      <w:pPr>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8B4729" w:rsidRPr="00AC34BE">
        <w:rPr>
          <w:rFonts w:cs="Arial"/>
          <w:szCs w:val="24"/>
        </w:rPr>
        <w:t>For example, “Five new peer educators will be recruited by the second quarter of the first funding year” is a better objective than “New peer educators will be hired.”</w:t>
      </w:r>
    </w:p>
    <w:p w14:paraId="20B38B7D" w14:textId="5863DDCE" w:rsidR="008B4729" w:rsidRPr="00AC34BE" w:rsidRDefault="008B4729" w:rsidP="006821FA">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0A410D84"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w:t>
            </w:r>
            <w:r w:rsidR="00CD66C8">
              <w:rPr>
                <w:rFonts w:cs="Arial"/>
                <w:sz w:val="20"/>
                <w:szCs w:val="24"/>
              </w:rPr>
              <w:t>use</w:t>
            </w:r>
            <w:r w:rsidR="00CD66C8" w:rsidRPr="00A821EC">
              <w:rPr>
                <w:rFonts w:cs="Arial"/>
                <w:sz w:val="20"/>
                <w:szCs w:val="24"/>
              </w:rPr>
              <w:t xml:space="preserve"> </w:t>
            </w:r>
            <w:r w:rsidRPr="00A821EC">
              <w:rPr>
                <w:rFonts w:cs="Arial"/>
                <w:sz w:val="20"/>
                <w:szCs w:val="24"/>
              </w:rPr>
              <w:t xml:space="preserve">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06F999F9" w:rsidR="00C563FF" w:rsidRPr="00A821EC" w:rsidRDefault="00C563FF" w:rsidP="00AC34BE">
            <w:pPr>
              <w:rPr>
                <w:rFonts w:cs="Arial"/>
                <w:sz w:val="20"/>
              </w:rPr>
            </w:pPr>
            <w:r w:rsidRPr="14CBDFF4">
              <w:rPr>
                <w:rFonts w:cs="Arial"/>
                <w:sz w:val="20"/>
              </w:rPr>
              <w:t xml:space="preserve">The objective is not SMART because it is not </w:t>
            </w:r>
            <w:r w:rsidRPr="14CBDFF4">
              <w:rPr>
                <w:rFonts w:cs="Arial"/>
                <w:i/>
                <w:sz w:val="20"/>
              </w:rPr>
              <w:t>specific, measurable</w:t>
            </w:r>
            <w:r w:rsidRPr="14CBDFF4">
              <w:rPr>
                <w:rFonts w:cs="Arial"/>
                <w:sz w:val="20"/>
              </w:rPr>
              <w:t xml:space="preserve">, or </w:t>
            </w:r>
            <w:proofErr w:type="gramStart"/>
            <w:r w:rsidRPr="14CBDFF4">
              <w:rPr>
                <w:rFonts w:cs="Arial"/>
                <w:i/>
                <w:sz w:val="20"/>
              </w:rPr>
              <w:t>time-bound</w:t>
            </w:r>
            <w:proofErr w:type="gramEnd"/>
            <w:r w:rsidR="006072AF" w:rsidRPr="14CBDFF4">
              <w:rPr>
                <w:rFonts w:cs="Arial"/>
                <w:sz w:val="20"/>
              </w:rPr>
              <w:t>.</w:t>
            </w:r>
            <w:r w:rsidRPr="14CBDFF4">
              <w:rPr>
                <w:rFonts w:cs="Arial"/>
                <w:sz w:val="20"/>
              </w:rPr>
              <w:t xml:space="preserve"> It can be made SMART by </w:t>
            </w:r>
            <w:r w:rsidRPr="14CBDFF4">
              <w:rPr>
                <w:rFonts w:cs="Arial"/>
                <w:i/>
                <w:sz w:val="20"/>
              </w:rPr>
              <w:t>specifically</w:t>
            </w:r>
            <w:r w:rsidRPr="14CBDFF4">
              <w:rPr>
                <w:rFonts w:cs="Arial"/>
                <w:sz w:val="20"/>
              </w:rPr>
              <w:t xml:space="preserve"> indicating who is responsible for training the teachers, how many will be trained, who they are, and by when the trainings will be conducted.</w:t>
            </w:r>
          </w:p>
        </w:tc>
        <w:tc>
          <w:tcPr>
            <w:tcW w:w="1832" w:type="pct"/>
            <w:shd w:val="clear" w:color="auto" w:fill="auto"/>
          </w:tcPr>
          <w:p w14:paraId="26D608A0" w14:textId="7BCEB1A9"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w:t>
            </w:r>
            <w:r w:rsidR="00CD66C8">
              <w:rPr>
                <w:rFonts w:cs="Arial"/>
                <w:sz w:val="20"/>
                <w:szCs w:val="24"/>
              </w:rPr>
              <w:t>use</w:t>
            </w:r>
            <w:r w:rsidR="00CD66C8" w:rsidRPr="00A821EC">
              <w:rPr>
                <w:rFonts w:cs="Arial"/>
                <w:sz w:val="20"/>
                <w:szCs w:val="24"/>
              </w:rPr>
              <w:t xml:space="preserve"> </w:t>
            </w:r>
            <w:r w:rsidRPr="00A821EC">
              <w:rPr>
                <w:rFonts w:cs="Arial"/>
                <w:sz w:val="20"/>
                <w:szCs w:val="24"/>
              </w:rPr>
              <w:t xml:space="preserve">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proofErr w:type="gramStart"/>
            <w:r w:rsidRPr="00A821EC">
              <w:rPr>
                <w:rFonts w:cs="Arial"/>
                <w:i/>
                <w:sz w:val="20"/>
                <w:szCs w:val="24"/>
              </w:rPr>
              <w:t>time-bound</w:t>
            </w:r>
            <w:proofErr w:type="gramEnd"/>
            <w:r w:rsidRPr="00A821EC">
              <w:rPr>
                <w:rFonts w:cs="Arial"/>
                <w:i/>
                <w:sz w:val="20"/>
                <w:szCs w:val="24"/>
              </w:rPr>
              <w:t>.</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707366A8"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w:t>
            </w:r>
            <w:r w:rsidR="00CD66C8">
              <w:rPr>
                <w:rFonts w:cs="Arial"/>
                <w:b/>
                <w:i/>
                <w:sz w:val="20"/>
                <w:szCs w:val="24"/>
              </w:rPr>
              <w:t>use</w:t>
            </w:r>
            <w:r w:rsidR="00CD66C8" w:rsidRPr="00A821EC">
              <w:rPr>
                <w:rFonts w:cs="Arial"/>
                <w:b/>
                <w:i/>
                <w:sz w:val="20"/>
                <w:szCs w:val="24"/>
              </w:rPr>
              <w:t xml:space="preserve"> </w:t>
            </w:r>
            <w:r w:rsidRPr="00A821EC">
              <w:rPr>
                <w:rFonts w:cs="Arial"/>
                <w:b/>
                <w:i/>
                <w:sz w:val="20"/>
                <w:szCs w:val="24"/>
              </w:rPr>
              <w:t xml:space="preserve">and HIV prevention curriculum.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w:t>
            </w:r>
            <w:proofErr w:type="gramStart"/>
            <w:r w:rsidRPr="00A821EC">
              <w:rPr>
                <w:rFonts w:cs="Arial"/>
                <w:i/>
                <w:sz w:val="20"/>
              </w:rPr>
              <w:t>time-bound</w:t>
            </w:r>
            <w:proofErr w:type="gramEnd"/>
            <w:r w:rsidRPr="00A821EC">
              <w:rPr>
                <w:rFonts w:cs="Arial"/>
                <w:i/>
                <w:sz w:val="20"/>
              </w:rPr>
              <w:t>.</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5DB6BE87" w14:textId="21FD09FB" w:rsidR="00B336B2" w:rsidRDefault="00B336B2" w:rsidP="00B336B2">
      <w:pPr>
        <w:pStyle w:val="Heading1"/>
        <w:spacing w:after="0"/>
      </w:pPr>
      <w:bookmarkStart w:id="335" w:name="_Appendix_G:_Developing"/>
      <w:bookmarkStart w:id="336" w:name="_Appendix_F_–"/>
      <w:bookmarkStart w:id="337" w:name="_Toc81577303"/>
      <w:bookmarkStart w:id="338" w:name="_Hlk75250222"/>
      <w:bookmarkStart w:id="339" w:name="_Hlk80345538"/>
      <w:bookmarkStart w:id="340" w:name="_Toc453325332"/>
      <w:bookmarkStart w:id="341" w:name="_Toc453937193"/>
      <w:bookmarkStart w:id="342" w:name="_Toc454270676"/>
      <w:bookmarkStart w:id="343" w:name="_Toc465087569"/>
      <w:bookmarkEnd w:id="335"/>
      <w:bookmarkEnd w:id="336"/>
      <w:r>
        <w:br w:type="page"/>
      </w:r>
    </w:p>
    <w:p w14:paraId="49B707D7" w14:textId="7E60AC16" w:rsidR="006A6AAD" w:rsidRDefault="00D12F0E" w:rsidP="00600F69">
      <w:pPr>
        <w:pStyle w:val="Heading1"/>
        <w:jc w:val="center"/>
      </w:pPr>
      <w:bookmarkStart w:id="344" w:name="_Toc174539183"/>
      <w:r w:rsidRPr="00AC34BE">
        <w:lastRenderedPageBreak/>
        <w:t xml:space="preserve">Appendix </w:t>
      </w:r>
      <w:r w:rsidR="007A27E4">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337"/>
      <w:bookmarkEnd w:id="344"/>
    </w:p>
    <w:p w14:paraId="6817BD80" w14:textId="351B2DB9" w:rsidR="00872D2E" w:rsidRPr="00AC34BE" w:rsidRDefault="4CA11245" w:rsidP="00600F69">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 xml:space="preserve">Section </w:t>
      </w:r>
      <w:r w:rsidR="1449E14C" w:rsidRPr="20409F6C">
        <w:rPr>
          <w:rFonts w:cs="Arial"/>
          <w:shd w:val="clear" w:color="auto" w:fill="E6E6E6"/>
        </w:rPr>
        <w:t>E</w:t>
      </w:r>
      <w:r w:rsidR="1449E14C">
        <w:rPr>
          <w:rFonts w:cs="Arial"/>
        </w:rPr>
        <w:t xml:space="preserve"> of the Project Narrative.</w:t>
      </w:r>
    </w:p>
    <w:p w14:paraId="71CDD860" w14:textId="77777777" w:rsidR="00D12F0E" w:rsidRPr="00D17CC1" w:rsidRDefault="63128DC0" w:rsidP="00600F69">
      <w:pPr>
        <w:rPr>
          <w:b/>
          <w:bCs/>
          <w:u w:val="single"/>
        </w:rPr>
      </w:pPr>
      <w:r w:rsidRPr="20409F6C">
        <w:rPr>
          <w:b/>
          <w:bCs/>
          <w:u w:val="single"/>
        </w:rPr>
        <w:t>Data Collection</w:t>
      </w:r>
      <w:r w:rsidR="67C9A197" w:rsidRPr="20409F6C">
        <w:rPr>
          <w:b/>
          <w:bCs/>
          <w:u w:val="single"/>
        </w:rPr>
        <w:t>:</w:t>
      </w:r>
    </w:p>
    <w:p w14:paraId="00F2C4E7" w14:textId="77777777" w:rsidR="00D12F0E" w:rsidRPr="00AC34BE" w:rsidRDefault="00D12F0E" w:rsidP="00600F69">
      <w:pPr>
        <w:rPr>
          <w:rFonts w:cs="Arial"/>
          <w:szCs w:val="24"/>
        </w:rPr>
      </w:pPr>
      <w:r w:rsidRPr="00AC34BE">
        <w:rPr>
          <w:rFonts w:cs="Arial"/>
          <w:szCs w:val="24"/>
        </w:rPr>
        <w:t>In describing your plan for data collection, consider addressing the following points:</w:t>
      </w:r>
    </w:p>
    <w:p w14:paraId="7C78864A" w14:textId="54A33AAC" w:rsidR="00D12F0E" w:rsidRPr="00AC34BE" w:rsidRDefault="1449E14C" w:rsidP="00600F69">
      <w:pPr>
        <w:pStyle w:val="ListParagraph"/>
        <w:numPr>
          <w:ilvl w:val="0"/>
          <w:numId w:val="47"/>
        </w:numPr>
        <w:contextualSpacing w:val="0"/>
        <w:rPr>
          <w:rFonts w:cs="Arial"/>
          <w:b/>
          <w:bCs/>
          <w:i/>
          <w:iCs/>
          <w:sz w:val="28"/>
          <w:szCs w:val="28"/>
        </w:rPr>
      </w:pPr>
      <w:r w:rsidRPr="20409F6C">
        <w:rPr>
          <w:rFonts w:cs="Arial"/>
        </w:rPr>
        <w:t xml:space="preserve">What </w:t>
      </w:r>
      <w:r w:rsidR="63128DC0" w:rsidRPr="20409F6C">
        <w:rPr>
          <w:rFonts w:cs="Arial"/>
        </w:rPr>
        <w:t>electronic data collection software will be used</w:t>
      </w:r>
      <w:r w:rsidRPr="20409F6C">
        <w:rPr>
          <w:rFonts w:cs="Arial"/>
        </w:rPr>
        <w:t>?</w:t>
      </w:r>
    </w:p>
    <w:p w14:paraId="36C4C3D0" w14:textId="47AECC71" w:rsidR="00D12F0E" w:rsidRPr="00AC34BE" w:rsidRDefault="00D12F0E" w:rsidP="00600F69">
      <w:pPr>
        <w:pStyle w:val="ListParagraph"/>
        <w:numPr>
          <w:ilvl w:val="0"/>
          <w:numId w:val="47"/>
        </w:numPr>
        <w:contextualSpacing w:val="0"/>
        <w:rPr>
          <w:rFonts w:cs="Arial"/>
          <w:b/>
          <w:i/>
          <w:sz w:val="28"/>
          <w:szCs w:val="28"/>
        </w:rPr>
      </w:pPr>
      <w:r w:rsidRPr="00AC34BE">
        <w:rPr>
          <w:rFonts w:cs="Arial"/>
          <w:szCs w:val="24"/>
        </w:rPr>
        <w:t>How often data will be collected</w:t>
      </w:r>
      <w:r w:rsidR="00471293">
        <w:rPr>
          <w:rFonts w:cs="Arial"/>
          <w:szCs w:val="24"/>
        </w:rPr>
        <w:t>?</w:t>
      </w:r>
    </w:p>
    <w:p w14:paraId="3598DC67" w14:textId="5CD65B12" w:rsidR="00D12F0E" w:rsidRPr="00AC34BE" w:rsidRDefault="6020DB6F" w:rsidP="00600F69">
      <w:pPr>
        <w:pStyle w:val="ListParagraph"/>
        <w:numPr>
          <w:ilvl w:val="0"/>
          <w:numId w:val="47"/>
        </w:numPr>
        <w:contextualSpacing w:val="0"/>
        <w:rPr>
          <w:rFonts w:cs="Arial"/>
          <w:b/>
          <w:bCs/>
          <w:i/>
          <w:iCs/>
          <w:sz w:val="28"/>
          <w:szCs w:val="28"/>
        </w:rPr>
      </w:pPr>
      <w:r w:rsidRPr="20409F6C">
        <w:rPr>
          <w:rFonts w:cs="Arial"/>
        </w:rPr>
        <w:t>What</w:t>
      </w:r>
      <w:r w:rsidR="63128DC0" w:rsidRPr="20409F6C">
        <w:rPr>
          <w:rFonts w:cs="Arial"/>
        </w:rPr>
        <w:t xml:space="preserve"> organizational processes will be implemented to ensure the accurate and timely collection and input of data</w:t>
      </w:r>
      <w:r w:rsidR="11D9A44C" w:rsidRPr="20409F6C">
        <w:rPr>
          <w:rFonts w:cs="Arial"/>
        </w:rPr>
        <w:t>?</w:t>
      </w:r>
    </w:p>
    <w:p w14:paraId="444C2D17" w14:textId="219B3661" w:rsidR="00D12F0E" w:rsidRPr="00AC34BE" w:rsidRDefault="04E43894" w:rsidP="00600F69">
      <w:pPr>
        <w:pStyle w:val="ListParagraph"/>
        <w:numPr>
          <w:ilvl w:val="0"/>
          <w:numId w:val="47"/>
        </w:numPr>
        <w:contextualSpacing w:val="0"/>
        <w:rPr>
          <w:rFonts w:cs="Arial"/>
          <w:b/>
          <w:bCs/>
          <w:i/>
          <w:iCs/>
          <w:sz w:val="28"/>
          <w:szCs w:val="28"/>
        </w:rPr>
      </w:pPr>
      <w:r w:rsidRPr="20409F6C">
        <w:rPr>
          <w:rFonts w:cs="Arial"/>
        </w:rPr>
        <w:t>Who</w:t>
      </w:r>
      <w:r w:rsidR="63128DC0" w:rsidRPr="20409F6C">
        <w:rPr>
          <w:rFonts w:cs="Arial"/>
        </w:rPr>
        <w:t xml:space="preserve"> will be responsible for collecting and recording the data</w:t>
      </w:r>
      <w:r w:rsidR="2545D567" w:rsidRPr="20409F6C">
        <w:rPr>
          <w:rFonts w:cs="Arial"/>
        </w:rPr>
        <w:t>?</w:t>
      </w:r>
    </w:p>
    <w:p w14:paraId="396AA4BF" w14:textId="1CBED6F2" w:rsidR="00D12F0E" w:rsidRPr="00AC34BE" w:rsidRDefault="58A82C17" w:rsidP="00600F69">
      <w:pPr>
        <w:pStyle w:val="ListParagraph"/>
        <w:numPr>
          <w:ilvl w:val="0"/>
          <w:numId w:val="47"/>
        </w:numPr>
        <w:contextualSpacing w:val="0"/>
        <w:rPr>
          <w:rFonts w:cs="Arial"/>
          <w:b/>
          <w:bCs/>
          <w:i/>
          <w:iCs/>
          <w:sz w:val="28"/>
          <w:szCs w:val="28"/>
        </w:rPr>
      </w:pPr>
      <w:r w:rsidRPr="20409F6C">
        <w:rPr>
          <w:rFonts w:cs="Arial"/>
        </w:rPr>
        <w:t>What</w:t>
      </w:r>
      <w:r w:rsidR="63128DC0" w:rsidRPr="20409F6C">
        <w:rPr>
          <w:rFonts w:cs="Arial"/>
        </w:rPr>
        <w:t xml:space="preserve"> data source</w:t>
      </w:r>
      <w:r w:rsidR="181D7698" w:rsidRPr="20409F6C">
        <w:rPr>
          <w:rFonts w:cs="Arial"/>
        </w:rPr>
        <w:t xml:space="preserve">s or methods for </w:t>
      </w:r>
      <w:r w:rsidR="63128DC0" w:rsidRPr="20409F6C">
        <w:rPr>
          <w:rFonts w:cs="Arial"/>
        </w:rPr>
        <w:t xml:space="preserve">data collection will be used to </w:t>
      </w:r>
      <w:r w:rsidR="55BA7B2E" w:rsidRPr="20409F6C">
        <w:rPr>
          <w:rFonts w:cs="Arial"/>
        </w:rPr>
        <w:t>gather</w:t>
      </w:r>
      <w:r w:rsidR="35F795CD" w:rsidRPr="20409F6C">
        <w:rPr>
          <w:rFonts w:cs="Arial"/>
        </w:rPr>
        <w:t xml:space="preserve"> </w:t>
      </w:r>
      <w:r w:rsidR="63128DC0" w:rsidRPr="20409F6C">
        <w:rPr>
          <w:rFonts w:cs="Arial"/>
        </w:rPr>
        <w:t>data</w:t>
      </w:r>
      <w:r w:rsidR="57B6F25E" w:rsidRPr="20409F6C">
        <w:rPr>
          <w:rFonts w:cs="Arial"/>
        </w:rPr>
        <w:t>?</w:t>
      </w:r>
    </w:p>
    <w:p w14:paraId="4B3F019D" w14:textId="36BAACB7" w:rsidR="00D12F0E" w:rsidRPr="00AC34BE" w:rsidRDefault="63128DC0" w:rsidP="00600F69">
      <w:pPr>
        <w:pStyle w:val="ListParagraph"/>
        <w:numPr>
          <w:ilvl w:val="0"/>
          <w:numId w:val="47"/>
        </w:numPr>
        <w:contextualSpacing w:val="0"/>
        <w:rPr>
          <w:rFonts w:cs="Arial"/>
          <w:b/>
          <w:bCs/>
          <w:i/>
          <w:iCs/>
          <w:sz w:val="28"/>
          <w:szCs w:val="28"/>
        </w:rPr>
      </w:pPr>
      <w:r w:rsidRPr="20409F6C">
        <w:rPr>
          <w:rFonts w:cs="Arial"/>
        </w:rPr>
        <w:t>How w</w:t>
      </w:r>
      <w:r w:rsidR="5D27C272" w:rsidRPr="20409F6C">
        <w:rPr>
          <w:rFonts w:cs="Arial"/>
        </w:rPr>
        <w:t>i</w:t>
      </w:r>
      <w:r w:rsidRPr="20409F6C">
        <w:rPr>
          <w:rFonts w:cs="Arial"/>
        </w:rPr>
        <w:t xml:space="preserve">ll the data collection methods will take into consideration the language, </w:t>
      </w:r>
      <w:r w:rsidR="1449E14C" w:rsidRPr="20409F6C">
        <w:rPr>
          <w:rFonts w:cs="Arial"/>
        </w:rPr>
        <w:t>norms,</w:t>
      </w:r>
      <w:r w:rsidRPr="20409F6C">
        <w:rPr>
          <w:rFonts w:cs="Arial"/>
        </w:rPr>
        <w:t xml:space="preserve"> and values of the population(s) of focus</w:t>
      </w:r>
      <w:r w:rsidR="66EF3064" w:rsidRPr="20409F6C">
        <w:rPr>
          <w:rFonts w:cs="Arial"/>
        </w:rPr>
        <w:t>?</w:t>
      </w:r>
    </w:p>
    <w:p w14:paraId="4B2DAFCA" w14:textId="150EC4F1" w:rsidR="00D12F0E" w:rsidRPr="00AC34BE" w:rsidRDefault="63128DC0" w:rsidP="00600F69">
      <w:pPr>
        <w:pStyle w:val="ListParagraph"/>
        <w:numPr>
          <w:ilvl w:val="0"/>
          <w:numId w:val="47"/>
        </w:numPr>
        <w:contextualSpacing w:val="0"/>
        <w:rPr>
          <w:rFonts w:cs="Arial"/>
          <w:b/>
          <w:bCs/>
          <w:i/>
          <w:iCs/>
          <w:sz w:val="28"/>
          <w:szCs w:val="28"/>
        </w:rPr>
      </w:pPr>
      <w:r w:rsidRPr="20409F6C">
        <w:rPr>
          <w:rFonts w:cs="Arial"/>
        </w:rPr>
        <w:t>How will the data be kept secure</w:t>
      </w:r>
      <w:r w:rsidR="3EA77E82" w:rsidRPr="20409F6C">
        <w:rPr>
          <w:rFonts w:cs="Arial"/>
        </w:rPr>
        <w:t>?</w:t>
      </w:r>
    </w:p>
    <w:p w14:paraId="32BDA45C" w14:textId="72598CC0" w:rsidR="00D12F0E" w:rsidRPr="00AC34BE" w:rsidRDefault="63128DC0" w:rsidP="00600F69">
      <w:pPr>
        <w:pStyle w:val="ListParagraph"/>
        <w:numPr>
          <w:ilvl w:val="0"/>
          <w:numId w:val="47"/>
        </w:numPr>
        <w:contextualSpacing w:val="0"/>
        <w:rPr>
          <w:rFonts w:cs="Arial"/>
          <w:b/>
          <w:bCs/>
          <w:i/>
          <w:iCs/>
          <w:sz w:val="28"/>
          <w:szCs w:val="28"/>
        </w:rPr>
      </w:pPr>
      <w:r w:rsidRPr="20409F6C">
        <w:rPr>
          <w:rFonts w:cs="Arial"/>
        </w:rPr>
        <w:t xml:space="preserve">If applicable, how will the data collection procedures ensure that confidentiality is </w:t>
      </w:r>
      <w:r w:rsidR="1449E14C" w:rsidRPr="20409F6C">
        <w:rPr>
          <w:rFonts w:cs="Arial"/>
        </w:rPr>
        <w:t>protected,</w:t>
      </w:r>
      <w:r w:rsidRPr="20409F6C">
        <w:rPr>
          <w:rFonts w:cs="Arial"/>
        </w:rPr>
        <w:t xml:space="preserve"> and that informed consent is obtained</w:t>
      </w:r>
      <w:r w:rsidR="2C3F3256" w:rsidRPr="20409F6C">
        <w:rPr>
          <w:rFonts w:cs="Arial"/>
        </w:rPr>
        <w:t>?</w:t>
      </w:r>
    </w:p>
    <w:p w14:paraId="30573E4E" w14:textId="54227A12" w:rsidR="006A6AAD" w:rsidRPr="002B13B1" w:rsidRDefault="63128DC0" w:rsidP="00600F69">
      <w:pPr>
        <w:pStyle w:val="ListParagraph"/>
        <w:numPr>
          <w:ilvl w:val="0"/>
          <w:numId w:val="47"/>
        </w:numPr>
        <w:contextualSpacing w:val="0"/>
        <w:rPr>
          <w:rFonts w:cs="Arial"/>
          <w:b/>
          <w:bCs/>
          <w:i/>
          <w:iCs/>
          <w:sz w:val="28"/>
          <w:szCs w:val="28"/>
        </w:rPr>
      </w:pPr>
      <w:r w:rsidRPr="20409F6C">
        <w:rPr>
          <w:rFonts w:cs="Arial"/>
        </w:rPr>
        <w:t>If applicable, how data will be collected from partners, sub-awardees</w:t>
      </w:r>
      <w:r w:rsidR="70B7D803" w:rsidRPr="20409F6C">
        <w:rPr>
          <w:rFonts w:cs="Arial"/>
        </w:rPr>
        <w:t>?</w:t>
      </w:r>
    </w:p>
    <w:p w14:paraId="5B86E7E4" w14:textId="77777777" w:rsidR="00287783" w:rsidRDefault="00D12F0E" w:rsidP="00600F69">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w:t>
      </w:r>
    </w:p>
    <w:p w14:paraId="35F34934" w14:textId="56FA4DC8" w:rsidR="00287783" w:rsidRDefault="00287783" w:rsidP="00600F69">
      <w:pPr>
        <w:rPr>
          <w:rFonts w:cs="Arial"/>
          <w:szCs w:val="24"/>
        </w:rPr>
      </w:pPr>
      <w:r>
        <w:rPr>
          <w:rFonts w:cs="Arial"/>
          <w:szCs w:val="24"/>
        </w:rPr>
        <w:br w:type="page"/>
      </w:r>
    </w:p>
    <w:p w14:paraId="6FB37614" w14:textId="1CFD5768" w:rsidR="00D12F0E" w:rsidRPr="001C297A" w:rsidRDefault="00D12F0E" w:rsidP="00AC34BE">
      <w:pPr>
        <w:rPr>
          <w:rFonts w:cs="Arial"/>
          <w:bCs/>
          <w:szCs w:val="24"/>
          <w:u w:val="single"/>
        </w:rPr>
      </w:pPr>
      <w:r w:rsidRPr="00AC34BE">
        <w:rPr>
          <w:rFonts w:cs="Arial"/>
          <w:b/>
          <w:szCs w:val="24"/>
          <w:u w:val="single"/>
        </w:rPr>
        <w:lastRenderedPageBreak/>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9360" w:type="dxa"/>
        <w:tblLook w:val="04A0" w:firstRow="1" w:lastRow="0" w:firstColumn="1" w:lastColumn="0" w:noHBand="0" w:noVBand="1"/>
      </w:tblPr>
      <w:tblGrid>
        <w:gridCol w:w="2319"/>
        <w:gridCol w:w="1022"/>
        <w:gridCol w:w="1116"/>
        <w:gridCol w:w="1553"/>
        <w:gridCol w:w="1632"/>
        <w:gridCol w:w="1718"/>
      </w:tblGrid>
      <w:tr w:rsidR="00D12F0E" w:rsidRPr="00471293" w14:paraId="13803CE6" w14:textId="77777777" w:rsidTr="20409F6C">
        <w:trPr>
          <w:cantSplit/>
          <w:trHeight w:val="782"/>
          <w:tblHeader/>
        </w:trPr>
        <w:tc>
          <w:tcPr>
            <w:tcW w:w="2346"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029" w:type="dxa"/>
            <w:shd w:val="clear" w:color="auto" w:fill="B8CCE4" w:themeFill="accent1" w:themeFillTint="66"/>
          </w:tcPr>
          <w:p w14:paraId="0CAB6C50" w14:textId="46C71874" w:rsidR="00D12F0E" w:rsidRPr="001C297A" w:rsidRDefault="7D97ED26" w:rsidP="20409F6C">
            <w:pPr>
              <w:spacing w:after="0"/>
              <w:rPr>
                <w:rFonts w:cs="Arial"/>
                <w:b/>
                <w:bCs/>
                <w:sz w:val="20"/>
              </w:rPr>
            </w:pPr>
            <w:r w:rsidRPr="20409F6C">
              <w:rPr>
                <w:rFonts w:cs="Arial"/>
                <w:b/>
                <w:bCs/>
                <w:sz w:val="20"/>
              </w:rPr>
              <w:t>Metric</w:t>
            </w:r>
          </w:p>
        </w:tc>
        <w:tc>
          <w:tcPr>
            <w:tcW w:w="1029" w:type="dxa"/>
            <w:shd w:val="clear" w:color="auto" w:fill="B8CCE4" w:themeFill="accent1" w:themeFillTint="66"/>
          </w:tcPr>
          <w:p w14:paraId="3D940B29" w14:textId="0AA46427" w:rsidR="271D880D" w:rsidRDefault="2E4190F1" w:rsidP="20409F6C">
            <w:pPr>
              <w:spacing w:after="0"/>
              <w:rPr>
                <w:rFonts w:cs="Arial"/>
                <w:b/>
                <w:bCs/>
                <w:sz w:val="20"/>
              </w:rPr>
            </w:pPr>
            <w:r w:rsidRPr="20409F6C">
              <w:rPr>
                <w:rFonts w:cs="Arial"/>
                <w:b/>
                <w:bCs/>
                <w:sz w:val="20"/>
              </w:rPr>
              <w:t>Measure definition</w:t>
            </w:r>
          </w:p>
          <w:p w14:paraId="528CE42E" w14:textId="6A10718A" w:rsidR="3B13CC28" w:rsidRDefault="3B13CC28" w:rsidP="3B13CC28">
            <w:pPr>
              <w:rPr>
                <w:b/>
                <w:bCs/>
                <w:szCs w:val="24"/>
              </w:rPr>
            </w:pPr>
          </w:p>
        </w:tc>
        <w:tc>
          <w:tcPr>
            <w:tcW w:w="1573" w:type="dxa"/>
            <w:shd w:val="clear" w:color="auto" w:fill="B8CCE4" w:themeFill="accent1" w:themeFillTint="66"/>
          </w:tcPr>
          <w:p w14:paraId="242CDDB2" w14:textId="70056A44" w:rsidR="00D12F0E" w:rsidRPr="001C297A" w:rsidRDefault="62011574" w:rsidP="20409F6C">
            <w:pPr>
              <w:spacing w:after="0"/>
              <w:rPr>
                <w:rFonts w:cs="Arial"/>
                <w:b/>
                <w:bCs/>
                <w:sz w:val="20"/>
              </w:rPr>
            </w:pPr>
            <w:r w:rsidRPr="20409F6C">
              <w:rPr>
                <w:rFonts w:cs="Arial"/>
                <w:b/>
                <w:bCs/>
                <w:sz w:val="20"/>
              </w:rPr>
              <w:t xml:space="preserve">Data Source </w:t>
            </w:r>
          </w:p>
          <w:p w14:paraId="2766E1AD" w14:textId="1158C668" w:rsidR="00D12F0E" w:rsidRPr="001C297A" w:rsidRDefault="00D12F0E" w:rsidP="20409F6C">
            <w:pPr>
              <w:spacing w:after="0"/>
              <w:rPr>
                <w:rFonts w:cs="Arial"/>
                <w:b/>
                <w:bCs/>
                <w:sz w:val="20"/>
              </w:rPr>
            </w:pPr>
          </w:p>
        </w:tc>
        <w:tc>
          <w:tcPr>
            <w:tcW w:w="1644" w:type="dxa"/>
            <w:shd w:val="clear" w:color="auto" w:fill="B8CCE4" w:themeFill="accent1" w:themeFillTint="66"/>
          </w:tcPr>
          <w:p w14:paraId="36879689" w14:textId="575F8AC7" w:rsidR="00D12F0E" w:rsidRPr="001C297A" w:rsidRDefault="5D7FBA4A" w:rsidP="20409F6C">
            <w:pPr>
              <w:spacing w:after="0"/>
              <w:rPr>
                <w:rFonts w:cs="Arial"/>
                <w:b/>
                <w:bCs/>
                <w:sz w:val="20"/>
              </w:rPr>
            </w:pPr>
            <w:r w:rsidRPr="20409F6C">
              <w:rPr>
                <w:rFonts w:cs="Arial"/>
                <w:b/>
                <w:bCs/>
                <w:sz w:val="20"/>
              </w:rPr>
              <w:t xml:space="preserve">Data Collection Frequency </w:t>
            </w:r>
          </w:p>
          <w:p w14:paraId="30EC6E8F" w14:textId="600FFBBC" w:rsidR="00D12F0E" w:rsidRPr="001C297A" w:rsidRDefault="00D12F0E" w:rsidP="20409F6C">
            <w:pPr>
              <w:spacing w:after="0"/>
              <w:rPr>
                <w:rFonts w:cs="Arial"/>
                <w:b/>
                <w:bCs/>
                <w:sz w:val="20"/>
              </w:rPr>
            </w:pPr>
          </w:p>
        </w:tc>
        <w:tc>
          <w:tcPr>
            <w:tcW w:w="1739"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20409F6C">
        <w:tc>
          <w:tcPr>
            <w:tcW w:w="2346" w:type="dxa"/>
          </w:tcPr>
          <w:p w14:paraId="39ACF4EF" w14:textId="77777777" w:rsidR="00D12F0E" w:rsidRPr="00471293" w:rsidRDefault="00D12F0E" w:rsidP="00AC34BE">
            <w:pPr>
              <w:rPr>
                <w:rFonts w:cs="Arial"/>
                <w:sz w:val="20"/>
                <w:szCs w:val="22"/>
              </w:rPr>
            </w:pPr>
          </w:p>
        </w:tc>
        <w:tc>
          <w:tcPr>
            <w:tcW w:w="1029" w:type="dxa"/>
          </w:tcPr>
          <w:p w14:paraId="3B3D4333" w14:textId="77777777" w:rsidR="00D12F0E" w:rsidRPr="00471293" w:rsidRDefault="00D12F0E" w:rsidP="00AC34BE">
            <w:pPr>
              <w:rPr>
                <w:rFonts w:cs="Arial"/>
                <w:sz w:val="20"/>
                <w:szCs w:val="22"/>
              </w:rPr>
            </w:pPr>
          </w:p>
        </w:tc>
        <w:tc>
          <w:tcPr>
            <w:tcW w:w="1029" w:type="dxa"/>
          </w:tcPr>
          <w:p w14:paraId="68E663E0" w14:textId="234E8D4E" w:rsidR="3B13CC28" w:rsidRDefault="3B13CC28" w:rsidP="3B13CC28">
            <w:pPr>
              <w:rPr>
                <w:szCs w:val="24"/>
              </w:rPr>
            </w:pPr>
          </w:p>
        </w:tc>
        <w:tc>
          <w:tcPr>
            <w:tcW w:w="1573" w:type="dxa"/>
          </w:tcPr>
          <w:p w14:paraId="3847D538" w14:textId="77777777" w:rsidR="00D12F0E" w:rsidRPr="00471293" w:rsidRDefault="00D12F0E" w:rsidP="00AC34BE">
            <w:pPr>
              <w:rPr>
                <w:rFonts w:cs="Arial"/>
                <w:sz w:val="20"/>
                <w:szCs w:val="22"/>
              </w:rPr>
            </w:pPr>
          </w:p>
        </w:tc>
        <w:tc>
          <w:tcPr>
            <w:tcW w:w="1644" w:type="dxa"/>
          </w:tcPr>
          <w:p w14:paraId="36CB8914" w14:textId="77777777" w:rsidR="00D12F0E" w:rsidRPr="00471293" w:rsidRDefault="00D12F0E" w:rsidP="00AC34BE">
            <w:pPr>
              <w:rPr>
                <w:rFonts w:cs="Arial"/>
                <w:sz w:val="20"/>
                <w:szCs w:val="22"/>
              </w:rPr>
            </w:pPr>
          </w:p>
        </w:tc>
        <w:tc>
          <w:tcPr>
            <w:tcW w:w="1739" w:type="dxa"/>
          </w:tcPr>
          <w:p w14:paraId="3956A5E6" w14:textId="77777777" w:rsidR="00D12F0E" w:rsidRPr="00471293" w:rsidRDefault="00D12F0E" w:rsidP="00AC34BE">
            <w:pPr>
              <w:rPr>
                <w:rFonts w:cs="Arial"/>
                <w:sz w:val="20"/>
                <w:szCs w:val="22"/>
              </w:rPr>
            </w:pPr>
          </w:p>
        </w:tc>
      </w:tr>
    </w:tbl>
    <w:p w14:paraId="2B5DE1C2" w14:textId="643C74A0" w:rsidR="00D12F0E" w:rsidRPr="00471293" w:rsidRDefault="00D12F0E" w:rsidP="0011336D">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9360" w:type="dxa"/>
        <w:tblLook w:val="04A0" w:firstRow="1" w:lastRow="0" w:firstColumn="1" w:lastColumn="0" w:noHBand="0" w:noVBand="1"/>
      </w:tblPr>
      <w:tblGrid>
        <w:gridCol w:w="1134"/>
        <w:gridCol w:w="1204"/>
        <w:gridCol w:w="1204"/>
        <w:gridCol w:w="1204"/>
        <w:gridCol w:w="1472"/>
        <w:gridCol w:w="1894"/>
        <w:gridCol w:w="1248"/>
      </w:tblGrid>
      <w:tr w:rsidR="00D12F0E" w:rsidRPr="00471293" w14:paraId="6E9903A7" w14:textId="77777777" w:rsidTr="3B13CC28">
        <w:trPr>
          <w:cantSplit/>
          <w:trHeight w:val="431"/>
          <w:tblHeader/>
        </w:trPr>
        <w:tc>
          <w:tcPr>
            <w:tcW w:w="1134"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204" w:type="dxa"/>
            <w:shd w:val="clear" w:color="auto" w:fill="B8CCE4" w:themeFill="accent1" w:themeFillTint="66"/>
          </w:tcPr>
          <w:p w14:paraId="680F9511" w14:textId="29804F91" w:rsidR="00D12F0E" w:rsidRPr="001C297A" w:rsidRDefault="37EEA76D" w:rsidP="3B13CC28">
            <w:pPr>
              <w:spacing w:after="0"/>
              <w:rPr>
                <w:rFonts w:cs="Arial"/>
                <w:b/>
                <w:bCs/>
                <w:sz w:val="20"/>
              </w:rPr>
            </w:pPr>
            <w:r w:rsidRPr="17B9A282">
              <w:rPr>
                <w:rFonts w:cs="Arial"/>
                <w:b/>
                <w:bCs/>
                <w:sz w:val="20"/>
              </w:rPr>
              <w:t xml:space="preserve">Metric </w:t>
            </w:r>
          </w:p>
        </w:tc>
        <w:tc>
          <w:tcPr>
            <w:tcW w:w="1204" w:type="dxa"/>
            <w:shd w:val="clear" w:color="auto" w:fill="B8CCE4" w:themeFill="accent1" w:themeFillTint="66"/>
          </w:tcPr>
          <w:p w14:paraId="1214BE85" w14:textId="5EAE6C31" w:rsidR="653869B1" w:rsidRDefault="653869B1" w:rsidP="3B13CC28">
            <w:pPr>
              <w:spacing w:after="0"/>
              <w:rPr>
                <w:rFonts w:cs="Arial"/>
                <w:b/>
                <w:bCs/>
                <w:sz w:val="20"/>
              </w:rPr>
            </w:pPr>
            <w:r w:rsidRPr="3B13CC28">
              <w:rPr>
                <w:rFonts w:cs="Arial"/>
                <w:b/>
                <w:bCs/>
                <w:sz w:val="20"/>
              </w:rPr>
              <w:t xml:space="preserve">Target </w:t>
            </w:r>
          </w:p>
          <w:p w14:paraId="4E226992" w14:textId="3F3512D2" w:rsidR="3B13CC28" w:rsidRDefault="3B13CC28" w:rsidP="3B13CC28">
            <w:pPr>
              <w:rPr>
                <w:b/>
                <w:bCs/>
                <w:szCs w:val="24"/>
              </w:rPr>
            </w:pPr>
          </w:p>
        </w:tc>
        <w:tc>
          <w:tcPr>
            <w:tcW w:w="1204" w:type="dxa"/>
            <w:shd w:val="clear" w:color="auto" w:fill="B8CCE4" w:themeFill="accent1" w:themeFillTint="66"/>
          </w:tcPr>
          <w:p w14:paraId="370E5F0D" w14:textId="3BF838C7" w:rsidR="653869B1" w:rsidRDefault="653869B1" w:rsidP="3B13CC28">
            <w:pPr>
              <w:spacing w:after="0"/>
              <w:rPr>
                <w:rFonts w:cs="Arial"/>
                <w:b/>
                <w:bCs/>
                <w:sz w:val="20"/>
              </w:rPr>
            </w:pPr>
            <w:r w:rsidRPr="3B13CC28">
              <w:rPr>
                <w:rFonts w:cs="Arial"/>
                <w:b/>
                <w:bCs/>
                <w:sz w:val="20"/>
              </w:rPr>
              <w:t>Measure Definition</w:t>
            </w:r>
          </w:p>
          <w:p w14:paraId="172CD317" w14:textId="3CB97AB3" w:rsidR="3B13CC28" w:rsidRDefault="3B13CC28" w:rsidP="3B13CC28">
            <w:pPr>
              <w:rPr>
                <w:b/>
                <w:bCs/>
                <w:szCs w:val="24"/>
              </w:rPr>
            </w:pPr>
          </w:p>
        </w:tc>
        <w:tc>
          <w:tcPr>
            <w:tcW w:w="1472" w:type="dxa"/>
            <w:shd w:val="clear" w:color="auto" w:fill="B8CCE4" w:themeFill="accent1" w:themeFillTint="66"/>
          </w:tcPr>
          <w:p w14:paraId="38D6AC54" w14:textId="74E66C6E" w:rsidR="00D12F0E" w:rsidRPr="001C297A" w:rsidRDefault="236CF79F" w:rsidP="3B13CC28">
            <w:pPr>
              <w:spacing w:after="0"/>
              <w:rPr>
                <w:rFonts w:cs="Arial"/>
                <w:b/>
                <w:bCs/>
                <w:sz w:val="20"/>
              </w:rPr>
            </w:pPr>
            <w:r w:rsidRPr="17B9A282">
              <w:rPr>
                <w:rFonts w:cs="Arial"/>
                <w:b/>
                <w:bCs/>
                <w:sz w:val="20"/>
              </w:rPr>
              <w:t>Data Source</w:t>
            </w:r>
          </w:p>
        </w:tc>
        <w:tc>
          <w:tcPr>
            <w:tcW w:w="1894" w:type="dxa"/>
            <w:shd w:val="clear" w:color="auto" w:fill="B8CCE4" w:themeFill="accent1" w:themeFillTint="66"/>
          </w:tcPr>
          <w:p w14:paraId="55124B80" w14:textId="332A9487" w:rsidR="00D12F0E" w:rsidRPr="001C297A" w:rsidRDefault="5225B2F2" w:rsidP="3B13CC28">
            <w:pPr>
              <w:spacing w:after="0"/>
              <w:rPr>
                <w:rFonts w:cs="Arial"/>
                <w:b/>
                <w:bCs/>
                <w:sz w:val="20"/>
              </w:rPr>
            </w:pPr>
            <w:r w:rsidRPr="3B13CC28">
              <w:rPr>
                <w:rFonts w:cs="Arial"/>
                <w:b/>
                <w:bCs/>
                <w:sz w:val="20"/>
              </w:rPr>
              <w:t xml:space="preserve">Data Collection Frequency </w:t>
            </w:r>
          </w:p>
          <w:p w14:paraId="1E9DF5B9" w14:textId="03A67275" w:rsidR="00D12F0E" w:rsidRPr="001C297A" w:rsidRDefault="00D12F0E" w:rsidP="3B13CC28">
            <w:pPr>
              <w:spacing w:after="0"/>
              <w:rPr>
                <w:rFonts w:cs="Arial"/>
                <w:b/>
                <w:bCs/>
                <w:sz w:val="20"/>
              </w:rPr>
            </w:pPr>
          </w:p>
        </w:tc>
        <w:tc>
          <w:tcPr>
            <w:tcW w:w="124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3B13CC28">
        <w:tc>
          <w:tcPr>
            <w:tcW w:w="1134" w:type="dxa"/>
          </w:tcPr>
          <w:p w14:paraId="7F2E1AB8" w14:textId="77777777" w:rsidR="00D12F0E" w:rsidRPr="00471293" w:rsidRDefault="00D12F0E" w:rsidP="00AC34BE">
            <w:pPr>
              <w:rPr>
                <w:rFonts w:cs="Arial"/>
                <w:sz w:val="20"/>
                <w:szCs w:val="22"/>
              </w:rPr>
            </w:pPr>
            <w:r w:rsidRPr="00471293">
              <w:rPr>
                <w:rFonts w:cs="Arial"/>
                <w:sz w:val="20"/>
                <w:szCs w:val="22"/>
              </w:rPr>
              <w:t xml:space="preserve">Objective </w:t>
            </w:r>
            <w:proofErr w:type="gramStart"/>
            <w:r w:rsidRPr="00471293">
              <w:rPr>
                <w:rFonts w:cs="Arial"/>
                <w:sz w:val="20"/>
                <w:szCs w:val="22"/>
              </w:rPr>
              <w:t>1.a</w:t>
            </w:r>
            <w:proofErr w:type="gramEnd"/>
          </w:p>
        </w:tc>
        <w:tc>
          <w:tcPr>
            <w:tcW w:w="1204" w:type="dxa"/>
          </w:tcPr>
          <w:p w14:paraId="26C40B31" w14:textId="77777777" w:rsidR="00D12F0E" w:rsidRPr="00471293" w:rsidRDefault="00D12F0E" w:rsidP="00AC34BE">
            <w:pPr>
              <w:rPr>
                <w:rFonts w:cs="Arial"/>
                <w:sz w:val="20"/>
                <w:szCs w:val="22"/>
              </w:rPr>
            </w:pPr>
          </w:p>
        </w:tc>
        <w:tc>
          <w:tcPr>
            <w:tcW w:w="1204" w:type="dxa"/>
          </w:tcPr>
          <w:p w14:paraId="3423A6C9" w14:textId="551EDD83" w:rsidR="3B13CC28" w:rsidRDefault="3B13CC28" w:rsidP="3B13CC28">
            <w:pPr>
              <w:rPr>
                <w:szCs w:val="24"/>
              </w:rPr>
            </w:pPr>
          </w:p>
        </w:tc>
        <w:tc>
          <w:tcPr>
            <w:tcW w:w="1204" w:type="dxa"/>
          </w:tcPr>
          <w:p w14:paraId="03737AE6" w14:textId="10F153D4" w:rsidR="3B13CC28" w:rsidRDefault="3B13CC28" w:rsidP="3B13CC28">
            <w:pPr>
              <w:rPr>
                <w:szCs w:val="24"/>
              </w:rPr>
            </w:pPr>
          </w:p>
        </w:tc>
        <w:tc>
          <w:tcPr>
            <w:tcW w:w="1472" w:type="dxa"/>
          </w:tcPr>
          <w:p w14:paraId="49EE2480" w14:textId="77777777" w:rsidR="00D12F0E" w:rsidRPr="00471293" w:rsidRDefault="00D12F0E" w:rsidP="00AC34BE">
            <w:pPr>
              <w:rPr>
                <w:rFonts w:cs="Arial"/>
                <w:sz w:val="20"/>
                <w:szCs w:val="22"/>
              </w:rPr>
            </w:pPr>
          </w:p>
        </w:tc>
        <w:tc>
          <w:tcPr>
            <w:tcW w:w="1894" w:type="dxa"/>
          </w:tcPr>
          <w:p w14:paraId="4FFB2A33" w14:textId="77777777" w:rsidR="00D12F0E" w:rsidRPr="00471293" w:rsidRDefault="00D12F0E" w:rsidP="00AC34BE">
            <w:pPr>
              <w:rPr>
                <w:rFonts w:cs="Arial"/>
                <w:sz w:val="20"/>
                <w:szCs w:val="22"/>
              </w:rPr>
            </w:pPr>
          </w:p>
        </w:tc>
        <w:tc>
          <w:tcPr>
            <w:tcW w:w="1248" w:type="dxa"/>
          </w:tcPr>
          <w:p w14:paraId="718ECF59" w14:textId="77777777" w:rsidR="00D12F0E" w:rsidRPr="00471293" w:rsidRDefault="00D12F0E" w:rsidP="00AC34BE">
            <w:pPr>
              <w:rPr>
                <w:rFonts w:cs="Arial"/>
                <w:sz w:val="20"/>
                <w:szCs w:val="22"/>
              </w:rPr>
            </w:pPr>
          </w:p>
        </w:tc>
      </w:tr>
      <w:tr w:rsidR="00D12F0E" w:rsidRPr="00471293" w14:paraId="2A0E958D" w14:textId="77777777" w:rsidTr="3B13CC28">
        <w:tc>
          <w:tcPr>
            <w:tcW w:w="1134" w:type="dxa"/>
          </w:tcPr>
          <w:p w14:paraId="6613B6F6" w14:textId="77777777" w:rsidR="00D12F0E" w:rsidRPr="00471293" w:rsidRDefault="00D12F0E" w:rsidP="00AC34BE">
            <w:pPr>
              <w:rPr>
                <w:rFonts w:cs="Arial"/>
                <w:sz w:val="20"/>
                <w:szCs w:val="22"/>
              </w:rPr>
            </w:pPr>
            <w:r w:rsidRPr="00471293">
              <w:rPr>
                <w:rFonts w:cs="Arial"/>
                <w:sz w:val="20"/>
                <w:szCs w:val="22"/>
              </w:rPr>
              <w:t xml:space="preserve">Objective </w:t>
            </w:r>
            <w:proofErr w:type="gramStart"/>
            <w:r w:rsidRPr="00471293">
              <w:rPr>
                <w:rFonts w:cs="Arial"/>
                <w:sz w:val="20"/>
                <w:szCs w:val="22"/>
              </w:rPr>
              <w:t>1.b</w:t>
            </w:r>
            <w:proofErr w:type="gramEnd"/>
          </w:p>
        </w:tc>
        <w:tc>
          <w:tcPr>
            <w:tcW w:w="1204" w:type="dxa"/>
          </w:tcPr>
          <w:p w14:paraId="1D5ED5BC" w14:textId="77777777" w:rsidR="00D12F0E" w:rsidRPr="00471293" w:rsidRDefault="00D12F0E" w:rsidP="00AC34BE">
            <w:pPr>
              <w:rPr>
                <w:rFonts w:cs="Arial"/>
                <w:sz w:val="20"/>
                <w:szCs w:val="22"/>
              </w:rPr>
            </w:pPr>
          </w:p>
        </w:tc>
        <w:tc>
          <w:tcPr>
            <w:tcW w:w="1204" w:type="dxa"/>
          </w:tcPr>
          <w:p w14:paraId="48C2E827" w14:textId="2193D5D0" w:rsidR="3B13CC28" w:rsidRDefault="3B13CC28" w:rsidP="3B13CC28">
            <w:pPr>
              <w:rPr>
                <w:szCs w:val="24"/>
              </w:rPr>
            </w:pPr>
          </w:p>
        </w:tc>
        <w:tc>
          <w:tcPr>
            <w:tcW w:w="1204" w:type="dxa"/>
          </w:tcPr>
          <w:p w14:paraId="580BC4F7" w14:textId="4B7FF942" w:rsidR="3B13CC28" w:rsidRDefault="3B13CC28" w:rsidP="3B13CC28">
            <w:pPr>
              <w:rPr>
                <w:szCs w:val="24"/>
              </w:rPr>
            </w:pPr>
          </w:p>
        </w:tc>
        <w:tc>
          <w:tcPr>
            <w:tcW w:w="1472" w:type="dxa"/>
          </w:tcPr>
          <w:p w14:paraId="5A3A4305" w14:textId="77777777" w:rsidR="00D12F0E" w:rsidRPr="00471293" w:rsidRDefault="00D12F0E" w:rsidP="00AC34BE">
            <w:pPr>
              <w:rPr>
                <w:rFonts w:cs="Arial"/>
                <w:sz w:val="20"/>
                <w:szCs w:val="22"/>
              </w:rPr>
            </w:pPr>
          </w:p>
        </w:tc>
        <w:tc>
          <w:tcPr>
            <w:tcW w:w="1894" w:type="dxa"/>
          </w:tcPr>
          <w:p w14:paraId="0829F9BA" w14:textId="77777777" w:rsidR="00D12F0E" w:rsidRPr="00471293" w:rsidRDefault="00D12F0E" w:rsidP="00AC34BE">
            <w:pPr>
              <w:rPr>
                <w:rFonts w:cs="Arial"/>
                <w:sz w:val="20"/>
                <w:szCs w:val="22"/>
              </w:rPr>
            </w:pPr>
          </w:p>
        </w:tc>
        <w:tc>
          <w:tcPr>
            <w:tcW w:w="1248" w:type="dxa"/>
          </w:tcPr>
          <w:p w14:paraId="4D5DFF0E" w14:textId="77777777" w:rsidR="00D12F0E" w:rsidRPr="00471293" w:rsidRDefault="00D12F0E" w:rsidP="00AC34BE">
            <w:pPr>
              <w:rPr>
                <w:rFonts w:cs="Arial"/>
                <w:sz w:val="20"/>
                <w:szCs w:val="22"/>
              </w:rPr>
            </w:pPr>
          </w:p>
        </w:tc>
      </w:tr>
    </w:tbl>
    <w:p w14:paraId="2D143B3F" w14:textId="2E42D6D3" w:rsidR="00D12F0E" w:rsidRPr="00D17CC1" w:rsidRDefault="00D12F0E" w:rsidP="00681264">
      <w:pPr>
        <w:rPr>
          <w:b/>
          <w:szCs w:val="24"/>
          <w:u w:val="single"/>
        </w:rPr>
      </w:pPr>
      <w:r w:rsidRPr="3B13CC28">
        <w:rPr>
          <w:b/>
          <w:bCs/>
          <w:u w:val="single"/>
        </w:rPr>
        <w:t>Data Management</w:t>
      </w:r>
    </w:p>
    <w:p w14:paraId="7C31A08C" w14:textId="07ECF7ED" w:rsidR="00D12F0E" w:rsidRPr="00AC34BE" w:rsidRDefault="1BA86182" w:rsidP="00681264">
      <w:pPr>
        <w:rPr>
          <w:rFonts w:cs="Arial"/>
        </w:rPr>
      </w:pPr>
      <w:r w:rsidRPr="17B9A282">
        <w:rPr>
          <w:rFonts w:eastAsia="Arial" w:cs="Arial"/>
        </w:rPr>
        <w:t xml:space="preserve">In describing your plans to manage data once collected, consider the following </w:t>
      </w:r>
      <w:r w:rsidR="1EF7C33C" w:rsidRPr="17B9A282">
        <w:rPr>
          <w:rFonts w:eastAsia="Arial" w:cs="Arial"/>
        </w:rPr>
        <w:t>points</w:t>
      </w:r>
      <w:r w:rsidR="005B367B" w:rsidRPr="3B13CC28">
        <w:rPr>
          <w:rFonts w:cs="Arial"/>
        </w:rPr>
        <w:t>:</w:t>
      </w:r>
    </w:p>
    <w:p w14:paraId="16E911B3" w14:textId="58042614" w:rsidR="00D12F0E" w:rsidRPr="00AC34BE" w:rsidRDefault="00D12F0E" w:rsidP="00681264">
      <w:pPr>
        <w:pStyle w:val="ListParagraph"/>
        <w:numPr>
          <w:ilvl w:val="0"/>
          <w:numId w:val="48"/>
        </w:numPr>
        <w:contextualSpacing w:val="0"/>
        <w:rPr>
          <w:rFonts w:cs="Arial"/>
        </w:rPr>
      </w:pPr>
      <w:r w:rsidRPr="3B13CC28">
        <w:rPr>
          <w:rFonts w:cs="Arial"/>
        </w:rPr>
        <w:t xml:space="preserve">How </w:t>
      </w:r>
      <w:r w:rsidR="0195DD31" w:rsidRPr="3B13CC28">
        <w:rPr>
          <w:rFonts w:cs="Arial"/>
        </w:rPr>
        <w:t xml:space="preserve">will the </w:t>
      </w:r>
      <w:r w:rsidRPr="3B13CC28">
        <w:rPr>
          <w:rFonts w:cs="Arial"/>
        </w:rPr>
        <w:t xml:space="preserve">data be protected, including who will have access to </w:t>
      </w:r>
      <w:r w:rsidR="00471293" w:rsidRPr="3B13CC28">
        <w:rPr>
          <w:rFonts w:cs="Arial"/>
        </w:rPr>
        <w:t>data</w:t>
      </w:r>
      <w:r w:rsidR="7FD744F2" w:rsidRPr="17B9A282">
        <w:rPr>
          <w:rFonts w:cs="Arial"/>
        </w:rPr>
        <w:t>?</w:t>
      </w:r>
    </w:p>
    <w:p w14:paraId="0658B6CE" w14:textId="4104FBE5" w:rsidR="00D12F0E" w:rsidRPr="00AC34BE" w:rsidRDefault="00D12F0E" w:rsidP="00681264">
      <w:pPr>
        <w:pStyle w:val="ListParagraph"/>
        <w:numPr>
          <w:ilvl w:val="0"/>
          <w:numId w:val="48"/>
        </w:numPr>
        <w:contextualSpacing w:val="0"/>
        <w:rPr>
          <w:rFonts w:cs="Arial"/>
        </w:rPr>
      </w:pPr>
      <w:r w:rsidRPr="3B13CC28">
        <w:rPr>
          <w:rFonts w:cs="Arial"/>
        </w:rPr>
        <w:t xml:space="preserve">How will data be </w:t>
      </w:r>
      <w:r w:rsidR="00471293" w:rsidRPr="3B13CC28">
        <w:rPr>
          <w:rFonts w:cs="Arial"/>
        </w:rPr>
        <w:t>stored</w:t>
      </w:r>
      <w:r w:rsidR="5561CD15" w:rsidRPr="17B9A282">
        <w:rPr>
          <w:rFonts w:cs="Arial"/>
        </w:rPr>
        <w:t>?</w:t>
      </w:r>
    </w:p>
    <w:p w14:paraId="3458ED59" w14:textId="3262BFD7" w:rsidR="00D12F0E" w:rsidRPr="00AC34BE" w:rsidRDefault="00D12F0E" w:rsidP="00681264">
      <w:pPr>
        <w:pStyle w:val="ListParagraph"/>
        <w:numPr>
          <w:ilvl w:val="0"/>
          <w:numId w:val="44"/>
        </w:numPr>
        <w:contextualSpacing w:val="0"/>
        <w:rPr>
          <w:rFonts w:eastAsia="Arial" w:cs="Arial"/>
          <w:szCs w:val="24"/>
        </w:rPr>
      </w:pPr>
      <w:r w:rsidRPr="17B9A282">
        <w:rPr>
          <w:rFonts w:cs="Arial"/>
        </w:rPr>
        <w:t xml:space="preserve">Who will be responsible for conducting the data analysis, including the role of the </w:t>
      </w:r>
      <w:r w:rsidR="00471293" w:rsidRPr="17B9A282">
        <w:rPr>
          <w:rFonts w:cs="Arial"/>
        </w:rPr>
        <w:t>Evaluator?</w:t>
      </w:r>
    </w:p>
    <w:p w14:paraId="52964E0A" w14:textId="33CEAE03" w:rsidR="00D12F0E" w:rsidRPr="00AC34BE" w:rsidRDefault="00D12F0E" w:rsidP="00681264">
      <w:pPr>
        <w:pStyle w:val="ListParagraph"/>
        <w:numPr>
          <w:ilvl w:val="0"/>
          <w:numId w:val="45"/>
        </w:numPr>
        <w:contextualSpacing w:val="0"/>
        <w:rPr>
          <w:rFonts w:cs="Arial"/>
        </w:rPr>
      </w:pPr>
      <w:r w:rsidRPr="3B13CC28">
        <w:rPr>
          <w:rFonts w:cs="Arial"/>
        </w:rPr>
        <w:t xml:space="preserve">What data analysis methods will be </w:t>
      </w:r>
      <w:r w:rsidR="00471293" w:rsidRPr="3B13CC28">
        <w:rPr>
          <w:rFonts w:cs="Arial"/>
        </w:rPr>
        <w:t>used</w:t>
      </w:r>
      <w:r w:rsidR="4579EB48" w:rsidRPr="3B13CC28">
        <w:rPr>
          <w:rFonts w:cs="Arial"/>
        </w:rPr>
        <w:t xml:space="preserve"> and how will confidentiality be maintained</w:t>
      </w:r>
      <w:r w:rsidR="3A5E7884" w:rsidRPr="17B9A282">
        <w:rPr>
          <w:rFonts w:cs="Arial"/>
        </w:rPr>
        <w:t>?</w:t>
      </w:r>
    </w:p>
    <w:p w14:paraId="2A611617" w14:textId="77777777" w:rsidR="005019BA" w:rsidRDefault="00D12F0E" w:rsidP="00681264">
      <w:pPr>
        <w:pStyle w:val="ListParagraph"/>
        <w:numPr>
          <w:ilvl w:val="0"/>
          <w:numId w:val="49"/>
        </w:numPr>
        <w:contextualSpacing w:val="0"/>
        <w:rPr>
          <w:rFonts w:cs="Arial"/>
        </w:rPr>
      </w:pPr>
      <w:r w:rsidRPr="3B13CC28">
        <w:rPr>
          <w:rFonts w:cs="Arial"/>
        </w:rPr>
        <w:t>How will the data be reported to staff, stakeholders, SAMHSA, Advisory Board, and other relevant project partners</w:t>
      </w:r>
      <w:r w:rsidR="386F1D73" w:rsidRPr="17B9A282">
        <w:rPr>
          <w:rFonts w:cs="Arial"/>
        </w:rPr>
        <w:t>?</w:t>
      </w:r>
    </w:p>
    <w:p w14:paraId="158E5F51" w14:textId="77845295" w:rsidR="005019BA" w:rsidRDefault="005019BA" w:rsidP="00681264">
      <w:pPr>
        <w:pStyle w:val="ListParagraph"/>
        <w:numPr>
          <w:ilvl w:val="0"/>
          <w:numId w:val="49"/>
        </w:numPr>
        <w:contextualSpacing w:val="0"/>
        <w:rPr>
          <w:rFonts w:cs="Arial"/>
        </w:rPr>
      </w:pPr>
      <w:r>
        <w:rPr>
          <w:rFonts w:cs="Arial"/>
        </w:rPr>
        <w:br w:type="page"/>
      </w:r>
    </w:p>
    <w:p w14:paraId="11EB66CB" w14:textId="0532FFC4" w:rsidR="00D12F0E" w:rsidRPr="00D17CC1" w:rsidRDefault="31C6CE87" w:rsidP="3B13CC28">
      <w:pPr>
        <w:rPr>
          <w:b/>
          <w:bCs/>
          <w:u w:val="single"/>
        </w:rPr>
      </w:pPr>
      <w:r w:rsidRPr="3B13CC28">
        <w:rPr>
          <w:b/>
          <w:bCs/>
          <w:u w:val="single"/>
        </w:rPr>
        <w:lastRenderedPageBreak/>
        <w:t xml:space="preserve">Performance </w:t>
      </w:r>
      <w:r w:rsidR="00F075FA" w:rsidRPr="3B13CC28">
        <w:rPr>
          <w:b/>
          <w:bCs/>
          <w:u w:val="single"/>
        </w:rPr>
        <w:t>Monitoring</w:t>
      </w:r>
    </w:p>
    <w:p w14:paraId="0ED32E59" w14:textId="6EDFE6C8" w:rsidR="00D12F0E" w:rsidRPr="00AC34BE" w:rsidRDefault="02D14815" w:rsidP="3B13CC28">
      <w:pPr>
        <w:rPr>
          <w:rFonts w:cs="Arial"/>
        </w:rPr>
      </w:pPr>
      <w:r w:rsidRPr="17B9A282">
        <w:rPr>
          <w:rFonts w:eastAsia="Arial" w:cs="Arial"/>
        </w:rPr>
        <w:t>When describing your performance monitoring approach, consider the following points</w:t>
      </w:r>
      <w:r w:rsidR="005B367B" w:rsidRPr="3B13CC28">
        <w:rPr>
          <w:rFonts w:cs="Arial"/>
        </w:rPr>
        <w:t>:</w:t>
      </w:r>
    </w:p>
    <w:p w14:paraId="56A5D370" w14:textId="024666BB" w:rsidR="00D12F0E" w:rsidRPr="00AC34BE" w:rsidRDefault="00B14749" w:rsidP="006833DE">
      <w:pPr>
        <w:pStyle w:val="ListParagraph"/>
        <w:numPr>
          <w:ilvl w:val="0"/>
          <w:numId w:val="50"/>
        </w:numPr>
        <w:contextualSpacing w:val="0"/>
        <w:rPr>
          <w:rFonts w:cs="Arial"/>
        </w:rPr>
      </w:pPr>
      <w:r w:rsidRPr="3B13CC28">
        <w:rPr>
          <w:rFonts w:cs="Arial"/>
        </w:rPr>
        <w:t>H</w:t>
      </w:r>
      <w:r w:rsidR="00D12F0E" w:rsidRPr="3B13CC28">
        <w:rPr>
          <w:rFonts w:cs="Arial"/>
        </w:rPr>
        <w:t xml:space="preserve">ow frequently </w:t>
      </w:r>
      <w:r w:rsidR="33BD550A" w:rsidRPr="3B13CC28">
        <w:rPr>
          <w:rFonts w:cs="Arial"/>
        </w:rPr>
        <w:t xml:space="preserve">will </w:t>
      </w:r>
      <w:r w:rsidR="00D12F0E" w:rsidRPr="3B13CC28">
        <w:rPr>
          <w:rFonts w:cs="Arial"/>
        </w:rPr>
        <w:t xml:space="preserve">performance data be </w:t>
      </w:r>
      <w:r w:rsidR="00471293" w:rsidRPr="3B13CC28">
        <w:rPr>
          <w:rFonts w:cs="Arial"/>
        </w:rPr>
        <w:t>reviewed</w:t>
      </w:r>
      <w:r w:rsidR="55E5FF37" w:rsidRPr="17B9A282">
        <w:rPr>
          <w:rFonts w:cs="Arial"/>
        </w:rPr>
        <w:t>?</w:t>
      </w:r>
    </w:p>
    <w:p w14:paraId="32AD57FD" w14:textId="3F852728" w:rsidR="00D12F0E" w:rsidRPr="00AC34BE" w:rsidRDefault="00D12F0E" w:rsidP="006833DE">
      <w:pPr>
        <w:pStyle w:val="ListParagraph"/>
        <w:numPr>
          <w:ilvl w:val="0"/>
          <w:numId w:val="50"/>
        </w:numPr>
        <w:contextualSpacing w:val="0"/>
        <w:rPr>
          <w:rFonts w:cs="Arial"/>
        </w:rPr>
      </w:pPr>
      <w:r w:rsidRPr="3B13CC28">
        <w:rPr>
          <w:rFonts w:cs="Arial"/>
        </w:rPr>
        <w:t>How</w:t>
      </w:r>
      <w:r w:rsidR="0BD0B37A" w:rsidRPr="3B13CC28">
        <w:rPr>
          <w:rFonts w:cs="Arial"/>
        </w:rPr>
        <w:t xml:space="preserve"> </w:t>
      </w:r>
      <w:r w:rsidR="04EF6CD0" w:rsidRPr="17B9A282">
        <w:rPr>
          <w:rFonts w:cs="Arial"/>
        </w:rPr>
        <w:t>will</w:t>
      </w:r>
      <w:r w:rsidRPr="3B13CC28" w:rsidDel="00D12F0E">
        <w:rPr>
          <w:rFonts w:cs="Arial"/>
        </w:rPr>
        <w:t xml:space="preserve"> you</w:t>
      </w:r>
      <w:r w:rsidRPr="3B13CC28">
        <w:rPr>
          <w:rFonts w:cs="Arial"/>
        </w:rPr>
        <w:t xml:space="preserve"> use this data to monitor and evaluate activities and processes and to assess the progress that has been made achieving the goals and objectives</w:t>
      </w:r>
      <w:r w:rsidR="00471293" w:rsidRPr="3B13CC28">
        <w:rPr>
          <w:rFonts w:cs="Arial"/>
        </w:rPr>
        <w:t>?</w:t>
      </w:r>
    </w:p>
    <w:p w14:paraId="3F1558C1" w14:textId="17E57409" w:rsidR="00D12F0E" w:rsidRPr="00AC34BE" w:rsidRDefault="7FFA4094" w:rsidP="006833DE">
      <w:pPr>
        <w:pStyle w:val="ListParagraph"/>
        <w:numPr>
          <w:ilvl w:val="0"/>
          <w:numId w:val="50"/>
        </w:numPr>
        <w:contextualSpacing w:val="0"/>
        <w:rPr>
          <w:rFonts w:eastAsia="Arial" w:cs="Arial"/>
        </w:rPr>
      </w:pPr>
      <w:r w:rsidRPr="7FFA4094">
        <w:rPr>
          <w:rFonts w:cs="Arial"/>
        </w:rPr>
        <w:t>Who will be responsible for tracking the performance measures and measurable objectives?</w:t>
      </w:r>
    </w:p>
    <w:p w14:paraId="35B22CCB" w14:textId="7AF390CC" w:rsidR="42B943E7" w:rsidRDefault="42B943E7" w:rsidP="006833DE">
      <w:pPr>
        <w:pStyle w:val="ListParagraph"/>
        <w:numPr>
          <w:ilvl w:val="0"/>
          <w:numId w:val="50"/>
        </w:numPr>
        <w:contextualSpacing w:val="0"/>
      </w:pPr>
      <w:r w:rsidRPr="17B9A282">
        <w:rPr>
          <w:rFonts w:cs="Arial"/>
        </w:rPr>
        <w:t>Who will be responsible for completing the reports including identifying barriers to meeting specified objectives?</w:t>
      </w:r>
    </w:p>
    <w:p w14:paraId="30FAC7C5" w14:textId="456208B1" w:rsidR="00D12F0E" w:rsidRPr="00D17CC1" w:rsidRDefault="103FE66F" w:rsidP="00D17CC1">
      <w:pPr>
        <w:rPr>
          <w:b/>
          <w:szCs w:val="24"/>
          <w:u w:val="single"/>
        </w:rPr>
      </w:pPr>
      <w:r w:rsidRPr="7FFA4094">
        <w:rPr>
          <w:b/>
          <w:bCs/>
          <w:u w:val="single"/>
        </w:rPr>
        <w:t>How Data Will Be Used to Enhance the Project/</w:t>
      </w:r>
      <w:r w:rsidR="44AEAF95" w:rsidRPr="7FFA4094">
        <w:rPr>
          <w:b/>
          <w:bCs/>
          <w:u w:val="single"/>
        </w:rPr>
        <w:t>Quality Improvement</w:t>
      </w:r>
      <w:r w:rsidRPr="7FFA4094">
        <w:rPr>
          <w:b/>
          <w:bCs/>
          <w:u w:val="single"/>
        </w:rPr>
        <w:t xml:space="preserve"> (QI)</w:t>
      </w:r>
      <w:r w:rsidR="36A6D75B" w:rsidRPr="7FFA4094">
        <w:rPr>
          <w:b/>
          <w:bCs/>
          <w:u w:val="single"/>
        </w:rPr>
        <w:t>:</w:t>
      </w:r>
    </w:p>
    <w:p w14:paraId="1FCE9A60" w14:textId="5B143D3F" w:rsidR="00D12F0E" w:rsidRPr="00AC34BE" w:rsidRDefault="3DA6DB3C" w:rsidP="7FFA4094">
      <w:pPr>
        <w:rPr>
          <w:rFonts w:cs="Arial"/>
        </w:rPr>
      </w:pPr>
      <w:r w:rsidRPr="17B9A282">
        <w:rPr>
          <w:rFonts w:eastAsia="Arial" w:cs="Arial"/>
        </w:rPr>
        <w:t>In describing your plans to implement quality improvement mechanisms, consider the following points</w:t>
      </w:r>
      <w:r w:rsidR="1C007028" w:rsidRPr="7FFA4094">
        <w:rPr>
          <w:rFonts w:cs="Arial"/>
        </w:rPr>
        <w:t>:</w:t>
      </w:r>
    </w:p>
    <w:p w14:paraId="54050521" w14:textId="562F2C77" w:rsidR="00D12F0E" w:rsidRPr="00AC34BE" w:rsidRDefault="44AEAF95" w:rsidP="006833DE">
      <w:pPr>
        <w:pStyle w:val="ListParagraph"/>
        <w:numPr>
          <w:ilvl w:val="0"/>
          <w:numId w:val="51"/>
        </w:numPr>
        <w:contextualSpacing w:val="0"/>
        <w:rPr>
          <w:rFonts w:cs="Arial"/>
        </w:rPr>
      </w:pPr>
      <w:r w:rsidRPr="7FFA4094">
        <w:rPr>
          <w:rFonts w:cs="Arial"/>
        </w:rPr>
        <w:t xml:space="preserve">If applicable, </w:t>
      </w:r>
      <w:r w:rsidR="0E11F50F" w:rsidRPr="7FFA4094">
        <w:rPr>
          <w:rFonts w:cs="Arial"/>
        </w:rPr>
        <w:t xml:space="preserve">what is </w:t>
      </w:r>
      <w:r w:rsidR="00D12F0E" w:rsidRPr="7FFA4094" w:rsidDel="44AEAF95">
        <w:rPr>
          <w:rFonts w:cs="Arial"/>
        </w:rPr>
        <w:t>the</w:t>
      </w:r>
      <w:r w:rsidRPr="7FFA4094">
        <w:rPr>
          <w:rFonts w:cs="Arial"/>
        </w:rPr>
        <w:t xml:space="preserve"> QI model that will be </w:t>
      </w:r>
      <w:r w:rsidR="70627AE3" w:rsidRPr="7FFA4094">
        <w:rPr>
          <w:rFonts w:cs="Arial"/>
        </w:rPr>
        <w:t>used</w:t>
      </w:r>
      <w:r w:rsidR="477F2A24" w:rsidRPr="17B9A282">
        <w:rPr>
          <w:rFonts w:cs="Arial"/>
        </w:rPr>
        <w:t>?</w:t>
      </w:r>
    </w:p>
    <w:p w14:paraId="5FA29BED" w14:textId="6DF07161" w:rsidR="00D12F0E" w:rsidRPr="00AC34BE" w:rsidRDefault="00D12F0E" w:rsidP="006833DE">
      <w:pPr>
        <w:pStyle w:val="ListParagraph"/>
        <w:numPr>
          <w:ilvl w:val="0"/>
          <w:numId w:val="51"/>
        </w:numPr>
        <w:contextualSpacing w:val="0"/>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0E0DBE3E" w:rsidR="00D12F0E" w:rsidRPr="00AC34BE" w:rsidRDefault="2FDE2880" w:rsidP="006833DE">
      <w:pPr>
        <w:pStyle w:val="ListParagraph"/>
        <w:numPr>
          <w:ilvl w:val="0"/>
          <w:numId w:val="51"/>
        </w:numPr>
        <w:contextualSpacing w:val="0"/>
        <w:rPr>
          <w:rFonts w:cs="Arial"/>
        </w:rPr>
      </w:pPr>
      <w:r w:rsidRPr="17B9A282">
        <w:rPr>
          <w:rFonts w:cs="Arial"/>
        </w:rPr>
        <w:t>W</w:t>
      </w:r>
      <w:r w:rsidR="648FC555" w:rsidRPr="17B9A282">
        <w:rPr>
          <w:rFonts w:cs="Arial"/>
        </w:rPr>
        <w:t>ho</w:t>
      </w:r>
      <w:r w:rsidR="44AEAF95" w:rsidRPr="7FFA4094">
        <w:rPr>
          <w:rFonts w:cs="Arial"/>
        </w:rPr>
        <w:t xml:space="preserve"> will be responsible for overseeing these processes</w:t>
      </w:r>
      <w:r w:rsidR="722E2960" w:rsidRPr="17B9A282">
        <w:rPr>
          <w:rFonts w:cs="Arial"/>
        </w:rPr>
        <w:t>?</w:t>
      </w:r>
    </w:p>
    <w:p w14:paraId="75293CA3" w14:textId="1798000D" w:rsidR="00D12F0E" w:rsidRPr="00AC34BE" w:rsidRDefault="44AEAF95" w:rsidP="006833DE">
      <w:pPr>
        <w:pStyle w:val="ListParagraph"/>
        <w:numPr>
          <w:ilvl w:val="0"/>
          <w:numId w:val="51"/>
        </w:numPr>
        <w:contextualSpacing w:val="0"/>
        <w:rPr>
          <w:rFonts w:cs="Arial"/>
        </w:rPr>
      </w:pPr>
      <w:r w:rsidRPr="7FFA4094">
        <w:rPr>
          <w:rFonts w:cs="Arial"/>
        </w:rPr>
        <w:t>How</w:t>
      </w:r>
      <w:r w:rsidR="00D12F0E" w:rsidRPr="7FFA4094" w:rsidDel="44AEAF95">
        <w:rPr>
          <w:rFonts w:cs="Arial"/>
        </w:rPr>
        <w:t xml:space="preserve"> </w:t>
      </w:r>
      <w:r w:rsidR="1C007028" w:rsidRPr="7FFA4094">
        <w:rPr>
          <w:rFonts w:cs="Arial"/>
        </w:rPr>
        <w:t xml:space="preserve">will </w:t>
      </w:r>
      <w:r w:rsidR="47CDBC01" w:rsidRPr="7FFA4094">
        <w:rPr>
          <w:rFonts w:cs="Arial"/>
        </w:rPr>
        <w:t xml:space="preserve">you </w:t>
      </w:r>
      <w:r w:rsidRPr="7FFA4094">
        <w:rPr>
          <w:rFonts w:cs="Arial"/>
        </w:rPr>
        <w:t>implement any needed changes in project implementation and/or project</w:t>
      </w:r>
      <w:r w:rsidR="6AC57008" w:rsidRPr="7FFA4094">
        <w:rPr>
          <w:rFonts w:cs="Arial"/>
        </w:rPr>
        <w:t xml:space="preserve"> </w:t>
      </w:r>
      <w:r w:rsidR="70627AE3" w:rsidRPr="7FFA4094">
        <w:rPr>
          <w:rFonts w:cs="Arial"/>
        </w:rPr>
        <w:t>management</w:t>
      </w:r>
      <w:r w:rsidR="0A7C40E8" w:rsidRPr="17B9A282">
        <w:rPr>
          <w:rFonts w:cs="Arial"/>
        </w:rPr>
        <w:t>?</w:t>
      </w:r>
      <w:r w:rsidRPr="7FFA4094">
        <w:rPr>
          <w:rFonts w:cs="Arial"/>
        </w:rPr>
        <w:t xml:space="preserve"> </w:t>
      </w:r>
    </w:p>
    <w:p w14:paraId="4A082962" w14:textId="5DB20EF0" w:rsidR="00D12F0E" w:rsidRPr="00AC34BE" w:rsidRDefault="1C007028" w:rsidP="006833DE">
      <w:pPr>
        <w:pStyle w:val="ListParagraph"/>
        <w:numPr>
          <w:ilvl w:val="1"/>
          <w:numId w:val="51"/>
        </w:numPr>
        <w:contextualSpacing w:val="0"/>
        <w:rPr>
          <w:rFonts w:cs="Arial"/>
        </w:rPr>
      </w:pPr>
      <w:r w:rsidRPr="7FFA4094">
        <w:rPr>
          <w:rFonts w:cs="Arial"/>
        </w:rPr>
        <w:t>W</w:t>
      </w:r>
      <w:r w:rsidR="44AEAF95" w:rsidRPr="7FFA4094">
        <w:rPr>
          <w:rFonts w:cs="Arial"/>
        </w:rPr>
        <w:t xml:space="preserve">hat decision-making processes will be </w:t>
      </w:r>
      <w:r w:rsidR="70627AE3" w:rsidRPr="7FFA4094">
        <w:rPr>
          <w:rFonts w:cs="Arial"/>
        </w:rPr>
        <w:t>used</w:t>
      </w:r>
      <w:r w:rsidR="57DED563" w:rsidRPr="17B9A282">
        <w:rPr>
          <w:rFonts w:cs="Arial"/>
        </w:rPr>
        <w:t>?</w:t>
      </w:r>
    </w:p>
    <w:p w14:paraId="36286B4B" w14:textId="7CB04715" w:rsidR="006A6AAD" w:rsidRPr="00AC34BE" w:rsidRDefault="6AC57008" w:rsidP="006833DE">
      <w:pPr>
        <w:pStyle w:val="ListParagraph"/>
        <w:numPr>
          <w:ilvl w:val="1"/>
          <w:numId w:val="51"/>
        </w:numPr>
        <w:contextualSpacing w:val="0"/>
        <w:rPr>
          <w:rFonts w:cs="Arial"/>
        </w:rPr>
      </w:pPr>
      <w:r w:rsidRPr="7FFA4094">
        <w:rPr>
          <w:rFonts w:cs="Arial"/>
        </w:rPr>
        <w:t xml:space="preserve">When and by whom will decisions be made concerning project </w:t>
      </w:r>
      <w:r w:rsidR="70627AE3" w:rsidRPr="7FFA4094">
        <w:rPr>
          <w:rFonts w:cs="Arial"/>
        </w:rPr>
        <w:t>improvement</w:t>
      </w:r>
      <w:r w:rsidR="1931DD8D" w:rsidRPr="17B9A282">
        <w:rPr>
          <w:rFonts w:cs="Arial"/>
        </w:rPr>
        <w:t>?</w:t>
      </w:r>
      <w:r w:rsidRPr="7FFA4094">
        <w:rPr>
          <w:rFonts w:cs="Arial"/>
        </w:rPr>
        <w:t xml:space="preserve"> </w:t>
      </w:r>
    </w:p>
    <w:p w14:paraId="376A8B9F" w14:textId="68A8273F" w:rsidR="00471293" w:rsidRPr="00AC34BE" w:rsidRDefault="005B367B" w:rsidP="006833DE">
      <w:pPr>
        <w:pStyle w:val="ListParagraph"/>
        <w:numPr>
          <w:ilvl w:val="1"/>
          <w:numId w:val="51"/>
        </w:numPr>
        <w:contextualSpacing w:val="0"/>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6833DE">
      <w:pPr>
        <w:pStyle w:val="ListParagraph"/>
        <w:numPr>
          <w:ilvl w:val="0"/>
          <w:numId w:val="51"/>
        </w:numPr>
        <w:contextualSpacing w:val="0"/>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4BAF1B74" w:rsidR="00471293" w:rsidRDefault="00D12F0E" w:rsidP="006833DE">
      <w:pPr>
        <w:pStyle w:val="ListParagraph"/>
        <w:numPr>
          <w:ilvl w:val="0"/>
          <w:numId w:val="51"/>
        </w:numPr>
        <w:contextualSpacing w:val="0"/>
        <w:rPr>
          <w:rFonts w:cs="Arial"/>
        </w:rPr>
      </w:pPr>
      <w:r w:rsidRPr="17B9A282">
        <w:rPr>
          <w:rFonts w:cs="Arial"/>
        </w:rPr>
        <w:t>How will the changes be communicated to staff</w:t>
      </w:r>
      <w:r w:rsidR="006A6AAD" w:rsidRPr="17B9A282">
        <w:rPr>
          <w:rFonts w:cs="Arial"/>
        </w:rPr>
        <w:t xml:space="preserve"> and/or partners/sub-awardees</w:t>
      </w:r>
      <w:r w:rsidR="00471293" w:rsidRPr="17B9A282">
        <w:rPr>
          <w:rFonts w:cs="Arial"/>
        </w:rPr>
        <w:t>?</w:t>
      </w:r>
    </w:p>
    <w:p w14:paraId="693A187A" w14:textId="3F2C7149" w:rsidR="00471293" w:rsidRDefault="00471293" w:rsidP="006833DE">
      <w:pPr>
        <w:pStyle w:val="ListParagraph"/>
        <w:contextualSpacing w:val="0"/>
      </w:pPr>
      <w:bookmarkStart w:id="345" w:name="_Appendix_H_–_1"/>
      <w:bookmarkEnd w:id="322"/>
      <w:bookmarkEnd w:id="338"/>
      <w:bookmarkEnd w:id="339"/>
      <w:bookmarkEnd w:id="345"/>
      <w:r>
        <w:br w:type="page"/>
      </w:r>
    </w:p>
    <w:p w14:paraId="74C9F73B" w14:textId="6AA7EBE2" w:rsidR="00750F5A" w:rsidRPr="00AC34BE" w:rsidRDefault="000F1EFD" w:rsidP="00F5108C">
      <w:pPr>
        <w:pStyle w:val="Heading1"/>
        <w:jc w:val="center"/>
      </w:pPr>
      <w:bookmarkStart w:id="346" w:name="_Appendix_G_–"/>
      <w:bookmarkStart w:id="347" w:name="_Toc81577304"/>
      <w:bookmarkStart w:id="348" w:name="_Toc174539184"/>
      <w:bookmarkEnd w:id="346"/>
      <w:r w:rsidRPr="00AC34BE">
        <w:lastRenderedPageBreak/>
        <w:t xml:space="preserve">Appendix </w:t>
      </w:r>
      <w:r w:rsidR="007A27E4">
        <w:t>G</w:t>
      </w:r>
      <w:r w:rsidRPr="00AC34BE">
        <w:t xml:space="preserve"> – Biographical Sketches and Position</w:t>
      </w:r>
      <w:bookmarkStart w:id="349" w:name="_Toc485367466"/>
      <w:bookmarkStart w:id="350" w:name="_Toc485911383"/>
      <w:bookmarkStart w:id="351" w:name="_Toc488305956"/>
      <w:bookmarkStart w:id="352" w:name="_Toc488319892"/>
      <w:bookmarkStart w:id="353" w:name="_Toc489000475"/>
      <w:r w:rsidR="00F5108C">
        <w:t xml:space="preserve"> </w:t>
      </w:r>
      <w:r w:rsidRPr="00AC34BE">
        <w:t>Descriptions</w:t>
      </w:r>
      <w:bookmarkEnd w:id="340"/>
      <w:bookmarkEnd w:id="341"/>
      <w:bookmarkEnd w:id="342"/>
      <w:bookmarkEnd w:id="343"/>
      <w:bookmarkEnd w:id="347"/>
      <w:bookmarkEnd w:id="349"/>
      <w:bookmarkEnd w:id="350"/>
      <w:bookmarkEnd w:id="351"/>
      <w:bookmarkEnd w:id="352"/>
      <w:bookmarkEnd w:id="353"/>
      <w:bookmarkEnd w:id="348"/>
    </w:p>
    <w:p w14:paraId="031E7664" w14:textId="4BA73D16"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49D93F20" w14:textId="77777777" w:rsidR="000F1EFD" w:rsidRPr="00AC34BE" w:rsidRDefault="000F1EFD" w:rsidP="007B39EA">
      <w:pPr>
        <w:numPr>
          <w:ilvl w:val="0"/>
          <w:numId w:val="18"/>
        </w:numPr>
        <w:rPr>
          <w:rFonts w:cs="Arial"/>
          <w:szCs w:val="28"/>
        </w:rPr>
      </w:pPr>
      <w:r w:rsidRPr="00AC34BE">
        <w:rPr>
          <w:rFonts w:cs="Arial"/>
        </w:rPr>
        <w:t>Name of staff member</w:t>
      </w:r>
    </w:p>
    <w:p w14:paraId="2E57895D" w14:textId="77777777" w:rsidR="000F1EFD" w:rsidRPr="00AC34BE" w:rsidRDefault="000F1EFD" w:rsidP="007B39EA">
      <w:pPr>
        <w:numPr>
          <w:ilvl w:val="0"/>
          <w:numId w:val="18"/>
        </w:numPr>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7B39EA">
      <w:pPr>
        <w:numPr>
          <w:ilvl w:val="0"/>
          <w:numId w:val="18"/>
        </w:numPr>
        <w:rPr>
          <w:rFonts w:cs="Arial"/>
          <w:szCs w:val="28"/>
        </w:rPr>
      </w:pPr>
      <w:r w:rsidRPr="00AC34BE">
        <w:rPr>
          <w:rFonts w:cs="Arial"/>
        </w:rPr>
        <w:t>Professional experience</w:t>
      </w:r>
    </w:p>
    <w:p w14:paraId="276483FF" w14:textId="77777777" w:rsidR="000F1EFD" w:rsidRPr="00AC34BE" w:rsidRDefault="000F1EFD" w:rsidP="007B39EA">
      <w:pPr>
        <w:numPr>
          <w:ilvl w:val="0"/>
          <w:numId w:val="18"/>
        </w:numPr>
        <w:rPr>
          <w:rFonts w:cs="Arial"/>
          <w:szCs w:val="28"/>
        </w:rPr>
      </w:pPr>
      <w:r w:rsidRPr="00AC34BE">
        <w:rPr>
          <w:rFonts w:cs="Arial"/>
        </w:rPr>
        <w:t>Recent relevant publications</w:t>
      </w:r>
    </w:p>
    <w:p w14:paraId="6F9F9125" w14:textId="77777777" w:rsidR="000F1EFD" w:rsidRPr="00AC34BE" w:rsidRDefault="000F1EFD" w:rsidP="007B39EA">
      <w:pPr>
        <w:rPr>
          <w:rFonts w:cs="Arial"/>
          <w:b/>
          <w:szCs w:val="28"/>
        </w:rPr>
      </w:pPr>
      <w:r w:rsidRPr="00AC34BE">
        <w:rPr>
          <w:rFonts w:cs="Arial"/>
          <w:b/>
          <w:szCs w:val="28"/>
        </w:rPr>
        <w:t>Position Description</w:t>
      </w:r>
    </w:p>
    <w:p w14:paraId="57903BF0" w14:textId="77777777" w:rsidR="000F1EFD" w:rsidRPr="00AC34BE" w:rsidRDefault="000F1EFD" w:rsidP="007B39EA">
      <w:pPr>
        <w:numPr>
          <w:ilvl w:val="0"/>
          <w:numId w:val="19"/>
        </w:numPr>
        <w:rPr>
          <w:rFonts w:cs="Arial"/>
          <w:szCs w:val="28"/>
        </w:rPr>
      </w:pPr>
      <w:r w:rsidRPr="00AC34BE">
        <w:rPr>
          <w:rFonts w:cs="Arial"/>
          <w:szCs w:val="28"/>
        </w:rPr>
        <w:t>Title of position</w:t>
      </w:r>
    </w:p>
    <w:p w14:paraId="53585DFF" w14:textId="77777777" w:rsidR="000F1EFD" w:rsidRPr="00AC34BE" w:rsidRDefault="000F1EFD" w:rsidP="007B39EA">
      <w:pPr>
        <w:numPr>
          <w:ilvl w:val="0"/>
          <w:numId w:val="19"/>
        </w:numPr>
        <w:rPr>
          <w:rFonts w:cs="Arial"/>
          <w:szCs w:val="28"/>
        </w:rPr>
      </w:pPr>
      <w:r w:rsidRPr="00AC34BE">
        <w:rPr>
          <w:rFonts w:cs="Arial"/>
          <w:szCs w:val="28"/>
        </w:rPr>
        <w:t>Description of duties and responsibilities</w:t>
      </w:r>
    </w:p>
    <w:p w14:paraId="001AEA7D" w14:textId="77777777" w:rsidR="000F1EFD" w:rsidRPr="00AC34BE" w:rsidRDefault="000F1EFD" w:rsidP="007B39EA">
      <w:pPr>
        <w:numPr>
          <w:ilvl w:val="0"/>
          <w:numId w:val="19"/>
        </w:numPr>
        <w:rPr>
          <w:rFonts w:cs="Arial"/>
          <w:szCs w:val="28"/>
        </w:rPr>
      </w:pPr>
      <w:r w:rsidRPr="00AC34BE">
        <w:rPr>
          <w:rFonts w:cs="Arial"/>
          <w:szCs w:val="28"/>
        </w:rPr>
        <w:t>Qualifications for position</w:t>
      </w:r>
    </w:p>
    <w:p w14:paraId="23A271A3" w14:textId="77777777" w:rsidR="000F1EFD" w:rsidRPr="00AC34BE" w:rsidRDefault="000F1EFD" w:rsidP="007B39EA">
      <w:pPr>
        <w:numPr>
          <w:ilvl w:val="0"/>
          <w:numId w:val="19"/>
        </w:numPr>
        <w:rPr>
          <w:rFonts w:cs="Arial"/>
          <w:szCs w:val="28"/>
        </w:rPr>
      </w:pPr>
      <w:r w:rsidRPr="00AC34BE">
        <w:rPr>
          <w:rFonts w:cs="Arial"/>
          <w:szCs w:val="28"/>
        </w:rPr>
        <w:t>Supervisory relationships</w:t>
      </w:r>
    </w:p>
    <w:p w14:paraId="29EE44D9" w14:textId="77777777" w:rsidR="000F1EFD" w:rsidRPr="00AC34BE" w:rsidRDefault="000F1EFD" w:rsidP="007B39EA">
      <w:pPr>
        <w:numPr>
          <w:ilvl w:val="0"/>
          <w:numId w:val="19"/>
        </w:numPr>
        <w:rPr>
          <w:rFonts w:cs="Arial"/>
          <w:szCs w:val="28"/>
        </w:rPr>
      </w:pPr>
      <w:r w:rsidRPr="00AC34BE">
        <w:rPr>
          <w:rFonts w:cs="Arial"/>
          <w:szCs w:val="28"/>
        </w:rPr>
        <w:t>Skills and knowledge required</w:t>
      </w:r>
    </w:p>
    <w:p w14:paraId="34D3F766" w14:textId="77777777" w:rsidR="000F1EFD" w:rsidRPr="00AC34BE" w:rsidRDefault="000F1EFD" w:rsidP="007B39EA">
      <w:pPr>
        <w:numPr>
          <w:ilvl w:val="0"/>
          <w:numId w:val="19"/>
        </w:numPr>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7B39EA">
      <w:pPr>
        <w:numPr>
          <w:ilvl w:val="0"/>
          <w:numId w:val="19"/>
        </w:numPr>
        <w:rPr>
          <w:rFonts w:cs="Arial"/>
          <w:szCs w:val="28"/>
        </w:rPr>
      </w:pPr>
      <w:r w:rsidRPr="00AC34BE">
        <w:rPr>
          <w:rFonts w:cs="Arial"/>
          <w:szCs w:val="28"/>
        </w:rPr>
        <w:t>Salary range</w:t>
      </w:r>
    </w:p>
    <w:p w14:paraId="6055A1B8" w14:textId="77777777" w:rsidR="000F1EFD" w:rsidRPr="00AC34BE" w:rsidRDefault="000F1EFD" w:rsidP="007B39EA">
      <w:pPr>
        <w:numPr>
          <w:ilvl w:val="0"/>
          <w:numId w:val="19"/>
        </w:numPr>
        <w:rPr>
          <w:rFonts w:cs="Arial"/>
          <w:szCs w:val="28"/>
        </w:rPr>
      </w:pPr>
      <w:r w:rsidRPr="00AC34BE">
        <w:rPr>
          <w:rFonts w:cs="Arial"/>
          <w:szCs w:val="28"/>
        </w:rPr>
        <w:t>Hours per day or week</w:t>
      </w:r>
    </w:p>
    <w:p w14:paraId="6EE86C4B" w14:textId="77777777" w:rsidR="00AD0145" w:rsidRPr="00AC34BE" w:rsidRDefault="00AD0145" w:rsidP="00AC34BE">
      <w:pPr>
        <w:spacing w:after="0"/>
        <w:rPr>
          <w:rFonts w:cs="Arial"/>
          <w:b/>
          <w:bCs/>
          <w:kern w:val="32"/>
          <w:sz w:val="32"/>
          <w:szCs w:val="32"/>
        </w:rPr>
      </w:pPr>
      <w:bookmarkStart w:id="354" w:name="_Appendix_K_–_1"/>
      <w:bookmarkEnd w:id="354"/>
      <w:r w:rsidRPr="00AC34BE">
        <w:rPr>
          <w:rFonts w:cs="Arial"/>
        </w:rPr>
        <w:br w:type="page"/>
      </w:r>
    </w:p>
    <w:p w14:paraId="658F62F8" w14:textId="7716FCCC" w:rsidR="00B941DF" w:rsidRPr="00AC34BE" w:rsidRDefault="000F1EFD" w:rsidP="00F5108C">
      <w:pPr>
        <w:pStyle w:val="Heading1"/>
        <w:keepNext w:val="0"/>
        <w:spacing w:after="480"/>
        <w:jc w:val="center"/>
        <w:rPr>
          <w:b w:val="0"/>
          <w:bCs w:val="0"/>
        </w:rPr>
      </w:pPr>
      <w:bookmarkStart w:id="355" w:name="_Appendix_H_–"/>
      <w:bookmarkStart w:id="356" w:name="_Toc453325333"/>
      <w:bookmarkStart w:id="357" w:name="_Toc453937194"/>
      <w:bookmarkStart w:id="358" w:name="_Toc454270677"/>
      <w:bookmarkStart w:id="359" w:name="_Toc465087570"/>
      <w:bookmarkStart w:id="360" w:name="_Toc485307410"/>
      <w:bookmarkStart w:id="361" w:name="_Toc81577305"/>
      <w:bookmarkStart w:id="362" w:name="_Toc174539185"/>
      <w:bookmarkStart w:id="363" w:name="_Hlk80276867"/>
      <w:bookmarkStart w:id="364" w:name="_Hlk80344801"/>
      <w:bookmarkEnd w:id="355"/>
      <w:r w:rsidRPr="00AC34BE">
        <w:lastRenderedPageBreak/>
        <w:t xml:space="preserve">Appendix </w:t>
      </w:r>
      <w:r w:rsidR="007A27E4">
        <w:t>H</w:t>
      </w:r>
      <w:r w:rsidRPr="00AC34BE">
        <w:t xml:space="preserve"> – Addressing Behavioral Health Disparities</w:t>
      </w:r>
      <w:bookmarkEnd w:id="356"/>
      <w:bookmarkEnd w:id="357"/>
      <w:bookmarkEnd w:id="358"/>
      <w:bookmarkEnd w:id="359"/>
      <w:bookmarkEnd w:id="360"/>
      <w:bookmarkEnd w:id="361"/>
      <w:bookmarkEnd w:id="362"/>
    </w:p>
    <w:p w14:paraId="7858BD27" w14:textId="09720B67" w:rsidR="00172297" w:rsidRDefault="00286CC7" w:rsidP="00286CC7">
      <w:pPr>
        <w:rPr>
          <w:rFonts w:cs="Arial"/>
        </w:rPr>
      </w:pPr>
      <w:bookmarkStart w:id="365" w:name="_Toc317087821"/>
      <w:bookmarkStart w:id="366" w:name="_Hlk80367243"/>
      <w:r w:rsidRPr="14F38B39">
        <w:rPr>
          <w:rFonts w:cs="Arial"/>
        </w:rPr>
        <w:t xml:space="preserve">SAMHSA expects recipients to submit a </w:t>
      </w:r>
      <w:r w:rsidR="00E36B96" w:rsidRPr="14F38B39">
        <w:rPr>
          <w:rFonts w:cs="Arial"/>
        </w:rPr>
        <w:t xml:space="preserve">Behavioral </w:t>
      </w:r>
      <w:r w:rsidRPr="14F38B39">
        <w:rPr>
          <w:rFonts w:cs="Arial"/>
        </w:rPr>
        <w:t>Disparity Impact Statement (DIS) within 60 days of receiving the grant award. The DIS is a data-driven, quality improvement effort to ensure under</w:t>
      </w:r>
      <w:r w:rsidR="00865615" w:rsidRPr="14F38B39">
        <w:rPr>
          <w:rFonts w:cs="Arial"/>
        </w:rPr>
        <w:t xml:space="preserve">-resourced </w:t>
      </w:r>
      <w:r w:rsidRPr="14F38B39">
        <w:rPr>
          <w:rFonts w:cs="Arial"/>
        </w:rPr>
        <w:t xml:space="preserve">populations are addressed in the grant. The DIS is built on the required GPRA data such that no additional data collection is required. </w:t>
      </w:r>
      <w:r w:rsidR="00E36B96">
        <w:rPr>
          <w:rFonts w:cs="Arial"/>
        </w:rPr>
        <w:t xml:space="preserve">It is expected that the DIS will be </w:t>
      </w:r>
      <w:r w:rsidR="00865615">
        <w:rPr>
          <w:rFonts w:cs="Arial"/>
        </w:rPr>
        <w:t xml:space="preserve">no more than </w:t>
      </w:r>
      <w:r w:rsidR="00E36B96">
        <w:rPr>
          <w:rFonts w:cs="Arial"/>
        </w:rPr>
        <w:t>two pages in length.</w:t>
      </w:r>
    </w:p>
    <w:p w14:paraId="541F1F46" w14:textId="77777777" w:rsidR="00172297" w:rsidRDefault="00286CC7" w:rsidP="00286CC7">
      <w:pPr>
        <w:rPr>
          <w:rFonts w:cs="Arial"/>
          <w:szCs w:val="24"/>
        </w:rPr>
      </w:pPr>
      <w:r w:rsidRPr="00805392">
        <w:rPr>
          <w:rFonts w:cs="Arial"/>
          <w:szCs w:val="24"/>
        </w:rPr>
        <w:t>The</w:t>
      </w:r>
      <w:r>
        <w:rPr>
          <w:rFonts w:cs="Arial"/>
          <w:szCs w:val="24"/>
        </w:rPr>
        <w:t xml:space="preserve"> DIS consists of three components: </w:t>
      </w:r>
    </w:p>
    <w:p w14:paraId="18FC5BF4" w14:textId="2678E510" w:rsidR="00172297" w:rsidRPr="00172297" w:rsidRDefault="00172297" w:rsidP="001C297A">
      <w:pPr>
        <w:pStyle w:val="ListParagraph"/>
        <w:numPr>
          <w:ilvl w:val="0"/>
          <w:numId w:val="118"/>
        </w:numPr>
        <w:rPr>
          <w:rFonts w:cs="Arial"/>
          <w:szCs w:val="24"/>
        </w:rPr>
      </w:pPr>
      <w:r>
        <w:rPr>
          <w:rFonts w:cs="Arial"/>
          <w:szCs w:val="24"/>
        </w:rPr>
        <w:t>N</w:t>
      </w:r>
      <w:r w:rsidR="00286CC7" w:rsidRPr="00172297">
        <w:rPr>
          <w:rFonts w:cs="Arial"/>
          <w:szCs w:val="24"/>
        </w:rPr>
        <w:t xml:space="preserve">umber of individuals to be served during the grant period and identify </w:t>
      </w:r>
      <w:r w:rsidR="00AD2E04">
        <w:rPr>
          <w:rFonts w:cs="Arial"/>
          <w:szCs w:val="24"/>
        </w:rPr>
        <w:t xml:space="preserve">under-resourced </w:t>
      </w:r>
      <w:r w:rsidR="00286CC7" w:rsidRPr="00172297">
        <w:rPr>
          <w:rFonts w:cs="Arial"/>
          <w:szCs w:val="24"/>
        </w:rPr>
        <w:t>population(s) (i.e., racial, ethnic, sexual, and gender minority groups) vulnerable to behavioral health disparities</w:t>
      </w:r>
      <w:r>
        <w:rPr>
          <w:rFonts w:cs="Arial"/>
          <w:szCs w:val="24"/>
        </w:rPr>
        <w:t>.</w:t>
      </w:r>
    </w:p>
    <w:p w14:paraId="132F1462" w14:textId="06F85EBF" w:rsidR="00172297" w:rsidRPr="00172297" w:rsidRDefault="00172297" w:rsidP="001C297A">
      <w:pPr>
        <w:pStyle w:val="ListParagraph"/>
        <w:numPr>
          <w:ilvl w:val="0"/>
          <w:numId w:val="118"/>
        </w:numPr>
        <w:rPr>
          <w:rFonts w:cs="Arial"/>
          <w:szCs w:val="24"/>
        </w:rPr>
      </w:pPr>
      <w:r>
        <w:rPr>
          <w:rFonts w:cs="Arial"/>
          <w:szCs w:val="24"/>
        </w:rPr>
        <w:t>A</w:t>
      </w:r>
      <w:r w:rsidR="00286CC7" w:rsidRPr="00172297">
        <w:rPr>
          <w:rFonts w:cs="Arial"/>
          <w:szCs w:val="24"/>
        </w:rPr>
        <w:t xml:space="preserve"> quality improvement plan to address </w:t>
      </w:r>
      <w:r w:rsidR="00AD2E04">
        <w:rPr>
          <w:rFonts w:cs="Arial"/>
          <w:szCs w:val="24"/>
        </w:rPr>
        <w:t xml:space="preserve">under-resourced </w:t>
      </w:r>
      <w:r w:rsidR="00286CC7" w:rsidRPr="00172297">
        <w:rPr>
          <w:rFonts w:cs="Arial"/>
          <w:szCs w:val="24"/>
        </w:rPr>
        <w:t>population differences based on the GPRA data on access, use and outcomes of service activities</w:t>
      </w:r>
      <w:r>
        <w:rPr>
          <w:rFonts w:cs="Arial"/>
          <w:szCs w:val="24"/>
        </w:rPr>
        <w:t>.</w:t>
      </w:r>
      <w:r w:rsidR="00286CC7" w:rsidRPr="00172297">
        <w:rPr>
          <w:rFonts w:cs="Arial"/>
          <w:szCs w:val="24"/>
        </w:rPr>
        <w:t xml:space="preserve"> </w:t>
      </w:r>
    </w:p>
    <w:p w14:paraId="48D4A952" w14:textId="3155848A" w:rsidR="00286CC7" w:rsidRPr="00172297" w:rsidRDefault="00172297" w:rsidP="001C297A">
      <w:pPr>
        <w:pStyle w:val="ListParagraph"/>
        <w:numPr>
          <w:ilvl w:val="0"/>
          <w:numId w:val="118"/>
        </w:numPr>
        <w:rPr>
          <w:rFonts w:cs="Arial"/>
          <w:szCs w:val="24"/>
        </w:rPr>
      </w:pPr>
      <w:r>
        <w:rPr>
          <w:rFonts w:cs="Arial"/>
          <w:szCs w:val="24"/>
        </w:rPr>
        <w:t>M</w:t>
      </w:r>
      <w:r w:rsidR="00286CC7" w:rsidRPr="00172297">
        <w:rPr>
          <w:rFonts w:cs="Arial"/>
          <w:szCs w:val="24"/>
        </w:rPr>
        <w:t xml:space="preserve">ethods for the development of policies and procedures to ensure adherence to </w:t>
      </w:r>
      <w:r w:rsidR="00790697" w:rsidRPr="00172297">
        <w:rPr>
          <w:rFonts w:cs="Arial"/>
          <w:szCs w:val="24"/>
        </w:rPr>
        <w:t>the</w:t>
      </w:r>
      <w:r w:rsidR="008C3427" w:rsidRPr="00172297">
        <w:rPr>
          <w:rFonts w:cs="Arial"/>
          <w:szCs w:val="24"/>
        </w:rPr>
        <w:t xml:space="preserve"> </w:t>
      </w:r>
      <w:r w:rsidR="008C3427" w:rsidRPr="00464F08">
        <w:t>Behavioral Health Implementation Guide for the</w:t>
      </w:r>
      <w:r w:rsidR="00286CC7" w:rsidRPr="00464F08">
        <w:rPr>
          <w:rFonts w:cs="Arial"/>
          <w:szCs w:val="24"/>
        </w:rPr>
        <w:t xml:space="preserve"> National Standards for Culturally and Linguistically Appropriate Services (CLAS) in Health and Health Care</w:t>
      </w:r>
      <w:r w:rsidR="00286CC7" w:rsidRPr="00172297">
        <w:rPr>
          <w:rFonts w:cs="Arial"/>
          <w:szCs w:val="24"/>
        </w:rPr>
        <w:t xml:space="preserve">. </w:t>
      </w:r>
    </w:p>
    <w:p w14:paraId="76DE84C6" w14:textId="5971EC17" w:rsidR="0019071B" w:rsidRDefault="00600DC6" w:rsidP="00286CC7">
      <w:pPr>
        <w:rPr>
          <w:rFonts w:cs="Arial"/>
        </w:rPr>
      </w:pPr>
      <w:r w:rsidRPr="14F38B39">
        <w:rPr>
          <w:rFonts w:cs="Arial"/>
        </w:rPr>
        <w:t xml:space="preserve">As part of SAMHSA’s Disparity Impact Statement requirements, include the number of unduplicated individuals to be served by </w:t>
      </w:r>
      <w:r w:rsidR="00AD2E04" w:rsidRPr="14F38B39">
        <w:rPr>
          <w:rFonts w:cs="Arial"/>
        </w:rPr>
        <w:t xml:space="preserve">under-resourced </w:t>
      </w:r>
      <w:r w:rsidRPr="14F38B39">
        <w:rPr>
          <w:rFonts w:cs="Arial"/>
        </w:rPr>
        <w:t xml:space="preserve">populations in the grant implementation area provided in a table that covers the entire grant period. The </w:t>
      </w:r>
      <w:r w:rsidR="00865615" w:rsidRPr="14F38B39">
        <w:rPr>
          <w:rFonts w:cs="Arial"/>
        </w:rPr>
        <w:t>under-resourced</w:t>
      </w:r>
      <w:r w:rsidRPr="14F38B39">
        <w:rPr>
          <w:rFonts w:cs="Arial"/>
        </w:rPr>
        <w:t xml:space="preserve"> population(s) should be identified in a narrative that includes a description of the population and a rationale for how the determination was made. </w:t>
      </w:r>
      <w:r w:rsidR="008F4ABB" w:rsidRPr="14F38B39">
        <w:rPr>
          <w:rFonts w:cs="Arial"/>
        </w:rPr>
        <w:t>I</w:t>
      </w:r>
      <w:r w:rsidRPr="14F38B39">
        <w:rPr>
          <w:rFonts w:cs="Arial"/>
        </w:rPr>
        <w:t>nclude demographic data and an environmental scan of the population(s)</w:t>
      </w:r>
      <w:r w:rsidR="00790697" w:rsidRPr="14F38B39">
        <w:rPr>
          <w:rFonts w:cs="Arial"/>
        </w:rPr>
        <w:t xml:space="preserve"> of focus</w:t>
      </w:r>
      <w:r w:rsidRPr="14F38B39">
        <w:rPr>
          <w:rFonts w:cs="Arial"/>
        </w:rPr>
        <w:t xml:space="preserve">. </w:t>
      </w:r>
      <w:r w:rsidR="00865615" w:rsidRPr="14F38B39">
        <w:rPr>
          <w:rFonts w:cs="Arial"/>
        </w:rPr>
        <w:t xml:space="preserve">For data about your population(s) of focus, refer to </w:t>
      </w:r>
      <w:hyperlink r:id="rId46">
        <w:r w:rsidR="72E4474B" w:rsidRPr="000A5F37">
          <w:rPr>
            <w:rFonts w:eastAsia="Calibri" w:cs="Arial"/>
            <w:color w:val="0000FF"/>
            <w:u w:val="single"/>
          </w:rPr>
          <w:t>https://www.census.gov/about/partners/cic.html</w:t>
        </w:r>
      </w:hyperlink>
      <w:r w:rsidR="72E4474B" w:rsidRPr="14F38B39">
        <w:rPr>
          <w:rFonts w:eastAsia="Calibri" w:cs="Arial"/>
          <w:color w:val="0563C1"/>
          <w:u w:val="single"/>
        </w:rPr>
        <w:t>.</w:t>
      </w:r>
      <w:r w:rsidR="00865615" w:rsidRPr="14F38B39">
        <w:rPr>
          <w:rFonts w:eastAsia="Calibri" w:cs="Arial"/>
          <w:b/>
          <w:color w:val="0563C1"/>
          <w:u w:val="single"/>
        </w:rPr>
        <w:t xml:space="preserve"> </w:t>
      </w:r>
      <w:r w:rsidR="00790697" w:rsidRPr="14F38B39">
        <w:rPr>
          <w:rFonts w:cs="Arial"/>
        </w:rPr>
        <w:t>I</w:t>
      </w:r>
      <w:r w:rsidRPr="14F38B39">
        <w:rPr>
          <w:rFonts w:cs="Arial"/>
        </w:rPr>
        <w:t>ndicate what the disparity(</w:t>
      </w:r>
      <w:proofErr w:type="spellStart"/>
      <w:r w:rsidRPr="14F38B39">
        <w:rPr>
          <w:rFonts w:cs="Arial"/>
        </w:rPr>
        <w:t>ies</w:t>
      </w:r>
      <w:proofErr w:type="spellEnd"/>
      <w:r w:rsidRPr="14F38B39">
        <w:rPr>
          <w:rFonts w:cs="Arial"/>
        </w:rPr>
        <w:t xml:space="preserve">) is and how your services and activities will be monitored and implemented to close the gap(s). </w:t>
      </w:r>
      <w:r w:rsidR="00865615" w:rsidRPr="14F38B39">
        <w:rPr>
          <w:rFonts w:cs="Arial"/>
        </w:rPr>
        <w:t>In addition, describe how you will evaluate and disseminate the findings to your stakeholders.</w:t>
      </w:r>
    </w:p>
    <w:p w14:paraId="593A0093" w14:textId="77777777" w:rsidR="00D42DBA" w:rsidRDefault="00E36B96" w:rsidP="00E36B96">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47" w:history="1">
        <w:r w:rsidRPr="00AC34BE">
          <w:rPr>
            <w:rFonts w:cs="Arial"/>
            <w:color w:val="0000FF"/>
            <w:u w:val="single"/>
          </w:rPr>
          <w:t>http://www.samhsa.gov/grants/grants-management/disparity-impact-statement</w:t>
        </w:r>
      </w:hyperlink>
      <w:r w:rsidRPr="00AC34BE">
        <w:rPr>
          <w:rFonts w:cs="Arial"/>
        </w:rPr>
        <w:t>.</w:t>
      </w:r>
    </w:p>
    <w:p w14:paraId="2D0F985B" w14:textId="27894C1F" w:rsidR="00D42DBA" w:rsidRDefault="00D42DBA" w:rsidP="00E36B96">
      <w:pPr>
        <w:rPr>
          <w:rFonts w:cs="Arial"/>
        </w:rPr>
      </w:pPr>
      <w:r>
        <w:rPr>
          <w:rFonts w:cs="Arial"/>
        </w:rPr>
        <w:br w:type="page"/>
      </w:r>
    </w:p>
    <w:p w14:paraId="217097D7" w14:textId="5198A454" w:rsidR="00286CC7" w:rsidRPr="00AC34BE" w:rsidRDefault="00286CC7" w:rsidP="00286CC7">
      <w:pPr>
        <w:rPr>
          <w:rFonts w:cs="Arial"/>
          <w:szCs w:val="24"/>
        </w:rPr>
      </w:pPr>
      <w:r w:rsidRPr="009021A6">
        <w:rPr>
          <w:rFonts w:cs="Arial"/>
          <w:b/>
          <w:szCs w:val="24"/>
        </w:rPr>
        <w:lastRenderedPageBreak/>
        <w:t>Definition of Health Disparities</w:t>
      </w:r>
      <w:r w:rsidRPr="00AC34BE">
        <w:rPr>
          <w:rFonts w:cs="Arial"/>
          <w:szCs w:val="24"/>
        </w:rPr>
        <w:t xml:space="preserve"> </w:t>
      </w:r>
    </w:p>
    <w:p w14:paraId="777DDFE7" w14:textId="63D38853" w:rsidR="00286CC7" w:rsidRDefault="00286CC7" w:rsidP="00286CC7">
      <w:pPr>
        <w:rPr>
          <w:rFonts w:cs="Arial"/>
          <w:szCs w:val="24"/>
        </w:rPr>
      </w:pPr>
      <w:r w:rsidRPr="00AC34BE">
        <w:rPr>
          <w:rFonts w:cs="Arial"/>
          <w:szCs w:val="24"/>
        </w:rPr>
        <w:t>Healthy People 20</w:t>
      </w:r>
      <w:r>
        <w:rPr>
          <w:rFonts w:cs="Arial"/>
          <w:szCs w:val="24"/>
        </w:rPr>
        <w:t>3</w:t>
      </w:r>
      <w:r w:rsidRPr="00AC34BE">
        <w:rPr>
          <w:rFonts w:cs="Arial"/>
          <w:szCs w:val="24"/>
        </w:rPr>
        <w:t xml:space="preserve">0 </w:t>
      </w:r>
      <w:proofErr w:type="gramStart"/>
      <w:r w:rsidRPr="00AC34BE">
        <w:rPr>
          <w:rFonts w:cs="Arial"/>
          <w:szCs w:val="24"/>
        </w:rPr>
        <w:t>defines</w:t>
      </w:r>
      <w:proofErr w:type="gramEnd"/>
      <w:r w:rsidRPr="00AC34BE">
        <w:rPr>
          <w:rFonts w:cs="Arial"/>
          <w:szCs w:val="24"/>
        </w:rPr>
        <w:t xml:space="preserve">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w:t>
      </w:r>
      <w:r w:rsidR="003E5857">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7273B881" w14:textId="77777777" w:rsidR="00EE0FF9" w:rsidRDefault="00EE0FF9" w:rsidP="00EE0FF9">
      <w:pPr>
        <w:rPr>
          <w:rFonts w:cs="Arial"/>
          <w:b/>
          <w:bCs/>
          <w:szCs w:val="24"/>
        </w:rPr>
      </w:pPr>
      <w:bookmarkStart w:id="367" w:name="_Hlk76582358"/>
      <w:r>
        <w:rPr>
          <w:rFonts w:cs="Arial"/>
          <w:b/>
          <w:bCs/>
          <w:szCs w:val="24"/>
        </w:rPr>
        <w:t>Social Determinants of Health (SDOH)</w:t>
      </w:r>
    </w:p>
    <w:p w14:paraId="5C7A1217" w14:textId="07254BEB" w:rsidR="00EE0FF9" w:rsidRDefault="00FF3F16" w:rsidP="0067290E">
      <w:pPr>
        <w:rPr>
          <w:rFonts w:cs="Arial"/>
          <w:szCs w:val="24"/>
        </w:rPr>
      </w:pPr>
      <w:hyperlink r:id="rId48" w:history="1">
        <w:r w:rsidR="00EE0FF9" w:rsidRPr="008F4ABB">
          <w:rPr>
            <w:rStyle w:val="Hyperlink"/>
            <w:rFonts w:cs="Arial"/>
            <w:szCs w:val="24"/>
          </w:rPr>
          <w:t>SDOH</w:t>
        </w:r>
      </w:hyperlink>
      <w:r w:rsidR="00EE0FF9">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5214E57B" w14:textId="77777777" w:rsidR="00EE0FF9" w:rsidRDefault="00EE0FF9" w:rsidP="0067290E">
      <w:pPr>
        <w:pStyle w:val="ListParagraph"/>
        <w:numPr>
          <w:ilvl w:val="0"/>
          <w:numId w:val="93"/>
        </w:numPr>
        <w:contextualSpacing w:val="0"/>
        <w:rPr>
          <w:rFonts w:cs="Arial"/>
          <w:szCs w:val="24"/>
        </w:rPr>
      </w:pPr>
      <w:r>
        <w:rPr>
          <w:rFonts w:cs="Arial"/>
          <w:szCs w:val="24"/>
        </w:rPr>
        <w:t>Economic Stability</w:t>
      </w:r>
    </w:p>
    <w:p w14:paraId="06B47375" w14:textId="77777777" w:rsidR="00EE0FF9" w:rsidRDefault="00EE0FF9" w:rsidP="0067290E">
      <w:pPr>
        <w:pStyle w:val="ListParagraph"/>
        <w:numPr>
          <w:ilvl w:val="0"/>
          <w:numId w:val="93"/>
        </w:numPr>
        <w:contextualSpacing w:val="0"/>
        <w:rPr>
          <w:rFonts w:cs="Arial"/>
          <w:szCs w:val="24"/>
        </w:rPr>
      </w:pPr>
      <w:r>
        <w:rPr>
          <w:rFonts w:cs="Arial"/>
          <w:szCs w:val="24"/>
        </w:rPr>
        <w:t>Education Access and Quality</w:t>
      </w:r>
    </w:p>
    <w:p w14:paraId="53BE05D3" w14:textId="77777777" w:rsidR="00EE0FF9" w:rsidRDefault="00EE0FF9" w:rsidP="0067290E">
      <w:pPr>
        <w:pStyle w:val="ListParagraph"/>
        <w:numPr>
          <w:ilvl w:val="0"/>
          <w:numId w:val="93"/>
        </w:numPr>
        <w:contextualSpacing w:val="0"/>
        <w:rPr>
          <w:rFonts w:cs="Arial"/>
          <w:szCs w:val="24"/>
        </w:rPr>
      </w:pPr>
      <w:r>
        <w:rPr>
          <w:rFonts w:cs="Arial"/>
          <w:szCs w:val="24"/>
        </w:rPr>
        <w:t>Health Care Access and Quality</w:t>
      </w:r>
    </w:p>
    <w:p w14:paraId="195A4B4D" w14:textId="77777777" w:rsidR="00EE0FF9" w:rsidRDefault="00EE0FF9" w:rsidP="0067290E">
      <w:pPr>
        <w:pStyle w:val="ListParagraph"/>
        <w:numPr>
          <w:ilvl w:val="0"/>
          <w:numId w:val="93"/>
        </w:numPr>
        <w:contextualSpacing w:val="0"/>
        <w:rPr>
          <w:rFonts w:cs="Arial"/>
          <w:szCs w:val="24"/>
        </w:rPr>
      </w:pPr>
      <w:r>
        <w:rPr>
          <w:rFonts w:cs="Arial"/>
          <w:szCs w:val="24"/>
        </w:rPr>
        <w:t>Neighborhood and Built Environment</w:t>
      </w:r>
    </w:p>
    <w:p w14:paraId="7BAE8D68" w14:textId="649A9530" w:rsidR="00EE0FF9" w:rsidRPr="00EE0FF9" w:rsidRDefault="00EE0FF9" w:rsidP="0067290E">
      <w:pPr>
        <w:pStyle w:val="ListParagraph"/>
        <w:numPr>
          <w:ilvl w:val="0"/>
          <w:numId w:val="93"/>
        </w:numPr>
        <w:contextualSpacing w:val="0"/>
        <w:rPr>
          <w:rFonts w:cs="Arial"/>
          <w:szCs w:val="24"/>
        </w:rPr>
      </w:pPr>
      <w:r w:rsidRPr="00EE0FF9">
        <w:rPr>
          <w:rFonts w:cs="Arial"/>
          <w:szCs w:val="24"/>
        </w:rPr>
        <w:t>Social and Community Context</w:t>
      </w:r>
    </w:p>
    <w:bookmarkEnd w:id="367"/>
    <w:p w14:paraId="7C331D6D" w14:textId="64A39C5F" w:rsidR="00603DB5" w:rsidRDefault="00603DB5" w:rsidP="0067290E">
      <w:pPr>
        <w:rPr>
          <w:rFonts w:cs="Arial"/>
          <w:szCs w:val="24"/>
        </w:rPr>
      </w:pPr>
      <w:r>
        <w:rPr>
          <w:rFonts w:cs="Arial"/>
          <w:szCs w:val="24"/>
        </w:rPr>
        <w:t xml:space="preserve">For more information about SDOH Z codes and how SDOH are being used to narrow the health disparities gaps, see </w:t>
      </w:r>
      <w:hyperlink r:id="rId49" w:history="1">
        <w:r w:rsidRPr="00603DB5">
          <w:rPr>
            <w:rStyle w:val="Hyperlink"/>
            <w:rFonts w:cs="Arial"/>
            <w:szCs w:val="24"/>
          </w:rPr>
          <w:t>https://www.cms.gov/files/document/zcodes-infographic.pdf</w:t>
        </w:r>
      </w:hyperlink>
      <w:r w:rsidRPr="00603DB5">
        <w:rPr>
          <w:rFonts w:cs="Arial"/>
          <w:szCs w:val="24"/>
        </w:rPr>
        <w:t xml:space="preserve">; </w:t>
      </w:r>
      <w:hyperlink r:id="rId50"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51" w:history="1">
        <w:r w:rsidR="00047A61" w:rsidRPr="00EF201D">
          <w:rPr>
            <w:rStyle w:val="Hyperlink"/>
            <w:rFonts w:cs="Arial"/>
            <w:szCs w:val="24"/>
          </w:rPr>
          <w:t>https://www.ncbi.nlm.nih.gov/pmc/articles/PMC6207437/pdf/18-095.pdf</w:t>
        </w:r>
      </w:hyperlink>
    </w:p>
    <w:p w14:paraId="381D54E3" w14:textId="41EA7F84" w:rsidR="008C3427" w:rsidRDefault="008C3427" w:rsidP="0067290E">
      <w:pPr>
        <w:rPr>
          <w:rFonts w:cs="Arial"/>
          <w:b/>
          <w:bCs/>
          <w:szCs w:val="24"/>
        </w:rPr>
      </w:pPr>
      <w:r>
        <w:rPr>
          <w:rFonts w:cs="Arial"/>
          <w:b/>
          <w:bCs/>
          <w:szCs w:val="24"/>
        </w:rPr>
        <w:t xml:space="preserve">Definition of Health Equity </w:t>
      </w:r>
    </w:p>
    <w:p w14:paraId="65868C70" w14:textId="77777777" w:rsidR="00231A46" w:rsidRDefault="008C3427" w:rsidP="0067290E">
      <w:pPr>
        <w:rPr>
          <w:rFonts w:cs="Arial"/>
          <w:szCs w:val="24"/>
        </w:rPr>
      </w:pPr>
      <w:bookmarkStart w:id="368" w:name="_Hlk76582048"/>
      <w:r>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68"/>
    </w:p>
    <w:p w14:paraId="66252663" w14:textId="33552C05" w:rsidR="00231A46" w:rsidRDefault="00231A46" w:rsidP="0067290E">
      <w:pPr>
        <w:rPr>
          <w:rFonts w:cs="Arial"/>
          <w:szCs w:val="24"/>
        </w:rPr>
      </w:pPr>
      <w:r>
        <w:rPr>
          <w:rFonts w:cs="Arial"/>
          <w:szCs w:val="24"/>
        </w:rPr>
        <w:br w:type="page"/>
      </w:r>
    </w:p>
    <w:p w14:paraId="3303A817" w14:textId="2A700667" w:rsidR="00286CC7" w:rsidRPr="009021A6" w:rsidRDefault="00AD2E04" w:rsidP="0067290E">
      <w:pPr>
        <w:rPr>
          <w:rFonts w:cs="Arial"/>
          <w:b/>
          <w:szCs w:val="24"/>
        </w:rPr>
      </w:pPr>
      <w:r>
        <w:rPr>
          <w:rFonts w:cs="Arial"/>
          <w:b/>
          <w:szCs w:val="24"/>
        </w:rPr>
        <w:lastRenderedPageBreak/>
        <w:t xml:space="preserve">Under-resourced </w:t>
      </w:r>
      <w:r w:rsidR="00286CC7" w:rsidRPr="009021A6">
        <w:rPr>
          <w:rFonts w:cs="Arial"/>
          <w:b/>
          <w:szCs w:val="24"/>
        </w:rPr>
        <w:t>populations</w:t>
      </w:r>
    </w:p>
    <w:p w14:paraId="7257690B" w14:textId="07A9B5BF" w:rsidR="00286CC7" w:rsidRPr="00AC34BE" w:rsidRDefault="00286CC7" w:rsidP="00342468">
      <w:pPr>
        <w:rPr>
          <w:rFonts w:cs="Arial"/>
        </w:rPr>
      </w:pPr>
      <w:r w:rsidRPr="14F38B39">
        <w:rPr>
          <w:rFonts w:cs="Arial"/>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00AD2E04" w:rsidRPr="14F38B39">
        <w:rPr>
          <w:rFonts w:cs="Arial"/>
          <w:i/>
        </w:rPr>
        <w:t xml:space="preserve">under-resourced </w:t>
      </w:r>
      <w:r w:rsidRPr="14F38B39">
        <w:rPr>
          <w:rFonts w:cs="Arial"/>
          <w:i/>
        </w:rPr>
        <w:t>populations</w:t>
      </w:r>
      <w:r w:rsidRPr="14F38B39">
        <w:rPr>
          <w:rFonts w:cs="Arial"/>
        </w:rPr>
        <w:t xml:space="preserve"> that may have unequal access to, use of, or outcomes from provided services. These disparities may be the result of differences in race, ethnicity, language, culture, and/or socioeconomic factors specific to that </w:t>
      </w:r>
      <w:r w:rsidR="00AD2E04" w:rsidRPr="14F38B39">
        <w:rPr>
          <w:rFonts w:cs="Arial"/>
        </w:rPr>
        <w:t xml:space="preserve">under-resourced </w:t>
      </w:r>
      <w:r w:rsidRPr="14F38B39">
        <w:rPr>
          <w:rFonts w:cs="Arial"/>
        </w:rPr>
        <w:t xml:space="preserve">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w:t>
      </w:r>
      <w:r w:rsidR="00AD2E04" w:rsidRPr="14F38B39">
        <w:rPr>
          <w:rFonts w:cs="Arial"/>
        </w:rPr>
        <w:t xml:space="preserve">under-resourced </w:t>
      </w:r>
      <w:r w:rsidRPr="14F38B39">
        <w:rPr>
          <w:rFonts w:cs="Arial"/>
        </w:rPr>
        <w:t>populations or groups vulnerable to disparities. It is imperative that recipients understand who is being served, who is under</w:t>
      </w:r>
      <w:r w:rsidR="00603DB5" w:rsidRPr="14F38B39">
        <w:rPr>
          <w:rFonts w:cs="Arial"/>
        </w:rPr>
        <w:t>-resourced</w:t>
      </w:r>
      <w:r w:rsidRPr="14F38B39">
        <w:rPr>
          <w:rFonts w:cs="Arial"/>
        </w:rPr>
        <w:t xml:space="preserve">, and who is not being served within their community </w:t>
      </w:r>
      <w:proofErr w:type="gramStart"/>
      <w:r w:rsidRPr="14F38B39">
        <w:rPr>
          <w:rFonts w:cs="Arial"/>
        </w:rPr>
        <w:t>in order to</w:t>
      </w:r>
      <w:proofErr w:type="gramEnd"/>
      <w:r w:rsidRPr="14F38B39">
        <w:rPr>
          <w:rFonts w:cs="Arial"/>
        </w:rPr>
        <w:t xml:space="preserve"> provide outreach and care that will yield positive outcomes, per the focus of the grant. </w:t>
      </w:r>
      <w:r w:rsidR="00172297" w:rsidRPr="14F38B39">
        <w:rPr>
          <w:rFonts w:cs="Arial"/>
        </w:rPr>
        <w:t>For</w:t>
      </w:r>
      <w:r w:rsidRPr="14F38B39">
        <w:rPr>
          <w:rFonts w:cs="Arial"/>
        </w:rPr>
        <w:t xml:space="preserve"> organizations to attend to the potentially disparate impact of their grant efforts, recipients are asked to address access, use and outcomes, disaggregated by </w:t>
      </w:r>
      <w:r w:rsidR="00AD2E04" w:rsidRPr="14F38B39">
        <w:rPr>
          <w:rFonts w:cs="Arial"/>
        </w:rPr>
        <w:t xml:space="preserve">under-resourced </w:t>
      </w:r>
      <w:r w:rsidRPr="14F38B39">
        <w:rPr>
          <w:rFonts w:cs="Arial"/>
        </w:rPr>
        <w:t xml:space="preserve">populations. </w:t>
      </w:r>
      <w:r w:rsidR="00AD2E04" w:rsidRPr="14F38B39">
        <w:rPr>
          <w:rFonts w:cs="Arial"/>
        </w:rPr>
        <w:t xml:space="preserve">Under-resourced </w:t>
      </w:r>
      <w:r w:rsidRPr="14F38B39">
        <w:rPr>
          <w:rFonts w:cs="Arial"/>
        </w:rPr>
        <w:t>populations can be defined by the following factors:</w:t>
      </w:r>
    </w:p>
    <w:p w14:paraId="1E65BC11" w14:textId="77777777" w:rsidR="00286CC7" w:rsidRPr="00AC34BE" w:rsidRDefault="00286CC7" w:rsidP="00342468">
      <w:pPr>
        <w:numPr>
          <w:ilvl w:val="0"/>
          <w:numId w:val="22"/>
        </w:numPr>
        <w:rPr>
          <w:rFonts w:cs="Arial"/>
          <w:szCs w:val="24"/>
        </w:rPr>
      </w:pPr>
      <w:r w:rsidRPr="00AC34BE">
        <w:rPr>
          <w:rFonts w:cs="Arial"/>
          <w:szCs w:val="24"/>
        </w:rPr>
        <w:t>By race</w:t>
      </w:r>
    </w:p>
    <w:p w14:paraId="3FEC8F66" w14:textId="77777777" w:rsidR="00286CC7" w:rsidRPr="00AC34BE" w:rsidRDefault="00286CC7" w:rsidP="00342468">
      <w:pPr>
        <w:numPr>
          <w:ilvl w:val="0"/>
          <w:numId w:val="22"/>
        </w:numPr>
        <w:rPr>
          <w:rFonts w:cs="Arial"/>
          <w:szCs w:val="24"/>
        </w:rPr>
      </w:pPr>
      <w:r w:rsidRPr="00AC34BE">
        <w:rPr>
          <w:rFonts w:cs="Arial"/>
          <w:szCs w:val="24"/>
        </w:rPr>
        <w:t>By ethnicity</w:t>
      </w:r>
    </w:p>
    <w:p w14:paraId="714610DF" w14:textId="77777777" w:rsidR="00286CC7" w:rsidRPr="00AC34BE" w:rsidRDefault="00286CC7" w:rsidP="00342468">
      <w:pPr>
        <w:numPr>
          <w:ilvl w:val="0"/>
          <w:numId w:val="22"/>
        </w:numPr>
        <w:rPr>
          <w:rFonts w:cs="Arial"/>
          <w:szCs w:val="24"/>
        </w:rPr>
      </w:pPr>
      <w:r w:rsidRPr="00AC34BE">
        <w:rPr>
          <w:rFonts w:cs="Arial"/>
          <w:szCs w:val="24"/>
        </w:rPr>
        <w:t>By gender (including transgender populations)</w:t>
      </w:r>
    </w:p>
    <w:p w14:paraId="28022C88" w14:textId="77777777" w:rsidR="00286CC7" w:rsidRDefault="00286CC7" w:rsidP="00342468">
      <w:pPr>
        <w:numPr>
          <w:ilvl w:val="0"/>
          <w:numId w:val="22"/>
        </w:numPr>
        <w:rPr>
          <w:rFonts w:cs="Arial"/>
          <w:szCs w:val="24"/>
        </w:rPr>
      </w:pPr>
      <w:r w:rsidRPr="00AC34BE">
        <w:rPr>
          <w:rFonts w:cs="Arial"/>
          <w:szCs w:val="24"/>
        </w:rPr>
        <w:t>By sexual orientation (including lesbian, gay and bisexual populations)</w:t>
      </w:r>
    </w:p>
    <w:p w14:paraId="7047D961" w14:textId="77777777" w:rsidR="00342468" w:rsidRDefault="00286CC7" w:rsidP="00342468">
      <w:pPr>
        <w:rPr>
          <w:rFonts w:cs="Arial"/>
          <w:szCs w:val="24"/>
        </w:rPr>
      </w:pPr>
      <w:r>
        <w:rPr>
          <w:rFonts w:cs="Arial"/>
          <w:szCs w:val="24"/>
        </w:rPr>
        <w:t>Access refers to which populations/</w:t>
      </w:r>
      <w:r w:rsidR="00AD2E04">
        <w:rPr>
          <w:rFonts w:cs="Arial"/>
          <w:szCs w:val="24"/>
        </w:rPr>
        <w:t xml:space="preserve">under-resourced </w:t>
      </w:r>
      <w:r>
        <w:rPr>
          <w:rFonts w:cs="Arial"/>
          <w:szCs w:val="24"/>
        </w:rPr>
        <w:t>populations are being served/reached by the grant program</w:t>
      </w:r>
      <w:r w:rsidR="00172297">
        <w:rPr>
          <w:rFonts w:cs="Arial"/>
          <w:szCs w:val="24"/>
        </w:rPr>
        <w:t>.</w:t>
      </w:r>
      <w:r>
        <w:rPr>
          <w:rFonts w:cs="Arial"/>
          <w:szCs w:val="24"/>
        </w:rPr>
        <w:t xml:space="preserve"> Use refers to what interventions/services are received by the various populations</w:t>
      </w:r>
      <w:r w:rsidR="00172297">
        <w:rPr>
          <w:rFonts w:cs="Arial"/>
          <w:szCs w:val="24"/>
        </w:rPr>
        <w:t>.</w:t>
      </w:r>
      <w:r>
        <w:rPr>
          <w:rFonts w:cs="Arial"/>
          <w:szCs w:val="24"/>
        </w:rPr>
        <w:t xml:space="preserve"> Outcomes refers to the outcome measures stipulated by the grant and examined across </w:t>
      </w:r>
      <w:r w:rsidR="00AD2E04">
        <w:rPr>
          <w:rFonts w:cs="Arial"/>
          <w:szCs w:val="24"/>
        </w:rPr>
        <w:t xml:space="preserve">under-resourced </w:t>
      </w:r>
      <w:r>
        <w:rPr>
          <w:rFonts w:cs="Arial"/>
          <w:szCs w:val="24"/>
        </w:rPr>
        <w:t>populations.</w:t>
      </w:r>
    </w:p>
    <w:p w14:paraId="386F735C" w14:textId="17FA16C2" w:rsidR="00342468" w:rsidRDefault="00342468" w:rsidP="00342468">
      <w:pPr>
        <w:rPr>
          <w:rFonts w:cs="Arial"/>
          <w:szCs w:val="24"/>
        </w:rPr>
      </w:pPr>
      <w:r>
        <w:rPr>
          <w:rFonts w:cs="Arial"/>
          <w:szCs w:val="24"/>
        </w:rPr>
        <w:br w:type="page"/>
      </w:r>
    </w:p>
    <w:p w14:paraId="17B5EFCF" w14:textId="307B1CE9" w:rsidR="00172297" w:rsidRPr="001C297A" w:rsidRDefault="00172297" w:rsidP="00342468">
      <w:pPr>
        <w:rPr>
          <w:rFonts w:cs="Arial"/>
          <w:b/>
          <w:bCs/>
          <w:szCs w:val="24"/>
        </w:rPr>
      </w:pPr>
      <w:r>
        <w:rPr>
          <w:rFonts w:cs="Arial"/>
          <w:b/>
          <w:bCs/>
          <w:szCs w:val="24"/>
        </w:rPr>
        <w:lastRenderedPageBreak/>
        <w:t>Culturally and Linguistically Appropriate Services in Health and Health Care (CLAS Standards)</w:t>
      </w:r>
    </w:p>
    <w:p w14:paraId="362D9C69" w14:textId="4F6E8113" w:rsidR="00286CC7" w:rsidRPr="00AC34BE" w:rsidRDefault="00286CC7" w:rsidP="00286CC7">
      <w:pPr>
        <w:rPr>
          <w:rFonts w:cs="Arial"/>
          <w:szCs w:val="24"/>
        </w:rPr>
      </w:pPr>
      <w:r w:rsidRPr="00AC34BE">
        <w:rPr>
          <w:rFonts w:cs="Arial"/>
          <w:szCs w:val="24"/>
        </w:rPr>
        <w:t xml:space="preserve">The ability to address the quality of care provided to </w:t>
      </w:r>
      <w:r w:rsidR="00AD2E04">
        <w:rPr>
          <w:rFonts w:cs="Arial"/>
          <w:szCs w:val="24"/>
        </w:rPr>
        <w:t xml:space="preserve">under-resourced </w:t>
      </w:r>
      <w:r w:rsidRPr="00AC34BE">
        <w:rPr>
          <w:rFonts w:cs="Arial"/>
          <w:szCs w:val="24"/>
        </w:rPr>
        <w:t xml:space="preserve">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2D9C48E5" w14:textId="77777777" w:rsidR="00172297" w:rsidRDefault="00286CC7" w:rsidP="00286CC7">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w:t>
      </w:r>
      <w:r w:rsidR="00464D7C">
        <w:rPr>
          <w:rFonts w:cs="Arial"/>
          <w:szCs w:val="24"/>
        </w:rPr>
        <w:t>,</w:t>
      </w:r>
      <w:r>
        <w:rPr>
          <w:rFonts w:cs="Arial"/>
          <w:szCs w:val="24"/>
        </w:rPr>
        <w:t xml:space="preserve"> and responsive</w:t>
      </w:r>
      <w:r w:rsidRPr="00AC34BE">
        <w:rPr>
          <w:rFonts w:cs="Arial"/>
          <w:szCs w:val="24"/>
        </w:rPr>
        <w:t xml:space="preserve"> services that will advance health equity, improve quality, and help eliminate health care disparities.</w:t>
      </w:r>
    </w:p>
    <w:p w14:paraId="6BBF74B4" w14:textId="1243F526" w:rsidR="00172297" w:rsidRDefault="00286CC7" w:rsidP="00966B0C">
      <w:pPr>
        <w:rPr>
          <w:rFonts w:cs="Arial"/>
          <w:szCs w:val="24"/>
        </w:rPr>
      </w:pPr>
      <w:r>
        <w:rPr>
          <w:rFonts w:cs="Arial"/>
          <w:szCs w:val="24"/>
        </w:rPr>
        <w:t xml:space="preserve">The CLAS Standards are grouped into a Principal Standard and three themes focused on </w:t>
      </w:r>
    </w:p>
    <w:p w14:paraId="743BC3C3" w14:textId="7C790D5F" w:rsidR="00172297" w:rsidRPr="00172297" w:rsidRDefault="00286CC7" w:rsidP="00966B0C">
      <w:pPr>
        <w:pStyle w:val="ListParagraph"/>
        <w:numPr>
          <w:ilvl w:val="0"/>
          <w:numId w:val="119"/>
        </w:numPr>
        <w:contextualSpacing w:val="0"/>
        <w:rPr>
          <w:rFonts w:cs="Arial"/>
          <w:szCs w:val="24"/>
        </w:rPr>
      </w:pPr>
      <w:r w:rsidRPr="00172297">
        <w:rPr>
          <w:rFonts w:cs="Arial"/>
          <w:szCs w:val="24"/>
        </w:rPr>
        <w:t xml:space="preserve">Governance and </w:t>
      </w:r>
      <w:r w:rsidR="00172297" w:rsidRPr="00172297">
        <w:rPr>
          <w:rFonts w:cs="Arial"/>
          <w:szCs w:val="24"/>
        </w:rPr>
        <w:t>Leadership.</w:t>
      </w:r>
      <w:r w:rsidRPr="00172297">
        <w:rPr>
          <w:rFonts w:cs="Arial"/>
          <w:szCs w:val="24"/>
        </w:rPr>
        <w:t xml:space="preserve"> </w:t>
      </w:r>
    </w:p>
    <w:p w14:paraId="359B4802" w14:textId="4DA467B0" w:rsidR="00172297" w:rsidRPr="00172297" w:rsidRDefault="00286CC7" w:rsidP="00966B0C">
      <w:pPr>
        <w:pStyle w:val="ListParagraph"/>
        <w:numPr>
          <w:ilvl w:val="0"/>
          <w:numId w:val="119"/>
        </w:numPr>
        <w:contextualSpacing w:val="0"/>
        <w:rPr>
          <w:rFonts w:cs="Arial"/>
          <w:szCs w:val="24"/>
        </w:rPr>
      </w:pPr>
      <w:r w:rsidRPr="00172297">
        <w:rPr>
          <w:rFonts w:cs="Arial"/>
          <w:szCs w:val="24"/>
        </w:rPr>
        <w:t>Communication and Language Assistance</w:t>
      </w:r>
      <w:r w:rsidR="00172297">
        <w:rPr>
          <w:rFonts w:cs="Arial"/>
          <w:szCs w:val="24"/>
        </w:rPr>
        <w:t>.</w:t>
      </w:r>
      <w:r w:rsidRPr="00172297">
        <w:rPr>
          <w:rFonts w:cs="Arial"/>
          <w:szCs w:val="24"/>
        </w:rPr>
        <w:t xml:space="preserve"> </w:t>
      </w:r>
    </w:p>
    <w:p w14:paraId="082A7A3B" w14:textId="372ABC88" w:rsidR="00172297" w:rsidRPr="00172297" w:rsidRDefault="00286CC7" w:rsidP="00966B0C">
      <w:pPr>
        <w:pStyle w:val="ListParagraph"/>
        <w:numPr>
          <w:ilvl w:val="0"/>
          <w:numId w:val="119"/>
        </w:numPr>
        <w:contextualSpacing w:val="0"/>
        <w:rPr>
          <w:rFonts w:cs="Arial"/>
          <w:szCs w:val="24"/>
        </w:rPr>
      </w:pPr>
      <w:r w:rsidRPr="00172297">
        <w:rPr>
          <w:rFonts w:cs="Arial"/>
          <w:szCs w:val="24"/>
        </w:rPr>
        <w:t xml:space="preserve">Engagement, Continuous Improvement and Accountability. </w:t>
      </w:r>
    </w:p>
    <w:p w14:paraId="0ED645A9" w14:textId="1D122F56" w:rsidR="00286CC7" w:rsidRDefault="00286CC7" w:rsidP="00286CC7">
      <w:pPr>
        <w:rPr>
          <w:rFonts w:cs="Arial"/>
          <w:color w:val="0000FF"/>
          <w:u w:val="single"/>
        </w:rPr>
      </w:pPr>
      <w:r>
        <w:rPr>
          <w:rFonts w:cs="Arial"/>
          <w:szCs w:val="24"/>
        </w:rPr>
        <w:t>Widely embraced by States and health care systems, the National CLAS Standards are more recently being promoted in behavioral health care</w:t>
      </w:r>
      <w:r w:rsidR="003F7B16">
        <w:rPr>
          <w:rFonts w:cs="Arial"/>
          <w:szCs w:val="24"/>
        </w:rPr>
        <w:t xml:space="preserve">, which includes a </w:t>
      </w:r>
      <w:r w:rsidR="00E36B96">
        <w:rPr>
          <w:rFonts w:cs="Arial"/>
          <w:szCs w:val="24"/>
        </w:rPr>
        <w:t xml:space="preserve">Behavioral Health </w:t>
      </w:r>
      <w:r w:rsidR="003F7B16">
        <w:rPr>
          <w:rFonts w:cs="Arial"/>
          <w:szCs w:val="24"/>
        </w:rPr>
        <w:t xml:space="preserve">CLAS Implementation Guide at </w:t>
      </w:r>
      <w:r w:rsidR="003F7B16" w:rsidRPr="00D565D3">
        <w:t>https://www.minorityhealth.hhs.gov/Assets/PDF/clas%20standards%20doc_v06.28.21.pdf</w:t>
      </w:r>
      <w:r w:rsidR="003F7B16" w:rsidRPr="00D565D3">
        <w:rPr>
          <w:rStyle w:val="Hyperlink"/>
          <w:color w:val="auto"/>
          <w:u w:val="none"/>
        </w:rPr>
        <w:t>.</w:t>
      </w:r>
      <w:r w:rsidR="00805392" w:rsidRPr="00D565D3">
        <w:rPr>
          <w:rStyle w:val="Hyperlink"/>
          <w:color w:val="auto"/>
          <w:u w:val="none"/>
        </w:rPr>
        <w:t xml:space="preserve"> </w:t>
      </w:r>
      <w:r w:rsidRPr="00AC34BE">
        <w:rPr>
          <w:rFonts w:cs="Arial"/>
          <w:szCs w:val="24"/>
        </w:rPr>
        <w:t>You can learn more about the CLAS mandates, guidelines, and recommendations at:</w:t>
      </w:r>
      <w:r w:rsidR="00D565D3">
        <w:rPr>
          <w:rFonts w:cs="Arial"/>
          <w:szCs w:val="24"/>
        </w:rPr>
        <w:t xml:space="preserve"> </w:t>
      </w:r>
      <w:r w:rsidRPr="00D565D3">
        <w:rPr>
          <w:rFonts w:cs="Arial"/>
        </w:rPr>
        <w:t>http://www.ThinkCulturalHealth.hhs.gov.</w:t>
      </w:r>
    </w:p>
    <w:p w14:paraId="1415CA97" w14:textId="33583387" w:rsidR="00CD5008" w:rsidRPr="00AC34BE" w:rsidRDefault="005D354D" w:rsidP="00AC34BE">
      <w:pPr>
        <w:tabs>
          <w:tab w:val="left" w:pos="1008"/>
        </w:tabs>
        <w:rPr>
          <w:rFonts w:cs="Arial"/>
          <w:b/>
          <w:bCs/>
          <w:kern w:val="32"/>
          <w:sz w:val="32"/>
          <w:szCs w:val="32"/>
        </w:rPr>
      </w:pPr>
      <w:r w:rsidRPr="00652683">
        <w:rPr>
          <w:rFonts w:cs="Arial"/>
        </w:rPr>
        <w:t>Guidelines for behavioral health implementation of the CLAS Standards can be found at</w:t>
      </w:r>
      <w:r w:rsidR="00760D17">
        <w:rPr>
          <w:rFonts w:cs="Arial"/>
        </w:rPr>
        <w:t xml:space="preserve"> </w:t>
      </w:r>
      <w:hyperlink r:id="rId52" w:history="1">
        <w:r w:rsidR="00760D17" w:rsidRPr="00760D17">
          <w:rPr>
            <w:rStyle w:val="Hyperlink"/>
            <w:rFonts w:eastAsia="Calibri" w:cs="Arial"/>
            <w:szCs w:val="24"/>
          </w:rPr>
          <w:t>https://thinkculturalhealth.hhs.gov/clas</w:t>
        </w:r>
      </w:hyperlink>
      <w:r w:rsidR="00652683">
        <w:rPr>
          <w:rStyle w:val="Hyperlink"/>
          <w:rFonts w:cs="Arial"/>
          <w:u w:val="none"/>
        </w:rPr>
        <w:t xml:space="preserve">. </w:t>
      </w:r>
      <w:r w:rsidRPr="00652683">
        <w:rPr>
          <w:rFonts w:cs="Arial"/>
          <w:color w:val="000000"/>
        </w:rPr>
        <w:t>This</w:t>
      </w:r>
      <w:r>
        <w:rPr>
          <w:rFonts w:cs="Arial"/>
          <w:color w:val="000000"/>
        </w:rPr>
        <w:t xml:space="preserve"> document</w:t>
      </w:r>
      <w:r w:rsidR="00B332C8">
        <w:rPr>
          <w:rFonts w:cs="Arial"/>
          <w:color w:val="000000"/>
        </w:rPr>
        <w:t xml:space="preserve"> addresses</w:t>
      </w:r>
      <w:r>
        <w:rPr>
          <w:rFonts w:cs="Arial"/>
          <w:color w:val="000000"/>
        </w:rPr>
        <w:t xml:space="preserve"> the importance of improving access to behavioral health care, promoting quality behavioral health programs and practice, and ultimately reducing persistent disparities in mental health and substance use </w:t>
      </w:r>
      <w:r w:rsidR="00760D17">
        <w:rPr>
          <w:rFonts w:cs="Arial"/>
          <w:color w:val="000000"/>
        </w:rPr>
        <w:t xml:space="preserve">prevention, </w:t>
      </w:r>
      <w:r>
        <w:rPr>
          <w:rFonts w:cs="Arial"/>
          <w:color w:val="000000"/>
        </w:rPr>
        <w:t>treatment</w:t>
      </w:r>
      <w:r w:rsidR="00760D17">
        <w:rPr>
          <w:rFonts w:cs="Arial"/>
          <w:color w:val="000000"/>
        </w:rPr>
        <w:t>, and recovery</w:t>
      </w:r>
      <w:r>
        <w:rPr>
          <w:rFonts w:cs="Arial"/>
          <w:color w:val="000000"/>
        </w:rPr>
        <w:t xml:space="preserve"> for under</w:t>
      </w:r>
      <w:r w:rsidR="00760D17">
        <w:rPr>
          <w:rFonts w:cs="Arial"/>
          <w:color w:val="000000"/>
        </w:rPr>
        <w:t>-resourced</w:t>
      </w:r>
      <w:r>
        <w:rPr>
          <w:rFonts w:cs="Arial"/>
          <w:color w:val="000000"/>
        </w:rPr>
        <w:t>, minority populations and communities.</w:t>
      </w:r>
      <w:bookmarkEnd w:id="363"/>
      <w:bookmarkEnd w:id="365"/>
    </w:p>
    <w:p w14:paraId="05715A4C" w14:textId="77777777" w:rsidR="00B97C06" w:rsidRDefault="00B97C06">
      <w:pPr>
        <w:spacing w:after="0"/>
        <w:rPr>
          <w:rFonts w:cs="Arial"/>
          <w:b/>
          <w:bCs/>
          <w:kern w:val="32"/>
          <w:sz w:val="32"/>
          <w:szCs w:val="32"/>
        </w:rPr>
      </w:pPr>
      <w:bookmarkStart w:id="369" w:name="_Appendix_I_–_1"/>
      <w:bookmarkStart w:id="370" w:name="_Toc453325331"/>
      <w:bookmarkStart w:id="371" w:name="_Toc453937192"/>
      <w:bookmarkStart w:id="372" w:name="_Toc454270675"/>
      <w:bookmarkStart w:id="373" w:name="_Toc465087568"/>
      <w:bookmarkStart w:id="374" w:name="_Toc485305473"/>
      <w:bookmarkStart w:id="375" w:name="_Toc485307253"/>
      <w:bookmarkStart w:id="376" w:name="_Toc489011348"/>
      <w:bookmarkStart w:id="377" w:name="_Hlk71024323"/>
      <w:bookmarkEnd w:id="369"/>
      <w:r>
        <w:br w:type="page"/>
      </w:r>
    </w:p>
    <w:p w14:paraId="2309C997" w14:textId="6AEDC00E" w:rsidR="006866E4" w:rsidRPr="00F5108C" w:rsidRDefault="006866E4" w:rsidP="00F5108C">
      <w:pPr>
        <w:pStyle w:val="Heading1"/>
        <w:jc w:val="center"/>
      </w:pPr>
      <w:bookmarkStart w:id="378" w:name="_Appendix_J_–_1"/>
      <w:bookmarkStart w:id="379" w:name="_Toc81577306"/>
      <w:bookmarkStart w:id="380" w:name="_Toc174539186"/>
      <w:bookmarkEnd w:id="378"/>
      <w:r w:rsidRPr="00AC34BE">
        <w:lastRenderedPageBreak/>
        <w:t xml:space="preserve">Appendix </w:t>
      </w:r>
      <w:r w:rsidR="007A27E4">
        <w:t>I</w:t>
      </w:r>
      <w:r w:rsidRPr="00AC34BE">
        <w:t xml:space="preserve"> – Standard Funding Restrictions</w:t>
      </w:r>
      <w:bookmarkEnd w:id="370"/>
      <w:bookmarkEnd w:id="371"/>
      <w:bookmarkEnd w:id="372"/>
      <w:bookmarkEnd w:id="373"/>
      <w:bookmarkEnd w:id="374"/>
      <w:bookmarkEnd w:id="375"/>
      <w:bookmarkEnd w:id="376"/>
      <w:bookmarkEnd w:id="379"/>
      <w:bookmarkEnd w:id="380"/>
    </w:p>
    <w:p w14:paraId="49876B50" w14:textId="3E911ADD"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53" w:history="1">
        <w:r w:rsidR="00DE31E5"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6B2CC483" w14:textId="027B141D" w:rsidR="00AE4F3B" w:rsidRPr="00AE4F3B" w:rsidRDefault="49BA088E" w:rsidP="00E36B96">
      <w:pPr>
        <w:rPr>
          <w:rFonts w:cs="Arial"/>
        </w:rPr>
      </w:pPr>
      <w:r w:rsidRPr="20409F6C">
        <w:rPr>
          <w:rFonts w:cs="Arial"/>
        </w:rPr>
        <w:t xml:space="preserve">You may also reference the SAMHSA site for grant </w:t>
      </w:r>
      <w:r w:rsidR="41431DB3" w:rsidRPr="20409F6C">
        <w:rPr>
          <w:rFonts w:cs="Arial"/>
        </w:rPr>
        <w:t xml:space="preserve">recipient </w:t>
      </w:r>
      <w:r w:rsidRPr="20409F6C">
        <w:rPr>
          <w:rFonts w:cs="Arial"/>
        </w:rPr>
        <w:t xml:space="preserve">guidelines on financial management requirements at </w:t>
      </w:r>
      <w:hyperlink r:id="rId54">
        <w:r w:rsidRPr="20409F6C">
          <w:rPr>
            <w:rFonts w:cs="Arial"/>
            <w:color w:val="0000FF"/>
            <w:u w:val="single"/>
          </w:rPr>
          <w:t>https://www.samhsa.gov/grants/grants-management/policies-regulations/financial-management-requirements</w:t>
        </w:r>
      </w:hyperlink>
      <w:r w:rsidRPr="20409F6C">
        <w:rPr>
          <w:rFonts w:cs="Arial"/>
        </w:rPr>
        <w:t xml:space="preserve">. </w:t>
      </w:r>
    </w:p>
    <w:p w14:paraId="2F7BB75F" w14:textId="77777777" w:rsidR="00AE4F3B" w:rsidRPr="00E0663B" w:rsidRDefault="00AE4F3B" w:rsidP="00E36B96">
      <w:r w:rsidRPr="00E0663B">
        <w:t>SAMHSA grant funds may not be used to:</w:t>
      </w:r>
    </w:p>
    <w:p w14:paraId="20B23886" w14:textId="46BF4346" w:rsidR="00640DDD" w:rsidRDefault="00C6077F" w:rsidP="00E4416C">
      <w:pPr>
        <w:pStyle w:val="ListParagraph"/>
        <w:numPr>
          <w:ilvl w:val="0"/>
          <w:numId w:val="124"/>
        </w:numPr>
        <w:contextualSpacing w:val="0"/>
        <w:rPr>
          <w:rFonts w:cs="Arial"/>
          <w:color w:val="000000"/>
          <w:szCs w:val="24"/>
        </w:rPr>
      </w:pPr>
      <w:r w:rsidRPr="00C6077F">
        <w:rPr>
          <w:rFonts w:cs="Arial"/>
          <w:color w:val="000000"/>
          <w:szCs w:val="24"/>
        </w:rPr>
        <w:t xml:space="preserve">SAMHSA grant funds may not be used to 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 or distribution of marijuana). </w:t>
      </w:r>
    </w:p>
    <w:p w14:paraId="702F3821" w14:textId="78D5968C" w:rsidR="00F72CE8" w:rsidRPr="00F72CE8" w:rsidRDefault="00F72CE8" w:rsidP="00E4416C">
      <w:pPr>
        <w:pStyle w:val="ListParagraph"/>
        <w:numPr>
          <w:ilvl w:val="0"/>
          <w:numId w:val="71"/>
        </w:numPr>
        <w:contextualSpacing w:val="0"/>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589A1D02" w14:textId="7C664034" w:rsidR="00AE4F3B" w:rsidRDefault="006877EE" w:rsidP="00E4416C">
      <w:pPr>
        <w:pStyle w:val="ListParagraph"/>
        <w:numPr>
          <w:ilvl w:val="0"/>
          <w:numId w:val="71"/>
        </w:numPr>
        <w:contextualSpacing w:val="0"/>
      </w:pPr>
      <w:r>
        <w:t xml:space="preserve">Pay for the purchase or construction of any building or structure to house any part of the program. </w:t>
      </w:r>
      <w:r w:rsidR="00E21DE5" w:rsidRPr="00E21DE5">
        <w:t>Minor alterations and renovations (A&amp;R) may be authorized for up to 25</w:t>
      </w:r>
      <w:r w:rsidR="00860A54">
        <w:t xml:space="preserve"> percent</w:t>
      </w:r>
      <w:r w:rsidR="00E21DE5" w:rsidRPr="00E21DE5">
        <w:t xml:space="preserve"> of a given budget period or $150,000 (</w:t>
      </w:r>
      <w:r w:rsidR="00BE7A7A">
        <w:t xml:space="preserve">whichever </w:t>
      </w:r>
      <w:r w:rsidR="00E21DE5" w:rsidRPr="00E21DE5">
        <w:t xml:space="preserve">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w:t>
      </w:r>
      <w:proofErr w:type="gramStart"/>
      <w:r w:rsidR="00E21DE5" w:rsidRPr="00E21DE5">
        <w:t>and/or,</w:t>
      </w:r>
      <w:proofErr w:type="gramEnd"/>
      <w:r w:rsidR="00E21DE5" w:rsidRPr="00E21DE5">
        <w:t xml:space="preserve"> change the function and purpose of the facility. All minor A&amp;R must be approved by SAMHSA.</w:t>
      </w:r>
    </w:p>
    <w:p w14:paraId="485F4925" w14:textId="3284AAC0" w:rsidR="00D83160" w:rsidRDefault="00AE4F3B" w:rsidP="00E4416C">
      <w:pPr>
        <w:pStyle w:val="ListParagraph"/>
        <w:numPr>
          <w:ilvl w:val="0"/>
          <w:numId w:val="71"/>
        </w:numPr>
        <w:contextualSpacing w:val="0"/>
      </w:pPr>
      <w:r w:rsidRPr="00AE4F3B">
        <w:t xml:space="preserve">Provide inpatient treatment or hospital-based </w:t>
      </w:r>
      <w:r w:rsidR="00CD66C8">
        <w:t>withdrawal management</w:t>
      </w:r>
      <w:r w:rsidR="00CD66C8" w:rsidRPr="00AE4F3B">
        <w:t xml:space="preserve"> </w:t>
      </w:r>
      <w:r w:rsidRPr="00AE4F3B">
        <w:t>services. Residential services are not considered to be inpatient or hospital-based services.</w:t>
      </w:r>
    </w:p>
    <w:p w14:paraId="66878C50" w14:textId="6249E83D" w:rsidR="00D83160" w:rsidRDefault="00D83160" w:rsidP="00E4416C">
      <w:pPr>
        <w:pStyle w:val="ListParagraph"/>
        <w:numPr>
          <w:ilvl w:val="0"/>
          <w:numId w:val="71"/>
        </w:numPr>
        <w:contextualSpacing w:val="0"/>
      </w:pPr>
      <w:r>
        <w:br w:type="page"/>
      </w:r>
    </w:p>
    <w:p w14:paraId="2F007D32" w14:textId="60580EC4" w:rsidR="00AE4F3B" w:rsidRDefault="00AE4F3B" w:rsidP="0001530C">
      <w:pPr>
        <w:pStyle w:val="ListParagraph"/>
        <w:numPr>
          <w:ilvl w:val="0"/>
          <w:numId w:val="71"/>
        </w:numPr>
        <w:contextualSpacing w:val="0"/>
      </w:pPr>
      <w:r w:rsidRPr="00AE4F3B">
        <w:lastRenderedPageBreak/>
        <w:t>Make direct payments to individuals to enter treatment or continue to participate in prevention or treatment services</w:t>
      </w:r>
      <w:r w:rsidR="0087656F">
        <w:t xml:space="preserve"> (</w:t>
      </w:r>
      <w:bookmarkStart w:id="381" w:name="_Hlk83118178"/>
      <w:r w:rsidR="00BE7FB8">
        <w:t xml:space="preserve">See </w:t>
      </w:r>
      <w:r w:rsidR="0087656F">
        <w:rPr>
          <w:rFonts w:cs="Arial"/>
          <w:color w:val="202124"/>
          <w:shd w:val="clear" w:color="auto" w:fill="FFFFFF"/>
        </w:rPr>
        <w:t>42 U.S.C. § 1320a-7b</w:t>
      </w:r>
      <w:bookmarkEnd w:id="381"/>
      <w:r w:rsidR="0087656F">
        <w:rPr>
          <w:rFonts w:cs="Arial"/>
          <w:color w:val="202124"/>
          <w:shd w:val="clear" w:color="auto" w:fill="FFFFFF"/>
        </w:rPr>
        <w:t>)</w:t>
      </w:r>
      <w:r w:rsidRPr="00AE4F3B">
        <w:t xml:space="preserve">. </w:t>
      </w:r>
    </w:p>
    <w:p w14:paraId="7C2960AC" w14:textId="17AA597D" w:rsidR="00AE4F3B" w:rsidRDefault="00AE4F3B" w:rsidP="0001530C">
      <w:pPr>
        <w:pStyle w:val="ListParagraph"/>
        <w:contextualSpacing w:val="0"/>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60039672" w14:textId="7CE29E3E" w:rsidR="00AE4F3B" w:rsidRDefault="00AE4F3B" w:rsidP="0001530C">
      <w:pPr>
        <w:pStyle w:val="ListParagraph"/>
        <w:numPr>
          <w:ilvl w:val="0"/>
          <w:numId w:val="71"/>
        </w:numPr>
        <w:contextualSpacing w:val="0"/>
      </w:pPr>
      <w:r w:rsidRPr="00DC5EC0">
        <w:t xml:space="preserve">Meals are generally unallowable unless they are an integral part of a conference grant or specifically stated as an allowable expense in the </w:t>
      </w:r>
      <w:r w:rsidR="00674EDF">
        <w:t>NOFO</w:t>
      </w:r>
      <w:r w:rsidR="007640E6">
        <w:t xml:space="preserve"> (See</w:t>
      </w:r>
      <w:r w:rsidRPr="00DC5EC0">
        <w:t xml:space="preserve"> </w:t>
      </w:r>
      <w:hyperlink r:id="rId55" w:history="1">
        <w:r w:rsidR="00960A3A" w:rsidRPr="00195611">
          <w:rPr>
            <w:rStyle w:val="Hyperlink"/>
          </w:rPr>
          <w:t>https://www.hhs.gov/grants/contracts/contract-policies-regulations/spending-on-food/index.html</w:t>
        </w:r>
      </w:hyperlink>
      <w:r w:rsidR="007640E6">
        <w:t>)</w:t>
      </w:r>
    </w:p>
    <w:p w14:paraId="596F433D" w14:textId="78B7DEE7" w:rsidR="00AE4F3B" w:rsidRDefault="00D13A85" w:rsidP="0001530C">
      <w:pPr>
        <w:pStyle w:val="ListParagraph"/>
        <w:numPr>
          <w:ilvl w:val="0"/>
          <w:numId w:val="71"/>
        </w:numPr>
        <w:contextualSpacing w:val="0"/>
      </w:pPr>
      <w:bookmarkStart w:id="382" w:name="_Hlk96358835"/>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116-260, Consolidated Appropriations Act, 2021, Division H, Title V, Section 527,</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of any illegal drug. 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bookmarkEnd w:id="382"/>
    </w:p>
    <w:p w14:paraId="14285DC8" w14:textId="4EB1BC8C" w:rsidR="00CD07C3" w:rsidRDefault="378EC6F2" w:rsidP="00C84053">
      <w:pPr>
        <w:pStyle w:val="ListParagraph"/>
        <w:numPr>
          <w:ilvl w:val="0"/>
          <w:numId w:val="71"/>
        </w:numPr>
      </w:pPr>
      <w:r w:rsidRPr="0AFF76F8">
        <w:rPr>
          <w:b/>
          <w:bCs/>
        </w:rPr>
        <w:t>Salary Limitation</w:t>
      </w:r>
      <w:r>
        <w:t>: The Consolidated Appropriations Act, 2021 (P</w:t>
      </w:r>
      <w:r w:rsidR="4BC65E22">
        <w:t xml:space="preserve">ublic </w:t>
      </w:r>
      <w:r>
        <w:t>L</w:t>
      </w:r>
      <w:r w:rsidR="4BC65E22">
        <w:t>aw</w:t>
      </w:r>
      <w:r>
        <w:t xml:space="preserve"> 116-260), Division H, </w:t>
      </w:r>
      <w:r w:rsidR="4BC65E22">
        <w:t xml:space="preserve">Title II, </w:t>
      </w:r>
      <w:r>
        <w:t>Section 20</w:t>
      </w:r>
      <w:r w:rsidR="00CC7456">
        <w:t>/1</w:t>
      </w:r>
      <w:r>
        <w:t xml:space="preserve"> provides a salary rate limitation. The law limits the salary amount that may be awarded and charged to SAMHSA grants and cooperative agreements. Award funds may not be used to pay the salary of an individual at a rate </w:t>
      </w:r>
      <w:proofErr w:type="gramStart"/>
      <w:r>
        <w:t>in excess of</w:t>
      </w:r>
      <w:proofErr w:type="gramEnd"/>
      <w:r>
        <w:t xml:space="preserve"> Executive Level II, which is $</w:t>
      </w:r>
      <w:r w:rsidR="54FB8BF8">
        <w:t>203,700</w:t>
      </w:r>
      <w:r>
        <w:t>.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bookmarkEnd w:id="377"/>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68905F62" w:rsidR="006866E4" w:rsidRPr="00D17CC1" w:rsidRDefault="006866E4" w:rsidP="00D17CC1">
      <w:pPr>
        <w:pStyle w:val="Heading1"/>
        <w:jc w:val="center"/>
      </w:pPr>
      <w:bookmarkStart w:id="383" w:name="_Appendix_K_–_2"/>
      <w:bookmarkStart w:id="384" w:name="_Appendix_J_–"/>
      <w:bookmarkStart w:id="385" w:name="_Appendix_K_–"/>
      <w:bookmarkStart w:id="386" w:name="_Toc485305474"/>
      <w:bookmarkStart w:id="387" w:name="_Toc485307254"/>
      <w:bookmarkStart w:id="388" w:name="_Toc489011349"/>
      <w:bookmarkStart w:id="389" w:name="_Toc81577307"/>
      <w:bookmarkStart w:id="390" w:name="_Toc174539187"/>
      <w:bookmarkEnd w:id="364"/>
      <w:bookmarkEnd w:id="383"/>
      <w:bookmarkEnd w:id="384"/>
      <w:bookmarkEnd w:id="385"/>
      <w:r w:rsidRPr="00D17CC1">
        <w:lastRenderedPageBreak/>
        <w:t xml:space="preserve">Appendix </w:t>
      </w:r>
      <w:r w:rsidR="007A27E4">
        <w:t>J</w:t>
      </w:r>
      <w:r w:rsidRPr="00D17CC1">
        <w:t xml:space="preserve"> – Intergovernmental Review (E.O. 12372)</w:t>
      </w:r>
      <w:bookmarkEnd w:id="386"/>
      <w:bookmarkEnd w:id="387"/>
      <w:bookmarkEnd w:id="388"/>
      <w:r w:rsidR="00D17CC1" w:rsidRPr="00D17CC1">
        <w:t xml:space="preserve"> Re</w:t>
      </w:r>
      <w:r w:rsidR="00D17CC1">
        <w:t>quirements</w:t>
      </w:r>
      <w:bookmarkEnd w:id="389"/>
      <w:bookmarkEnd w:id="390"/>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6823D598" w:rsidR="00AE4F3B" w:rsidRDefault="006866E4" w:rsidP="00FB1AA8">
      <w:pPr>
        <w:tabs>
          <w:tab w:val="left" w:pos="1008"/>
        </w:tabs>
        <w:rPr>
          <w:rFonts w:cs="Arial"/>
        </w:rPr>
      </w:pPr>
      <w:r w:rsidRPr="00AC34BE">
        <w:rPr>
          <w:rFonts w:cs="Arial"/>
        </w:rPr>
        <w:t>All SAMHSA grant programs are covered under Executive Order (EO) 1237</w:t>
      </w:r>
      <w:r w:rsidR="00CC7456">
        <w:rPr>
          <w:rFonts w:cs="Arial"/>
        </w:rPr>
        <w:t>/1</w:t>
      </w:r>
      <w:r w:rsidRPr="00AC34BE">
        <w:rPr>
          <w:rFonts w:cs="Arial"/>
        </w:rPr>
        <w:t xml:space="preserve">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Information on the SPOC for participating states can be found at: </w:t>
      </w:r>
      <w:hyperlink r:id="rId56" w:history="1">
        <w:r w:rsidR="006A5485" w:rsidRPr="005703DF">
          <w:rPr>
            <w:rStyle w:val="Hyperlink"/>
          </w:rPr>
          <w:t>https://www.whitehouse.gov/wp-content/uploads/2020/04/SPOC-4-13-20.pdf</w:t>
        </w:r>
      </w:hyperlink>
    </w:p>
    <w:p w14:paraId="15BE1B81" w14:textId="41C619E3" w:rsidR="006866E4" w:rsidRPr="00AC34BE" w:rsidRDefault="006866E4" w:rsidP="0070008B">
      <w:pPr>
        <w:tabs>
          <w:tab w:val="left" w:pos="1008"/>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70008B">
      <w:pPr>
        <w:tabs>
          <w:tab w:val="num" w:pos="900"/>
        </w:tabs>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284DA171" w14:textId="39ECBFF0" w:rsidR="00181DE4" w:rsidRDefault="006866E4" w:rsidP="0070008B">
      <w:pPr>
        <w:tabs>
          <w:tab w:val="num" w:pos="900"/>
        </w:tabs>
        <w:rPr>
          <w:rFonts w:cs="Arial"/>
          <w:szCs w:val="24"/>
        </w:rPr>
      </w:pPr>
      <w:r w:rsidRPr="00AC34BE">
        <w:rPr>
          <w:rFonts w:cs="Arial"/>
          <w:szCs w:val="24"/>
        </w:rPr>
        <w:t>Director, Division of Grants Management</w:t>
      </w:r>
    </w:p>
    <w:p w14:paraId="7637E992" w14:textId="1C8B5521" w:rsidR="00181DE4" w:rsidRDefault="006866E4" w:rsidP="0070008B">
      <w:pPr>
        <w:tabs>
          <w:tab w:val="num" w:pos="900"/>
        </w:tabs>
        <w:rPr>
          <w:rFonts w:cs="Arial"/>
          <w:szCs w:val="24"/>
        </w:rPr>
      </w:pPr>
      <w:r w:rsidRPr="00AC34BE">
        <w:rPr>
          <w:rFonts w:cs="Arial"/>
          <w:szCs w:val="24"/>
        </w:rPr>
        <w:t>Office of Financial Resources,</w:t>
      </w:r>
    </w:p>
    <w:p w14:paraId="2C50D8A5" w14:textId="4BAC9715" w:rsidR="00181DE4" w:rsidRDefault="4BC65E22" w:rsidP="0070008B">
      <w:pPr>
        <w:tabs>
          <w:tab w:val="num" w:pos="900"/>
        </w:tabs>
        <w:rPr>
          <w:rFonts w:cs="Arial"/>
          <w:highlight w:val="yellow"/>
        </w:rPr>
      </w:pPr>
      <w:r w:rsidRPr="20409F6C">
        <w:rPr>
          <w:rFonts w:cs="Arial"/>
        </w:rPr>
        <w:t xml:space="preserve">ATTN: SPOC – Funding Announcement No. </w:t>
      </w:r>
      <w:r w:rsidR="30B0E5C1" w:rsidRPr="20409F6C">
        <w:rPr>
          <w:rFonts w:cs="Arial"/>
        </w:rPr>
        <w:t>TI-22-004</w:t>
      </w:r>
    </w:p>
    <w:p w14:paraId="1585AFDE" w14:textId="492E5238" w:rsidR="00181DE4" w:rsidRDefault="006866E4" w:rsidP="0070008B">
      <w:pPr>
        <w:tabs>
          <w:tab w:val="num" w:pos="900"/>
        </w:tabs>
        <w:rPr>
          <w:rFonts w:cs="Arial"/>
          <w:szCs w:val="24"/>
        </w:rPr>
      </w:pPr>
      <w:r w:rsidRPr="00AC34BE">
        <w:rPr>
          <w:rFonts w:cs="Arial"/>
          <w:szCs w:val="24"/>
        </w:rPr>
        <w:t xml:space="preserve">Substance Abuse and Mental Health Services Administration, </w:t>
      </w:r>
    </w:p>
    <w:p w14:paraId="352914B2" w14:textId="3E17131D" w:rsidR="00181DE4" w:rsidRDefault="006866E4" w:rsidP="0070008B">
      <w:pPr>
        <w:tabs>
          <w:tab w:val="num" w:pos="900"/>
        </w:tabs>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70008B">
      <w:pPr>
        <w:tabs>
          <w:tab w:val="num" w:pos="900"/>
        </w:tabs>
        <w:rPr>
          <w:rFonts w:cs="Arial"/>
          <w:szCs w:val="24"/>
        </w:rPr>
      </w:pPr>
      <w:r w:rsidRPr="00AC34BE">
        <w:rPr>
          <w:rFonts w:cs="Arial"/>
          <w:szCs w:val="24"/>
        </w:rPr>
        <w:t>Rockville, MD 20857</w:t>
      </w:r>
    </w:p>
    <w:p w14:paraId="4C6BE4BF" w14:textId="77777777" w:rsidR="006866E4" w:rsidRPr="009021A6" w:rsidRDefault="006866E4" w:rsidP="0070008B">
      <w:pPr>
        <w:tabs>
          <w:tab w:val="left" w:pos="1008"/>
        </w:tabs>
        <w:rPr>
          <w:rFonts w:cs="Arial"/>
          <w:b/>
        </w:rPr>
      </w:pPr>
      <w:r w:rsidRPr="009021A6">
        <w:rPr>
          <w:rFonts w:cs="Arial"/>
          <w:b/>
        </w:rPr>
        <w:t>States without SPOCs</w:t>
      </w:r>
    </w:p>
    <w:p w14:paraId="76F559BB" w14:textId="77777777" w:rsidR="00A006F3" w:rsidRDefault="5577946F" w:rsidP="0070008B">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006866E4" w:rsidRPr="00AC34BE">
        <w:rPr>
          <w:rFonts w:cs="Arial"/>
          <w:vertAlign w:val="superscript"/>
        </w:rPr>
        <w:footnoteReference w:id="8"/>
      </w:r>
      <w:r w:rsidRPr="00AC34BE">
        <w:rPr>
          <w:rFonts w:cs="Arial"/>
        </w:rPr>
        <w:t xml:space="preserve"> </w:t>
      </w:r>
      <w:r w:rsidR="00A006F3">
        <w:rPr>
          <w:rFonts w:cs="Arial"/>
        </w:rPr>
        <w:br w:type="page"/>
      </w:r>
    </w:p>
    <w:p w14:paraId="6233474E" w14:textId="1276E9D5" w:rsidR="006866E4" w:rsidRPr="00AC34BE" w:rsidRDefault="5577946F" w:rsidP="0070008B">
      <w:pPr>
        <w:tabs>
          <w:tab w:val="left" w:pos="1008"/>
        </w:tabs>
        <w:rPr>
          <w:rFonts w:cs="Arial"/>
        </w:rPr>
      </w:pPr>
      <w:r w:rsidRPr="00AC34BE">
        <w:rPr>
          <w:rFonts w:cs="Arial"/>
        </w:rPr>
        <w:lastRenderedPageBreak/>
        <w:t>to the head(s) of appropriate state and local health agencies in the area(s) to be affected no later than the application</w:t>
      </w:r>
      <w:r w:rsidR="57F1D9D2">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57F1D9D2">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C84053">
      <w:pPr>
        <w:numPr>
          <w:ilvl w:val="0"/>
          <w:numId w:val="36"/>
        </w:numPr>
        <w:rPr>
          <w:rFonts w:cs="Arial"/>
          <w:szCs w:val="24"/>
        </w:rPr>
      </w:pPr>
      <w:r w:rsidRPr="00AC34BE">
        <w:rPr>
          <w:rFonts w:cs="Arial"/>
          <w:szCs w:val="24"/>
        </w:rPr>
        <w:t xml:space="preserve">A copy of the first page of the application (SF-424); and </w:t>
      </w:r>
    </w:p>
    <w:p w14:paraId="2FC44DB7" w14:textId="67DBE1FE" w:rsidR="006866E4" w:rsidRPr="00AC34BE" w:rsidRDefault="006866E4" w:rsidP="00C84053">
      <w:pPr>
        <w:numPr>
          <w:ilvl w:val="0"/>
          <w:numId w:val="36"/>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7979C6E1"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7" w:history="1">
        <w:r w:rsidRPr="00AC34BE">
          <w:rPr>
            <w:rFonts w:cs="Arial"/>
            <w:color w:val="0000FF"/>
            <w:u w:val="single"/>
          </w:rPr>
          <w:t>http://www.samhsa.gov/grants/applying/forms-resources</w:t>
        </w:r>
      </w:hyperlink>
      <w:r w:rsidR="007A0FA4">
        <w:rPr>
          <w:rFonts w:cs="Arial"/>
        </w:rPr>
        <w:t>.</w:t>
      </w:r>
      <w:r w:rsidRPr="00AC34BE">
        <w:rPr>
          <w:rFonts w:cs="Arial"/>
        </w:rPr>
        <w:t xml:space="preserve"> If the proposed project falls within the jurisdiction of more than one state, you should notify all representative SSAs. </w:t>
      </w:r>
    </w:p>
    <w:p w14:paraId="3791B57A" w14:textId="43D88320"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1DDBFF89" w:rsidR="00181DE4" w:rsidRDefault="006866E4" w:rsidP="00D55056">
      <w:pPr>
        <w:tabs>
          <w:tab w:val="left" w:pos="1008"/>
        </w:tabs>
        <w:rPr>
          <w:rFonts w:cs="Arial"/>
        </w:rPr>
      </w:pPr>
      <w:r w:rsidRPr="00AC34BE">
        <w:rPr>
          <w:rFonts w:cs="Arial"/>
        </w:rPr>
        <w:t>Director of Grant</w:t>
      </w:r>
      <w:r w:rsidR="00351B58">
        <w:rPr>
          <w:rFonts w:cs="Arial"/>
        </w:rPr>
        <w:t>s Management</w:t>
      </w:r>
    </w:p>
    <w:p w14:paraId="45306FA6" w14:textId="39E6DB1F" w:rsidR="00181DE4" w:rsidRDefault="006866E4" w:rsidP="00D55056">
      <w:pPr>
        <w:tabs>
          <w:tab w:val="left" w:pos="1008"/>
        </w:tabs>
        <w:rPr>
          <w:rFonts w:cs="Arial"/>
        </w:rPr>
      </w:pPr>
      <w:r w:rsidRPr="00AC34BE">
        <w:rPr>
          <w:rFonts w:cs="Arial"/>
        </w:rPr>
        <w:t xml:space="preserve">Office of Financial Resources, </w:t>
      </w:r>
    </w:p>
    <w:p w14:paraId="1FD30017" w14:textId="4FCF9E5F" w:rsidR="00181DE4" w:rsidRDefault="4BC65E22" w:rsidP="00D55056">
      <w:pPr>
        <w:tabs>
          <w:tab w:val="left" w:pos="1008"/>
        </w:tabs>
        <w:rPr>
          <w:rFonts w:cs="Arial"/>
        </w:rPr>
      </w:pPr>
      <w:r w:rsidRPr="20409F6C">
        <w:rPr>
          <w:rFonts w:cs="Arial"/>
        </w:rPr>
        <w:t xml:space="preserve">ATTN: SSA – Funding Announcement No. </w:t>
      </w:r>
      <w:r w:rsidR="0988996F" w:rsidRPr="20409F6C">
        <w:rPr>
          <w:rFonts w:cs="Arial"/>
        </w:rPr>
        <w:t>TI-22-004</w:t>
      </w:r>
      <w:r w:rsidRPr="20409F6C">
        <w:rPr>
          <w:rFonts w:cs="Arial"/>
        </w:rPr>
        <w:t xml:space="preserve"> </w:t>
      </w:r>
    </w:p>
    <w:p w14:paraId="598643F2" w14:textId="209F7187" w:rsidR="00181DE4" w:rsidRDefault="006866E4" w:rsidP="00D55056">
      <w:pPr>
        <w:tabs>
          <w:tab w:val="left" w:pos="1008"/>
        </w:tabs>
        <w:rPr>
          <w:rFonts w:cs="Arial"/>
        </w:rPr>
      </w:pPr>
      <w:r w:rsidRPr="00AC34BE">
        <w:rPr>
          <w:rFonts w:cs="Arial"/>
        </w:rPr>
        <w:t>Substance Abuse and Mental Health Services Administration</w:t>
      </w:r>
    </w:p>
    <w:p w14:paraId="36E9EC07" w14:textId="307AA79B" w:rsidR="00181DE4" w:rsidRDefault="006866E4" w:rsidP="00D55056">
      <w:pPr>
        <w:tabs>
          <w:tab w:val="left" w:pos="1008"/>
        </w:tabs>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D55056">
      <w:pPr>
        <w:tabs>
          <w:tab w:val="left" w:pos="1008"/>
        </w:tabs>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4D4F66B5" w14:textId="77777777" w:rsidR="006866E4" w:rsidRPr="00AC34BE" w:rsidRDefault="006866E4" w:rsidP="00D55056">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391" w:name="_Toc485307255"/>
      <w:bookmarkStart w:id="392" w:name="_Toc489011350"/>
      <w:bookmarkStart w:id="393" w:name="_Toc81577308"/>
      <w:bookmarkStart w:id="394" w:name="_Hlk71023946"/>
      <w:r>
        <w:br w:type="page"/>
      </w:r>
    </w:p>
    <w:p w14:paraId="6F253AB7" w14:textId="7905D201" w:rsidR="00E5079E" w:rsidRPr="00E5079E" w:rsidRDefault="006866E4" w:rsidP="00E5079E">
      <w:pPr>
        <w:pStyle w:val="Heading1"/>
        <w:jc w:val="center"/>
      </w:pPr>
      <w:bookmarkStart w:id="395" w:name="_Appendix_L_–_1"/>
      <w:bookmarkStart w:id="396" w:name="_Toc174539188"/>
      <w:bookmarkEnd w:id="395"/>
      <w:r w:rsidRPr="00AC34BE">
        <w:lastRenderedPageBreak/>
        <w:t xml:space="preserve">Appendix </w:t>
      </w:r>
      <w:r w:rsidR="007A27E4">
        <w:t>K</w:t>
      </w:r>
      <w:r w:rsidRPr="00AC34BE">
        <w:t xml:space="preserve"> – Administrative and National Policy</w:t>
      </w:r>
      <w:bookmarkStart w:id="397" w:name="_Toc485307010"/>
      <w:bookmarkStart w:id="398" w:name="_Toc485307256"/>
      <w:bookmarkStart w:id="399" w:name="_Toc485366604"/>
      <w:bookmarkStart w:id="400" w:name="_Toc487708589"/>
      <w:bookmarkStart w:id="401" w:name="_Toc489011351"/>
      <w:bookmarkEnd w:id="391"/>
      <w:bookmarkEnd w:id="392"/>
      <w:bookmarkEnd w:id="396"/>
      <w:r w:rsidR="00F5108C">
        <w:t xml:space="preserve"> </w:t>
      </w:r>
      <w:bookmarkEnd w:id="393"/>
      <w:bookmarkEnd w:id="397"/>
      <w:bookmarkEnd w:id="398"/>
      <w:bookmarkEnd w:id="399"/>
      <w:bookmarkEnd w:id="400"/>
      <w:bookmarkEnd w:id="401"/>
    </w:p>
    <w:p w14:paraId="024A79E4" w14:textId="3DB3AF25" w:rsidR="00E5079E" w:rsidRPr="00E5079E" w:rsidRDefault="00E5079E" w:rsidP="00E5079E">
      <w:pPr>
        <w:rPr>
          <w:rFonts w:cs="Arial"/>
          <w:szCs w:val="24"/>
        </w:rPr>
      </w:pPr>
      <w:bookmarkStart w:id="402" w:name="_Hlk80344949"/>
      <w:r w:rsidRPr="00E5079E">
        <w:rPr>
          <w:rFonts w:cs="Arial"/>
          <w:szCs w:val="24"/>
        </w:rPr>
        <w:t xml:space="preserve">If your application is funded, you must comply with all terms and conditions of the </w:t>
      </w:r>
      <w:proofErr w:type="spellStart"/>
      <w:r w:rsidRPr="00E5079E">
        <w:rPr>
          <w:rFonts w:cs="Arial"/>
          <w:szCs w:val="24"/>
        </w:rPr>
        <w:t>NoA</w:t>
      </w:r>
      <w:proofErr w:type="spellEnd"/>
      <w:r w:rsidRPr="00E5079E">
        <w:rPr>
          <w:rFonts w:cs="Arial"/>
          <w:szCs w:val="24"/>
        </w:rPr>
        <w:t xml:space="preserve">. SAMHSA’s standard terms and conditions are available on the SAMHSA website. </w:t>
      </w:r>
    </w:p>
    <w:p w14:paraId="7E32D998" w14:textId="77777777" w:rsidR="00E5079E" w:rsidRPr="00E5079E" w:rsidRDefault="00E5079E" w:rsidP="00E5079E">
      <w:pPr>
        <w:tabs>
          <w:tab w:val="num" w:pos="1080"/>
        </w:tabs>
        <w:rPr>
          <w:rFonts w:cs="Arial"/>
          <w:b/>
          <w:szCs w:val="24"/>
        </w:rPr>
      </w:pPr>
      <w:r w:rsidRPr="00E5079E">
        <w:rPr>
          <w:rFonts w:cs="Arial"/>
          <w:b/>
          <w:szCs w:val="24"/>
        </w:rPr>
        <w:t xml:space="preserve">HHS Grants Policy Statement (GPS) </w:t>
      </w:r>
    </w:p>
    <w:p w14:paraId="7FD29E25" w14:textId="0E60AC07" w:rsidR="00E5079E" w:rsidRPr="00E5079E" w:rsidRDefault="00E5079E" w:rsidP="00E5079E">
      <w:pPr>
        <w:rPr>
          <w:rFonts w:cs="Arial"/>
          <w:szCs w:val="24"/>
        </w:rPr>
      </w:pPr>
      <w:r w:rsidRPr="00E5079E">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58" w:history="1">
        <w:r w:rsidRPr="00E5079E">
          <w:rPr>
            <w:rFonts w:cs="Arial"/>
            <w:color w:val="0000FF"/>
            <w:szCs w:val="24"/>
            <w:u w:val="single"/>
          </w:rPr>
          <w:t>http://www.samhsa.gov/grants/grants-management/policies-regulations/hhs-grants-policy-statement</w:t>
        </w:r>
      </w:hyperlink>
      <w:r w:rsidRPr="00E5079E">
        <w:rPr>
          <w:rFonts w:cs="Arial"/>
          <w:szCs w:val="24"/>
        </w:rPr>
        <w:t xml:space="preserve">. The general terms and conditions in the HHS GPS will apply as indicated unless there are statutory, regulatory, or award-specific requirements to the contrary (as specified in the </w:t>
      </w:r>
      <w:proofErr w:type="spellStart"/>
      <w:r w:rsidRPr="00E5079E">
        <w:rPr>
          <w:rFonts w:cs="Arial"/>
          <w:szCs w:val="24"/>
        </w:rPr>
        <w:t>NoA</w:t>
      </w:r>
      <w:proofErr w:type="spellEnd"/>
      <w:r w:rsidRPr="00E5079E">
        <w:rPr>
          <w:rFonts w:cs="Arial"/>
          <w:szCs w:val="24"/>
        </w:rPr>
        <w:t xml:space="preserve">). </w:t>
      </w:r>
    </w:p>
    <w:p w14:paraId="4E09E102" w14:textId="62FEBAC7" w:rsidR="00E5079E" w:rsidRPr="00E5079E" w:rsidRDefault="00E5079E" w:rsidP="004247FE">
      <w:pPr>
        <w:tabs>
          <w:tab w:val="num" w:pos="1080"/>
        </w:tabs>
        <w:ind w:left="360" w:hanging="360"/>
        <w:rPr>
          <w:rFonts w:cs="Arial"/>
          <w:b/>
          <w:szCs w:val="24"/>
        </w:rPr>
      </w:pPr>
      <w:r w:rsidRPr="00E5079E">
        <w:rPr>
          <w:rFonts w:cs="Arial"/>
          <w:b/>
          <w:szCs w:val="24"/>
        </w:rPr>
        <w:t>HHS Grant Regulations</w:t>
      </w:r>
    </w:p>
    <w:p w14:paraId="6C09F565" w14:textId="5C2E2BD8" w:rsidR="00E5079E" w:rsidRPr="00E5079E" w:rsidRDefault="00E5079E" w:rsidP="00E5079E">
      <w:pPr>
        <w:rPr>
          <w:rFonts w:cs="Arial"/>
          <w:szCs w:val="24"/>
        </w:rPr>
      </w:pPr>
      <w:bookmarkStart w:id="403" w:name="_Hlk70672399"/>
      <w:r w:rsidRPr="00E5079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E5079E">
        <w:rPr>
          <w:rFonts w:cs="Arial"/>
          <w:szCs w:val="24"/>
        </w:rPr>
        <w:t xml:space="preserve"> For more information see the SAMHSA website at </w:t>
      </w:r>
      <w:hyperlink r:id="rId59" w:history="1">
        <w:r w:rsidRPr="00E5079E">
          <w:rPr>
            <w:rFonts w:cs="Arial"/>
            <w:color w:val="0000FF"/>
            <w:szCs w:val="24"/>
            <w:u w:val="single"/>
          </w:rPr>
          <w:t>http://www.samhsa.gov/grants/grants-management/policies-regulations/requirements-principles</w:t>
        </w:r>
      </w:hyperlink>
      <w:r w:rsidRPr="00E5079E">
        <w:rPr>
          <w:rFonts w:cs="Arial"/>
          <w:szCs w:val="24"/>
        </w:rPr>
        <w:t>.</w:t>
      </w:r>
    </w:p>
    <w:bookmarkEnd w:id="403"/>
    <w:p w14:paraId="55182491" w14:textId="161D2063" w:rsidR="00E5079E" w:rsidRPr="00E5079E" w:rsidRDefault="00E5079E" w:rsidP="004247FE">
      <w:pPr>
        <w:tabs>
          <w:tab w:val="num" w:pos="1080"/>
        </w:tabs>
        <w:ind w:left="360" w:hanging="360"/>
        <w:rPr>
          <w:rFonts w:cs="Arial"/>
          <w:b/>
          <w:szCs w:val="24"/>
        </w:rPr>
      </w:pPr>
      <w:r w:rsidRPr="00E5079E">
        <w:rPr>
          <w:rFonts w:cs="Arial"/>
          <w:b/>
          <w:szCs w:val="24"/>
        </w:rPr>
        <w:t>Additional Terms and Conditions</w:t>
      </w:r>
    </w:p>
    <w:p w14:paraId="1A3FB8B4" w14:textId="77777777" w:rsidR="00E5079E" w:rsidRPr="00E5079E" w:rsidRDefault="00E5079E" w:rsidP="00E5079E">
      <w:pPr>
        <w:rPr>
          <w:rFonts w:cs="Arial"/>
          <w:szCs w:val="24"/>
        </w:rPr>
      </w:pPr>
      <w:r w:rsidRPr="00E5079E">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199D85B1" w14:textId="56483C9F" w:rsidR="00E5079E" w:rsidRPr="00E5079E" w:rsidRDefault="00E5079E" w:rsidP="00505A2E">
      <w:pPr>
        <w:numPr>
          <w:ilvl w:val="0"/>
          <w:numId w:val="39"/>
        </w:numPr>
        <w:rPr>
          <w:rFonts w:cs="Arial"/>
          <w:szCs w:val="24"/>
        </w:rPr>
      </w:pPr>
      <w:r w:rsidRPr="00E5079E">
        <w:rPr>
          <w:rFonts w:cs="Arial"/>
          <w:szCs w:val="24"/>
        </w:rPr>
        <w:t xml:space="preserve">actions required to be in compliance with confidentiality and participant protection/human </w:t>
      </w:r>
      <w:proofErr w:type="gramStart"/>
      <w:r w:rsidRPr="00E5079E">
        <w:rPr>
          <w:rFonts w:cs="Arial"/>
          <w:szCs w:val="24"/>
        </w:rPr>
        <w:t>subjects</w:t>
      </w:r>
      <w:proofErr w:type="gramEnd"/>
      <w:r w:rsidRPr="00E5079E">
        <w:rPr>
          <w:rFonts w:cs="Arial"/>
          <w:szCs w:val="24"/>
        </w:rPr>
        <w:t xml:space="preserve"> requirements.</w:t>
      </w:r>
    </w:p>
    <w:p w14:paraId="4B1EA8E6" w14:textId="77777777" w:rsidR="00E5079E" w:rsidRPr="00E5079E" w:rsidRDefault="00E5079E" w:rsidP="00505A2E">
      <w:pPr>
        <w:numPr>
          <w:ilvl w:val="0"/>
          <w:numId w:val="39"/>
        </w:numPr>
        <w:rPr>
          <w:rFonts w:cs="Arial"/>
          <w:szCs w:val="24"/>
        </w:rPr>
      </w:pPr>
      <w:r w:rsidRPr="00E5079E">
        <w:rPr>
          <w:rFonts w:cs="Arial"/>
          <w:szCs w:val="24"/>
        </w:rPr>
        <w:t>requirements relating to additional data collection and reporting.</w:t>
      </w:r>
    </w:p>
    <w:p w14:paraId="724251F9" w14:textId="77777777" w:rsidR="00E5079E" w:rsidRPr="00E5079E" w:rsidRDefault="00E5079E" w:rsidP="00505A2E">
      <w:pPr>
        <w:numPr>
          <w:ilvl w:val="0"/>
          <w:numId w:val="39"/>
        </w:numPr>
        <w:rPr>
          <w:rFonts w:cs="Arial"/>
          <w:szCs w:val="24"/>
        </w:rPr>
      </w:pPr>
      <w:r w:rsidRPr="00E5079E">
        <w:rPr>
          <w:rFonts w:cs="Arial"/>
          <w:szCs w:val="24"/>
        </w:rPr>
        <w:t xml:space="preserve">requirements relating to participation in a cross-site evaluation. </w:t>
      </w:r>
    </w:p>
    <w:p w14:paraId="5AC52072" w14:textId="77777777" w:rsidR="00505A2E" w:rsidRDefault="00E5079E" w:rsidP="00505A2E">
      <w:pPr>
        <w:numPr>
          <w:ilvl w:val="0"/>
          <w:numId w:val="39"/>
        </w:numPr>
        <w:rPr>
          <w:rFonts w:cs="Arial"/>
          <w:szCs w:val="24"/>
        </w:rPr>
      </w:pPr>
      <w:r w:rsidRPr="00E5079E">
        <w:rPr>
          <w:rFonts w:cs="Arial"/>
          <w:szCs w:val="24"/>
        </w:rPr>
        <w:t>requirements to address problems identified in review of the application or revised budget and narrative justification.</w:t>
      </w:r>
    </w:p>
    <w:p w14:paraId="754FB62A" w14:textId="023F8B06" w:rsidR="00505A2E" w:rsidRDefault="00505A2E" w:rsidP="00505A2E">
      <w:pPr>
        <w:numPr>
          <w:ilvl w:val="0"/>
          <w:numId w:val="39"/>
        </w:numPr>
        <w:rPr>
          <w:rFonts w:cs="Arial"/>
          <w:szCs w:val="24"/>
        </w:rPr>
      </w:pPr>
      <w:r>
        <w:rPr>
          <w:rFonts w:cs="Arial"/>
          <w:szCs w:val="24"/>
        </w:rPr>
        <w:br w:type="page"/>
      </w:r>
    </w:p>
    <w:p w14:paraId="0B0EBE73" w14:textId="43722976" w:rsidR="00E5079E" w:rsidRDefault="00E5079E" w:rsidP="004247FE">
      <w:pPr>
        <w:tabs>
          <w:tab w:val="num" w:pos="1080"/>
        </w:tabs>
        <w:ind w:left="360" w:hanging="360"/>
        <w:rPr>
          <w:rFonts w:cs="Arial"/>
          <w:b/>
          <w:szCs w:val="24"/>
        </w:rPr>
      </w:pPr>
      <w:r w:rsidRPr="00E5079E">
        <w:rPr>
          <w:rFonts w:cs="Arial"/>
          <w:b/>
          <w:szCs w:val="24"/>
        </w:rPr>
        <w:lastRenderedPageBreak/>
        <w:t>Performance Goals and Objectives</w:t>
      </w:r>
    </w:p>
    <w:p w14:paraId="3F238A59" w14:textId="77777777" w:rsidR="00AE0870" w:rsidRPr="00E5079E" w:rsidRDefault="00AE0870" w:rsidP="00AE0870">
      <w:pPr>
        <w:rPr>
          <w:rFonts w:cs="Arial"/>
          <w:szCs w:val="24"/>
        </w:rPr>
      </w:pPr>
      <w:r w:rsidRPr="00E5079E">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may result in suspension or termination (see </w:t>
      </w:r>
      <w:hyperlink r:id="rId60" w:history="1">
        <w:r w:rsidRPr="00E5079E">
          <w:rPr>
            <w:rFonts w:cs="Arial"/>
            <w:color w:val="0000FF"/>
            <w:szCs w:val="24"/>
            <w:u w:val="single"/>
          </w:rPr>
          <w:t>2 CFR 200.202</w:t>
        </w:r>
      </w:hyperlink>
      <w:r w:rsidRPr="00E5079E">
        <w:rPr>
          <w:rFonts w:cs="Arial"/>
          <w:szCs w:val="24"/>
        </w:rPr>
        <w:t xml:space="preserve">, </w:t>
      </w:r>
      <w:hyperlink r:id="rId61" w:history="1">
        <w:r w:rsidRPr="00E5079E">
          <w:rPr>
            <w:color w:val="0000FF"/>
            <w:u w:val="single"/>
          </w:rPr>
          <w:t>2 CFR 200.301</w:t>
        </w:r>
      </w:hyperlink>
      <w:r w:rsidRPr="00E5079E">
        <w:t xml:space="preserve"> and </w:t>
      </w:r>
      <w:hyperlink r:id="rId62" w:history="1">
        <w:r w:rsidRPr="00E5079E">
          <w:rPr>
            <w:color w:val="0000FF"/>
            <w:u w:val="single"/>
          </w:rPr>
          <w:t>2 CFR 200.329</w:t>
        </w:r>
      </w:hyperlink>
      <w:r w:rsidRPr="00E5079E">
        <w:rPr>
          <w:rFonts w:cs="Arial"/>
          <w:szCs w:val="24"/>
        </w:rPr>
        <w:t>) of the grant award, or in reduction or withholding of continuation awards.</w:t>
      </w:r>
    </w:p>
    <w:p w14:paraId="517F5C83" w14:textId="77777777" w:rsidR="00AE0870" w:rsidRPr="00E5079E" w:rsidRDefault="00AE0870" w:rsidP="00AE0870">
      <w:pPr>
        <w:rPr>
          <w:rFonts w:cs="Arial"/>
          <w:b/>
          <w:bCs/>
          <w:szCs w:val="24"/>
        </w:rPr>
      </w:pPr>
      <w:bookmarkStart w:id="404" w:name="_Hlk78972648"/>
      <w:r w:rsidRPr="00E5079E">
        <w:rPr>
          <w:rFonts w:cs="Arial"/>
          <w:b/>
          <w:bCs/>
          <w:szCs w:val="24"/>
        </w:rPr>
        <w:t>Termination of Federal Award</w:t>
      </w:r>
    </w:p>
    <w:p w14:paraId="1E0CE1D0" w14:textId="77777777" w:rsidR="00AE0870" w:rsidRPr="00E5079E" w:rsidRDefault="00AE0870" w:rsidP="00AE0870">
      <w:pPr>
        <w:rPr>
          <w:rFonts w:cs="Arial"/>
          <w:szCs w:val="24"/>
        </w:rPr>
      </w:pPr>
      <w:r w:rsidRPr="00E5079E">
        <w:rPr>
          <w:rFonts w:cs="Arial"/>
          <w:szCs w:val="24"/>
        </w:rPr>
        <w:t xml:space="preserve">Note that the OMB revisions to Guidance for Grants and Agreements termination provisions located at </w:t>
      </w:r>
      <w:hyperlink r:id="rId63"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404"/>
    <w:p w14:paraId="6F3FA254" w14:textId="645454C6" w:rsidR="00AE0870" w:rsidRPr="00E5079E" w:rsidRDefault="00AE0870" w:rsidP="004247FE">
      <w:pPr>
        <w:tabs>
          <w:tab w:val="num" w:pos="1080"/>
        </w:tabs>
        <w:ind w:left="360" w:hanging="360"/>
        <w:rPr>
          <w:rFonts w:cs="Arial"/>
          <w:b/>
          <w:szCs w:val="24"/>
        </w:rPr>
      </w:pPr>
      <w:r w:rsidRPr="00E5079E">
        <w:rPr>
          <w:rFonts w:cs="Arial"/>
          <w:b/>
          <w:szCs w:val="24"/>
        </w:rPr>
        <w:t>Accessibility Provisions for All Grant Application Packages and Funding Opportunity Announcements</w:t>
      </w:r>
    </w:p>
    <w:p w14:paraId="77437270" w14:textId="42B53640" w:rsidR="00AE0870" w:rsidRPr="00E5079E" w:rsidRDefault="00AE0870" w:rsidP="00AE0870">
      <w:pPr>
        <w:rPr>
          <w:rFonts w:eastAsia="Calibri" w:cs="Arial"/>
          <w:szCs w:val="24"/>
        </w:rPr>
      </w:pPr>
      <w:bookmarkStart w:id="405" w:name="_Hlk90548435"/>
      <w:r w:rsidRPr="00E5079E">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w:t>
      </w:r>
      <w:proofErr w:type="gramStart"/>
      <w:r w:rsidRPr="00E5079E">
        <w:rPr>
          <w:rFonts w:eastAsia="Calibri" w:cs="Arial"/>
          <w:szCs w:val="24"/>
        </w:rPr>
        <w:t>on the basis of</w:t>
      </w:r>
      <w:proofErr w:type="gramEnd"/>
      <w:r w:rsidRPr="00E5079E">
        <w:rPr>
          <w:rFonts w:eastAsia="Calibri" w:cs="Arial"/>
          <w:szCs w:val="24"/>
        </w:rPr>
        <w:t xml:space="preserve">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64"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65"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718A31B0" w14:textId="41D70738" w:rsidR="00AE0870" w:rsidRPr="00E5079E" w:rsidRDefault="00AE0870" w:rsidP="00AE0870">
      <w:pPr>
        <w:numPr>
          <w:ilvl w:val="0"/>
          <w:numId w:val="128"/>
        </w:numPr>
        <w:contextualSpacing/>
        <w:rPr>
          <w:rFonts w:eastAsia="Calibri" w:cs="Arial"/>
          <w:szCs w:val="24"/>
        </w:rPr>
      </w:pPr>
      <w:r w:rsidRPr="00E5079E">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66" w:history="1">
        <w:r w:rsidRPr="00E5079E">
          <w:rPr>
            <w:rFonts w:eastAsia="Calibri" w:cs="Arial"/>
            <w:color w:val="0000FF"/>
            <w:szCs w:val="24"/>
            <w:u w:val="single"/>
          </w:rPr>
          <w:t>https://www.hhs.gov/civil-rights/for-individuals/special-topics/limited-english-proficiency/fact-sheet-guidance/index.html</w:t>
        </w:r>
      </w:hyperlink>
      <w:r w:rsidRPr="00E5079E">
        <w:rPr>
          <w:rFonts w:eastAsia="Calibri" w:cs="Arial"/>
          <w:szCs w:val="24"/>
        </w:rPr>
        <w:t xml:space="preserve"> and </w:t>
      </w:r>
      <w:hyperlink r:id="rId67" w:history="1">
        <w:r w:rsidRPr="00E5079E">
          <w:rPr>
            <w:rFonts w:eastAsia="Calibri" w:cs="Arial"/>
            <w:color w:val="0000FF"/>
            <w:szCs w:val="24"/>
            <w:u w:val="single"/>
          </w:rPr>
          <w:t>https://www.lep.gov/</w:t>
        </w:r>
      </w:hyperlink>
      <w:r w:rsidRPr="00E5079E">
        <w:rPr>
          <w:rFonts w:eastAsia="Calibri" w:cs="Arial"/>
          <w:szCs w:val="24"/>
        </w:rPr>
        <w:t xml:space="preserve">. </w:t>
      </w:r>
    </w:p>
    <w:p w14:paraId="5DA128A5" w14:textId="0E165533" w:rsidR="00AE0870" w:rsidRPr="00E5079E" w:rsidRDefault="00AE0870" w:rsidP="00AE0870">
      <w:pPr>
        <w:numPr>
          <w:ilvl w:val="0"/>
          <w:numId w:val="128"/>
        </w:numPr>
        <w:contextualSpacing/>
        <w:rPr>
          <w:rFonts w:eastAsia="Calibri" w:cs="Arial"/>
          <w:szCs w:val="24"/>
        </w:rPr>
      </w:pPr>
      <w:r w:rsidRPr="00E5079E">
        <w:rPr>
          <w:rFonts w:eastAsia="Calibri" w:cs="Arial"/>
          <w:szCs w:val="24"/>
        </w:rPr>
        <w:t xml:space="preserve">For information on your specific legal obligations for serving qualified individuals with disabilities, including reasonable modifications and making services accessible to them, see </w:t>
      </w:r>
      <w:hyperlink r:id="rId68" w:history="1">
        <w:r w:rsidRPr="00E5079E">
          <w:rPr>
            <w:rFonts w:eastAsia="Calibri" w:cs="Arial"/>
            <w:color w:val="0000FF"/>
            <w:szCs w:val="24"/>
            <w:u w:val="single"/>
          </w:rPr>
          <w:t>http://www.hhs.gov/ocr/civilrights/understanding/disability/index.html</w:t>
        </w:r>
      </w:hyperlink>
      <w:r w:rsidRPr="00E5079E">
        <w:rPr>
          <w:rFonts w:eastAsia="Calibri" w:cs="Arial"/>
          <w:szCs w:val="24"/>
        </w:rPr>
        <w:t xml:space="preserve">. </w:t>
      </w:r>
    </w:p>
    <w:p w14:paraId="3C88BA03" w14:textId="77777777" w:rsidR="005C458C" w:rsidRDefault="00AE0870" w:rsidP="00AE0870">
      <w:pPr>
        <w:numPr>
          <w:ilvl w:val="0"/>
          <w:numId w:val="128"/>
        </w:numPr>
        <w:contextualSpacing/>
        <w:rPr>
          <w:rFonts w:eastAsia="Calibri" w:cs="Arial"/>
          <w:szCs w:val="24"/>
        </w:rPr>
      </w:pPr>
      <w:r w:rsidRPr="00E5079E">
        <w:rPr>
          <w:rFonts w:eastAsia="Calibri" w:cs="Arial"/>
          <w:szCs w:val="24"/>
        </w:rPr>
        <w:t xml:space="preserve">HHS funded health and education programs must be administered in an environment free of sexual harassment, see </w:t>
      </w:r>
      <w:hyperlink r:id="rId69" w:history="1">
        <w:r w:rsidRPr="00E5079E">
          <w:rPr>
            <w:rFonts w:eastAsia="Calibri" w:cs="Arial"/>
            <w:color w:val="0000FF"/>
            <w:szCs w:val="24"/>
            <w:u w:val="single"/>
          </w:rPr>
          <w:t>https://www.hhs.gov/civil-rights/for-individuals/sex-discrimination/index.html</w:t>
        </w:r>
      </w:hyperlink>
      <w:r w:rsidRPr="00E5079E">
        <w:rPr>
          <w:rFonts w:eastAsia="Calibri" w:cs="Arial"/>
          <w:szCs w:val="24"/>
        </w:rPr>
        <w:t>.</w:t>
      </w:r>
    </w:p>
    <w:p w14:paraId="0AA11797" w14:textId="3A17C260" w:rsidR="005C458C" w:rsidRDefault="005C458C" w:rsidP="00AE0870">
      <w:pPr>
        <w:numPr>
          <w:ilvl w:val="0"/>
          <w:numId w:val="128"/>
        </w:numPr>
        <w:contextualSpacing/>
        <w:rPr>
          <w:rFonts w:eastAsia="Calibri" w:cs="Arial"/>
          <w:szCs w:val="24"/>
        </w:rPr>
      </w:pPr>
      <w:r>
        <w:rPr>
          <w:rFonts w:eastAsia="Calibri" w:cs="Arial"/>
          <w:szCs w:val="24"/>
        </w:rPr>
        <w:br w:type="page"/>
      </w:r>
    </w:p>
    <w:p w14:paraId="6112A092" w14:textId="77777777" w:rsidR="00AE0870" w:rsidRDefault="00AE0870" w:rsidP="008821FB">
      <w:pPr>
        <w:numPr>
          <w:ilvl w:val="0"/>
          <w:numId w:val="128"/>
        </w:numPr>
        <w:rPr>
          <w:rFonts w:eastAsia="Calibri" w:cs="Arial"/>
          <w:szCs w:val="24"/>
        </w:rPr>
      </w:pPr>
      <w:r w:rsidRPr="00E5079E">
        <w:rPr>
          <w:rFonts w:eastAsia="Calibri" w:cs="Arial"/>
          <w:szCs w:val="24"/>
        </w:rPr>
        <w:lastRenderedPageBreak/>
        <w:t xml:space="preserve">For guidance on administering your program in compliance with applicable federal religious nondiscrimination laws and applicable federal conscience protection and associated anti-discrimination laws, see </w:t>
      </w:r>
      <w:hyperlink r:id="rId70" w:history="1">
        <w:r w:rsidRPr="00E5079E">
          <w:rPr>
            <w:rFonts w:eastAsia="Calibri" w:cs="Arial"/>
            <w:color w:val="0000FF"/>
            <w:szCs w:val="24"/>
            <w:u w:val="single"/>
          </w:rPr>
          <w:t>https://www.hhs.gov/conscience/conscience-protections/index.html</w:t>
        </w:r>
      </w:hyperlink>
      <w:r w:rsidRPr="00E5079E">
        <w:rPr>
          <w:rFonts w:eastAsia="Calibri" w:cs="Arial"/>
          <w:szCs w:val="24"/>
        </w:rPr>
        <w:t xml:space="preserve"> and </w:t>
      </w:r>
      <w:hyperlink r:id="rId71" w:history="1">
        <w:r w:rsidRPr="00E5079E">
          <w:rPr>
            <w:rFonts w:eastAsia="Calibri" w:cs="Arial"/>
            <w:color w:val="0000FF"/>
            <w:szCs w:val="24"/>
            <w:u w:val="single"/>
          </w:rPr>
          <w:t>https://www.hhs.gov/conscience/religious-freedom/index.html</w:t>
        </w:r>
      </w:hyperlink>
      <w:r w:rsidRPr="00E5079E">
        <w:rPr>
          <w:rFonts w:eastAsia="Calibri" w:cs="Arial"/>
          <w:szCs w:val="24"/>
        </w:rPr>
        <w:t xml:space="preserve">. </w:t>
      </w:r>
    </w:p>
    <w:p w14:paraId="762D7B26" w14:textId="77777777" w:rsidR="00AE0870" w:rsidRPr="00E5079E" w:rsidRDefault="00AE0870" w:rsidP="008821FB">
      <w:pPr>
        <w:rPr>
          <w:rFonts w:cs="Arial"/>
          <w:b/>
          <w:szCs w:val="24"/>
        </w:rPr>
      </w:pPr>
      <w:r w:rsidRPr="00E5079E">
        <w:rPr>
          <w:rFonts w:cs="Arial"/>
          <w:b/>
          <w:szCs w:val="24"/>
        </w:rPr>
        <w:t>Acknowledgement of Federal Funding</w:t>
      </w:r>
    </w:p>
    <w:p w14:paraId="49DA5851" w14:textId="77777777" w:rsidR="00AE0870" w:rsidRPr="00E5079E" w:rsidRDefault="00AE0870" w:rsidP="008821FB">
      <w:pPr>
        <w:rPr>
          <w:rFonts w:cs="Arial"/>
          <w:szCs w:val="24"/>
        </w:rPr>
      </w:pPr>
      <w:r w:rsidRPr="00E5079E">
        <w:rPr>
          <w:rFonts w:cs="Arial"/>
          <w:szCs w:val="24"/>
        </w:rPr>
        <w:t>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05"/>
    <w:p w14:paraId="587AEA79" w14:textId="120EDA44" w:rsidR="00AE0870" w:rsidRPr="00E5079E" w:rsidRDefault="00AE0870" w:rsidP="0097524F">
      <w:pPr>
        <w:tabs>
          <w:tab w:val="num" w:pos="1080"/>
        </w:tabs>
        <w:ind w:left="360" w:hanging="360"/>
        <w:rPr>
          <w:rFonts w:cs="Arial"/>
          <w:b/>
          <w:szCs w:val="24"/>
        </w:rPr>
      </w:pPr>
      <w:r w:rsidRPr="00E5079E">
        <w:rPr>
          <w:rFonts w:cs="Arial"/>
          <w:b/>
          <w:szCs w:val="24"/>
        </w:rPr>
        <w:t>Supplement Not Supplant</w:t>
      </w:r>
    </w:p>
    <w:p w14:paraId="7E8215FF" w14:textId="77777777" w:rsidR="00AE0870" w:rsidRPr="00E5079E" w:rsidRDefault="00AE0870" w:rsidP="00AE0870">
      <w:pPr>
        <w:rPr>
          <w:rFonts w:cs="Arial"/>
          <w:szCs w:val="24"/>
        </w:rPr>
      </w:pPr>
      <w:r w:rsidRPr="00E5079E">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5F92C302" w14:textId="2D036272" w:rsidR="00AE0870" w:rsidRPr="00E5079E" w:rsidRDefault="00AE0870" w:rsidP="0097524F">
      <w:pPr>
        <w:tabs>
          <w:tab w:val="left" w:pos="900"/>
          <w:tab w:val="num" w:pos="1530"/>
        </w:tabs>
        <w:ind w:left="360" w:hanging="360"/>
        <w:rPr>
          <w:rFonts w:cs="Arial"/>
          <w:b/>
          <w:szCs w:val="24"/>
        </w:rPr>
      </w:pPr>
      <w:r w:rsidRPr="00E5079E">
        <w:rPr>
          <w:rFonts w:cs="Arial"/>
          <w:b/>
          <w:spacing w:val="-1"/>
          <w:szCs w:val="24"/>
        </w:rPr>
        <w:t>Mandatory Disclosures</w:t>
      </w:r>
    </w:p>
    <w:p w14:paraId="1C5008CF" w14:textId="77777777" w:rsidR="00AE0870" w:rsidRPr="00E5079E" w:rsidRDefault="00AE0870" w:rsidP="00AE0870">
      <w:pPr>
        <w:tabs>
          <w:tab w:val="left" w:pos="900"/>
        </w:tabs>
        <w:rPr>
          <w:rFonts w:cs="Arial"/>
          <w:szCs w:val="24"/>
        </w:rPr>
      </w:pPr>
      <w:r w:rsidRPr="00E5079E">
        <w:rPr>
          <w:rFonts w:cs="Arial"/>
          <w:spacing w:val="-1"/>
          <w:szCs w:val="24"/>
        </w:rPr>
        <w:t xml:space="preserve">A term may be added to the </w:t>
      </w:r>
      <w:proofErr w:type="spellStart"/>
      <w:r w:rsidRPr="00E5079E">
        <w:rPr>
          <w:rFonts w:cs="Arial"/>
          <w:spacing w:val="-1"/>
          <w:szCs w:val="24"/>
        </w:rPr>
        <w:t>NoA</w:t>
      </w:r>
      <w:proofErr w:type="spellEnd"/>
      <w:r w:rsidRPr="00E5079E">
        <w:rPr>
          <w:rFonts w:cs="Arial"/>
          <w:spacing w:val="-1"/>
          <w:szCs w:val="24"/>
        </w:rPr>
        <w:t xml:space="preserve">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with</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copy</w:t>
      </w:r>
      <w:r w:rsidRPr="00E5079E">
        <w:rPr>
          <w:rFonts w:cs="Arial"/>
          <w:spacing w:val="-2"/>
          <w:szCs w:val="24"/>
        </w:rPr>
        <w:t xml:space="preserve"> </w:t>
      </w:r>
      <w:r w:rsidRPr="00E5079E">
        <w:rPr>
          <w:rFonts w:cs="Arial"/>
          <w:szCs w:val="24"/>
        </w:rPr>
        <w:t>to the HHS Office of Inspector General (OIG), 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d. 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pacing w:val="-2"/>
          <w:szCs w:val="24"/>
        </w:rPr>
        <w:t>H</w:t>
      </w:r>
      <w:r w:rsidRPr="00E5079E">
        <w:rPr>
          <w:rFonts w:cs="Arial"/>
          <w:spacing w:val="-1"/>
          <w:szCs w:val="24"/>
        </w:rPr>
        <w:t>H</w:t>
      </w:r>
      <w:r w:rsidRPr="00E5079E">
        <w:rPr>
          <w:rFonts w:cs="Arial"/>
          <w:szCs w:val="24"/>
        </w:rPr>
        <w:t>S</w:t>
      </w:r>
      <w:r w:rsidRPr="00E5079E">
        <w:rPr>
          <w:rFonts w:cs="Arial"/>
          <w:spacing w:val="-1"/>
          <w:szCs w:val="24"/>
        </w:rPr>
        <w:t xml:space="preserve"> </w:t>
      </w:r>
      <w:r w:rsidRPr="00E5079E">
        <w:rPr>
          <w:rFonts w:cs="Arial"/>
          <w:szCs w:val="24"/>
        </w:rPr>
        <w:t>OIG,</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456EA1F3" w14:textId="77777777" w:rsidR="00AE0870" w:rsidRPr="00E5079E" w:rsidRDefault="00AE0870" w:rsidP="0001609E">
      <w:pPr>
        <w:rPr>
          <w:rFonts w:eastAsia="Calibri" w:cs="Arial"/>
          <w:szCs w:val="24"/>
        </w:rPr>
      </w:pPr>
      <w:r w:rsidRPr="00E5079E">
        <w:rPr>
          <w:rFonts w:eastAsia="Calibri" w:cs="Arial"/>
          <w:szCs w:val="24"/>
        </w:rPr>
        <w:t>SAMHSA</w:t>
      </w:r>
    </w:p>
    <w:p w14:paraId="4047BC52" w14:textId="77777777" w:rsidR="00AE0870" w:rsidRPr="00E5079E" w:rsidRDefault="00AE0870" w:rsidP="0001609E">
      <w:pPr>
        <w:rPr>
          <w:rFonts w:eastAsia="Calibri" w:cs="Arial"/>
          <w:szCs w:val="24"/>
        </w:rPr>
      </w:pPr>
      <w:r w:rsidRPr="00E5079E">
        <w:rPr>
          <w:rFonts w:eastAsia="Calibri" w:cs="Arial"/>
          <w:szCs w:val="24"/>
        </w:rPr>
        <w:t>Attention: Office of Financial Advisory Services</w:t>
      </w:r>
    </w:p>
    <w:p w14:paraId="1B1075DA" w14:textId="77777777" w:rsidR="00AE0870" w:rsidRPr="00E5079E" w:rsidRDefault="00AE0870" w:rsidP="0001609E">
      <w:pPr>
        <w:rPr>
          <w:rFonts w:eastAsia="Calibri" w:cs="Arial"/>
          <w:szCs w:val="24"/>
        </w:rPr>
      </w:pPr>
      <w:r w:rsidRPr="00E5079E">
        <w:rPr>
          <w:rFonts w:eastAsia="Calibri" w:cs="Arial"/>
          <w:szCs w:val="24"/>
        </w:rPr>
        <w:t>5600 Fishers Lane</w:t>
      </w:r>
    </w:p>
    <w:p w14:paraId="6185DA6D" w14:textId="77777777" w:rsidR="00AE0870" w:rsidRPr="00E5079E" w:rsidRDefault="00AE0870" w:rsidP="0001609E">
      <w:pPr>
        <w:rPr>
          <w:rFonts w:eastAsia="Calibri" w:cs="Arial"/>
          <w:szCs w:val="24"/>
        </w:rPr>
      </w:pPr>
      <w:r w:rsidRPr="00E5079E">
        <w:rPr>
          <w:rFonts w:eastAsia="Calibri" w:cs="Arial"/>
          <w:szCs w:val="24"/>
        </w:rPr>
        <w:t>Rockville, MD 20857</w:t>
      </w:r>
    </w:p>
    <w:p w14:paraId="54263293" w14:textId="77777777" w:rsidR="00AE0870" w:rsidRPr="00E5079E" w:rsidRDefault="00AE0870" w:rsidP="0001609E">
      <w:pPr>
        <w:rPr>
          <w:rFonts w:cs="Arial"/>
          <w:bCs/>
          <w:spacing w:val="-1"/>
          <w:szCs w:val="24"/>
        </w:rPr>
      </w:pPr>
      <w:r w:rsidRPr="00E5079E">
        <w:rPr>
          <w:rFonts w:cs="Arial"/>
          <w:b/>
          <w:bCs/>
          <w:spacing w:val="-1"/>
          <w:szCs w:val="24"/>
        </w:rPr>
        <w:t xml:space="preserve">AND </w:t>
      </w:r>
      <w:r w:rsidRPr="00E5079E">
        <w:rPr>
          <w:rFonts w:cs="Arial"/>
          <w:bCs/>
          <w:spacing w:val="-1"/>
          <w:szCs w:val="24"/>
        </w:rPr>
        <w:t xml:space="preserve">by email to </w:t>
      </w:r>
      <w:hyperlink r:id="rId72" w:history="1">
        <w:r w:rsidRPr="00E5079E">
          <w:rPr>
            <w:rFonts w:cs="Arial"/>
            <w:bCs/>
            <w:color w:val="0000FF"/>
            <w:spacing w:val="-1"/>
            <w:szCs w:val="24"/>
            <w:u w:val="single"/>
          </w:rPr>
          <w:t>grantdisclosures@oig.hhs.gov</w:t>
        </w:r>
      </w:hyperlink>
      <w:r w:rsidRPr="00E5079E">
        <w:rPr>
          <w:rFonts w:cs="Arial"/>
          <w:bCs/>
          <w:spacing w:val="-1"/>
          <w:szCs w:val="24"/>
        </w:rPr>
        <w:t xml:space="preserve"> or by mail to the following address:</w:t>
      </w:r>
    </w:p>
    <w:p w14:paraId="586F0BC4" w14:textId="760937F1" w:rsidR="00E71950" w:rsidRDefault="00E71950" w:rsidP="0001609E">
      <w:pPr>
        <w:ind w:firstLine="180"/>
        <w:rPr>
          <w:rFonts w:cs="Arial"/>
          <w:sz w:val="20"/>
        </w:rPr>
      </w:pPr>
      <w:r>
        <w:rPr>
          <w:rFonts w:cs="Arial"/>
          <w:sz w:val="20"/>
        </w:rPr>
        <w:br w:type="page"/>
      </w:r>
    </w:p>
    <w:p w14:paraId="37233A4A" w14:textId="77777777" w:rsidR="00AE0870" w:rsidRPr="00E5079E" w:rsidRDefault="00AE0870" w:rsidP="0001609E">
      <w:pPr>
        <w:spacing w:before="69"/>
        <w:ind w:right="4773"/>
        <w:rPr>
          <w:rFonts w:cs="Arial"/>
        </w:rPr>
      </w:pPr>
      <w:r w:rsidRPr="00E5079E">
        <w:rPr>
          <w:rFonts w:cs="Arial"/>
        </w:rPr>
        <w:lastRenderedPageBreak/>
        <w:t>Office of Counsel to the Inspector General</w:t>
      </w:r>
    </w:p>
    <w:p w14:paraId="5D800BC9" w14:textId="77777777" w:rsidR="00AE0870" w:rsidRPr="00E5079E" w:rsidRDefault="00AE0870" w:rsidP="0001609E">
      <w:pPr>
        <w:spacing w:before="69"/>
        <w:ind w:right="4773"/>
        <w:rPr>
          <w:rFonts w:cs="Arial"/>
        </w:rPr>
      </w:pPr>
      <w:r w:rsidRPr="00E5079E">
        <w:rPr>
          <w:rFonts w:cs="Arial"/>
        </w:rPr>
        <w:t>Office of the Inspector General</w:t>
      </w:r>
    </w:p>
    <w:p w14:paraId="1451153C" w14:textId="77777777" w:rsidR="00AE0870" w:rsidRPr="00E5079E" w:rsidRDefault="00AE0870" w:rsidP="0001609E">
      <w:pPr>
        <w:spacing w:before="69"/>
        <w:ind w:right="4773"/>
        <w:rPr>
          <w:rFonts w:cs="Arial"/>
          <w:szCs w:val="24"/>
        </w:rPr>
      </w:pPr>
      <w:r w:rsidRPr="00E5079E">
        <w:rPr>
          <w:rFonts w:cs="Arial"/>
        </w:rPr>
        <w:t xml:space="preserve">U.S. Dept. of Health and Human Services </w:t>
      </w:r>
    </w:p>
    <w:p w14:paraId="05A851E7" w14:textId="77777777" w:rsidR="00AE0870" w:rsidRPr="00E5079E" w:rsidRDefault="00AE0870" w:rsidP="002A055A">
      <w:pPr>
        <w:spacing w:before="69"/>
        <w:ind w:right="4773"/>
        <w:rPr>
          <w:rFonts w:cs="Arial"/>
          <w:spacing w:val="-1"/>
        </w:rPr>
      </w:pPr>
      <w:r w:rsidRPr="00E5079E">
        <w:rPr>
          <w:rFonts w:cs="Arial"/>
          <w:spacing w:val="-1"/>
        </w:rPr>
        <w:t>Gran</w:t>
      </w:r>
      <w:r w:rsidRPr="00E5079E">
        <w:rPr>
          <w:rFonts w:cs="Arial"/>
        </w:rPr>
        <w:t>t</w:t>
      </w:r>
      <w:r w:rsidRPr="00E5079E">
        <w:rPr>
          <w:rFonts w:cs="Arial"/>
          <w:spacing w:val="-1"/>
        </w:rPr>
        <w:t xml:space="preserve"> Self-Disclosures </w:t>
      </w:r>
    </w:p>
    <w:p w14:paraId="255AB9C0" w14:textId="77777777" w:rsidR="00AE0870" w:rsidRPr="00E5079E" w:rsidRDefault="00AE0870" w:rsidP="002A055A">
      <w:pPr>
        <w:ind w:right="3562"/>
        <w:rPr>
          <w:rFonts w:cs="Arial"/>
          <w:spacing w:val="-3"/>
        </w:rPr>
      </w:pPr>
      <w:r w:rsidRPr="00E5079E">
        <w:rPr>
          <w:rFonts w:cs="Arial"/>
        </w:rPr>
        <w:t>330 Independence Avenue S</w:t>
      </w:r>
      <w:r w:rsidRPr="00E5079E">
        <w:rPr>
          <w:rFonts w:cs="Arial"/>
          <w:spacing w:val="-3"/>
        </w:rPr>
        <w:t>W</w:t>
      </w:r>
    </w:p>
    <w:p w14:paraId="2494C262" w14:textId="77777777" w:rsidR="00AE0870" w:rsidRPr="00E5079E" w:rsidRDefault="00AE0870" w:rsidP="002A055A">
      <w:pPr>
        <w:ind w:right="3562"/>
        <w:rPr>
          <w:rFonts w:cs="Arial"/>
        </w:rPr>
      </w:pPr>
      <w:r w:rsidRPr="00E5079E">
        <w:rPr>
          <w:rFonts w:cs="Arial"/>
        </w:rPr>
        <w:t>Cohen Building Room</w:t>
      </w:r>
      <w:r w:rsidRPr="00E5079E">
        <w:rPr>
          <w:rFonts w:cs="Arial"/>
          <w:spacing w:val="-2"/>
        </w:rPr>
        <w:t xml:space="preserve"> </w:t>
      </w:r>
      <w:r w:rsidRPr="00E5079E">
        <w:rPr>
          <w:rFonts w:cs="Arial"/>
        </w:rPr>
        <w:t>5527</w:t>
      </w:r>
    </w:p>
    <w:p w14:paraId="79F1F5F3" w14:textId="77777777" w:rsidR="00AE0870" w:rsidRPr="00E5079E" w:rsidRDefault="00AE0870" w:rsidP="002A055A">
      <w:pPr>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20201</w:t>
      </w:r>
    </w:p>
    <w:p w14:paraId="7E30396C" w14:textId="77777777" w:rsidR="00AE0870" w:rsidRPr="00E5079E" w:rsidRDefault="00AE0870" w:rsidP="002A055A">
      <w:pPr>
        <w:spacing w:before="1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1B17F00E" w14:textId="33D0E7F1" w:rsidR="00AE0870" w:rsidRPr="00E5079E" w:rsidRDefault="00AE0870" w:rsidP="0097524F">
      <w:pPr>
        <w:tabs>
          <w:tab w:val="left" w:pos="1080"/>
        </w:tabs>
        <w:ind w:left="360" w:hanging="360"/>
        <w:rPr>
          <w:rFonts w:cs="Arial"/>
          <w:b/>
          <w:szCs w:val="24"/>
        </w:rPr>
      </w:pPr>
      <w:r w:rsidRPr="00E5079E">
        <w:rPr>
          <w:rFonts w:cs="Arial"/>
          <w:b/>
          <w:szCs w:val="24"/>
        </w:rPr>
        <w:t xml:space="preserve">System for Award Management (SAM) Reporting </w:t>
      </w:r>
    </w:p>
    <w:p w14:paraId="0060FA78" w14:textId="77777777" w:rsidR="00AE0870" w:rsidRPr="00E5079E" w:rsidRDefault="00AE0870" w:rsidP="00AE0870">
      <w:pPr>
        <w:tabs>
          <w:tab w:val="left" w:pos="1080"/>
        </w:tabs>
        <w:rPr>
          <w:rFonts w:cs="Arial"/>
          <w:szCs w:val="24"/>
        </w:rPr>
      </w:pPr>
      <w:r w:rsidRPr="00E5079E">
        <w:rPr>
          <w:rFonts w:cs="Arial"/>
          <w:szCs w:val="24"/>
        </w:rPr>
        <w:t xml:space="preserve">A term may be added to the </w:t>
      </w:r>
      <w:proofErr w:type="spellStart"/>
      <w:r w:rsidRPr="00E5079E">
        <w:rPr>
          <w:rFonts w:cs="Arial"/>
          <w:szCs w:val="24"/>
        </w:rPr>
        <w:t>NoA</w:t>
      </w:r>
      <w:proofErr w:type="spellEnd"/>
      <w:r w:rsidRPr="00E5079E">
        <w:rPr>
          <w:rFonts w:cs="Arial"/>
          <w:szCs w:val="24"/>
        </w:rPr>
        <w:t xml:space="preserve">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2375759C" w14:textId="328BC8FA" w:rsidR="00AE0870" w:rsidRPr="00E5079E" w:rsidRDefault="00AE0870" w:rsidP="00F70D11">
      <w:pPr>
        <w:tabs>
          <w:tab w:val="num" w:pos="1080"/>
        </w:tabs>
        <w:ind w:left="360" w:hanging="360"/>
        <w:rPr>
          <w:rFonts w:cs="Arial"/>
          <w:b/>
          <w:i/>
          <w:szCs w:val="24"/>
        </w:rPr>
      </w:pPr>
      <w:r w:rsidRPr="00E5079E">
        <w:rPr>
          <w:rFonts w:cs="Arial"/>
          <w:b/>
          <w:szCs w:val="24"/>
        </w:rPr>
        <w:t>Drug-Free Workplace</w:t>
      </w:r>
    </w:p>
    <w:p w14:paraId="2BFFAC2E" w14:textId="07014A9A" w:rsidR="00A54491" w:rsidRDefault="00AE0870" w:rsidP="00AE0870">
      <w:pPr>
        <w:rPr>
          <w:rFonts w:cs="Arial"/>
          <w:szCs w:val="24"/>
        </w:rPr>
      </w:pPr>
      <w:r w:rsidRPr="00E5079E">
        <w:rPr>
          <w:rFonts w:cs="Arial"/>
          <w:szCs w:val="24"/>
        </w:rPr>
        <w:t xml:space="preserve">A term may be added to the </w:t>
      </w:r>
      <w:proofErr w:type="spellStart"/>
      <w:r w:rsidRPr="00E5079E">
        <w:rPr>
          <w:rFonts w:cs="Arial"/>
          <w:szCs w:val="24"/>
        </w:rPr>
        <w:t>NoA</w:t>
      </w:r>
      <w:proofErr w:type="spellEnd"/>
      <w:r w:rsidRPr="00E5079E">
        <w:rPr>
          <w:rFonts w:cs="Arial"/>
          <w:szCs w:val="24"/>
        </w:rPr>
        <w:t xml:space="preserve"> that states: “You as the recipient must comply with drug-free workplace requirements in Subpart B (or Subpart C, if the recipient is an individual) of part 38</w:t>
      </w:r>
      <w:r w:rsidR="00CC7456">
        <w:rPr>
          <w:rFonts w:cs="Arial"/>
          <w:szCs w:val="24"/>
        </w:rPr>
        <w:t>/1</w:t>
      </w:r>
      <w:r w:rsidRPr="00E5079E">
        <w:rPr>
          <w:rFonts w:cs="Arial"/>
          <w:szCs w:val="24"/>
        </w:rPr>
        <w:t xml:space="preserve"> which adopts the Government-wide implementation (2 CFR part 182) of section 5152-5158 of the Drug-Free Workplace Act of 1988 (Pub. L. 100-690, Title V, Subtitle D; 41 U.S.C. 701-707).”</w:t>
      </w:r>
    </w:p>
    <w:p w14:paraId="6C2D94FF" w14:textId="0D846ABE" w:rsidR="00A54491" w:rsidRDefault="00A54491" w:rsidP="00AE0870">
      <w:pPr>
        <w:rPr>
          <w:rFonts w:cs="Arial"/>
          <w:szCs w:val="24"/>
        </w:rPr>
      </w:pPr>
      <w:r>
        <w:rPr>
          <w:rFonts w:cs="Arial"/>
          <w:szCs w:val="24"/>
        </w:rPr>
        <w:br w:type="page"/>
      </w:r>
    </w:p>
    <w:p w14:paraId="2BB9F31F" w14:textId="09DFD28D" w:rsidR="00AE0870" w:rsidRPr="00E5079E" w:rsidRDefault="00AE0870" w:rsidP="00F70D11">
      <w:pPr>
        <w:tabs>
          <w:tab w:val="num" w:pos="1350"/>
        </w:tabs>
        <w:ind w:left="360" w:hanging="360"/>
        <w:rPr>
          <w:rFonts w:cs="Arial"/>
          <w:b/>
          <w:szCs w:val="24"/>
        </w:rPr>
      </w:pPr>
      <w:r w:rsidRPr="00E5079E">
        <w:rPr>
          <w:rFonts w:cs="Arial"/>
          <w:b/>
          <w:szCs w:val="24"/>
        </w:rPr>
        <w:lastRenderedPageBreak/>
        <w:t>Smoke-Free Workplace</w:t>
      </w:r>
    </w:p>
    <w:p w14:paraId="17B0C91A" w14:textId="77777777" w:rsidR="00AE0870" w:rsidRPr="00E5079E" w:rsidRDefault="00AE0870" w:rsidP="00AE0870">
      <w:pPr>
        <w:rPr>
          <w:rFonts w:cs="Arial"/>
          <w:szCs w:val="24"/>
        </w:rPr>
      </w:pPr>
      <w:r w:rsidRPr="00E5079E">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741F9FF1" w14:textId="26084B39" w:rsidR="00AE0870" w:rsidRPr="00E5079E" w:rsidRDefault="00AE0870" w:rsidP="003E7FA5">
      <w:pPr>
        <w:tabs>
          <w:tab w:val="num" w:pos="1350"/>
        </w:tabs>
        <w:ind w:left="360" w:hanging="360"/>
        <w:rPr>
          <w:rFonts w:cs="Arial"/>
          <w:b/>
          <w:szCs w:val="24"/>
        </w:rPr>
      </w:pPr>
      <w:r w:rsidRPr="00E5079E">
        <w:rPr>
          <w:rFonts w:cs="Arial"/>
          <w:b/>
          <w:szCs w:val="24"/>
        </w:rPr>
        <w:t>Standards for Financial Management</w:t>
      </w:r>
    </w:p>
    <w:p w14:paraId="7C47D4E9" w14:textId="77777777" w:rsidR="00AE0870" w:rsidRPr="00E5079E" w:rsidRDefault="00AE0870" w:rsidP="00AE0870">
      <w:pPr>
        <w:rPr>
          <w:rFonts w:cs="Arial"/>
          <w:szCs w:val="24"/>
        </w:rPr>
      </w:pPr>
      <w:r w:rsidRPr="00E5079E">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6ABFF24B" w14:textId="77777777" w:rsidR="00AE0870" w:rsidRPr="00E5079E" w:rsidRDefault="00AE0870" w:rsidP="00AE0870">
      <w:pPr>
        <w:rPr>
          <w:rFonts w:cs="Arial"/>
          <w:szCs w:val="24"/>
        </w:rPr>
      </w:pPr>
      <w:r w:rsidRPr="00E5079E">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60BF06A1" w14:textId="4346EA06" w:rsidR="00AE0870" w:rsidRPr="00E5079E" w:rsidRDefault="00AE0870" w:rsidP="001B3002">
      <w:pPr>
        <w:numPr>
          <w:ilvl w:val="0"/>
          <w:numId w:val="77"/>
        </w:numPr>
        <w:rPr>
          <w:rFonts w:cs="Arial"/>
          <w:color w:val="000000"/>
        </w:rPr>
      </w:pPr>
      <w:r w:rsidRPr="00E5079E">
        <w:rPr>
          <w:rFonts w:cs="Arial"/>
          <w:i/>
          <w:iCs/>
          <w:color w:val="000000"/>
        </w:rPr>
        <w:t>Commingling of Cost Centers</w:t>
      </w:r>
      <w:r w:rsidRPr="00E5079E">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6902E481" w14:textId="77777777" w:rsidR="002A5862" w:rsidRDefault="00AE0870" w:rsidP="001B3002">
      <w:pPr>
        <w:numPr>
          <w:ilvl w:val="0"/>
          <w:numId w:val="77"/>
        </w:numPr>
        <w:rPr>
          <w:rFonts w:cs="Arial"/>
          <w:color w:val="000000"/>
        </w:rPr>
      </w:pPr>
      <w:r w:rsidRPr="00E5079E">
        <w:rPr>
          <w:rFonts w:cs="Arial"/>
          <w:i/>
          <w:iCs/>
          <w:color w:val="000000"/>
        </w:rPr>
        <w:t>Commingling of Cost Categories</w:t>
      </w:r>
      <w:r w:rsidRPr="00E5079E">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w:t>
      </w:r>
      <w:proofErr w:type="gramStart"/>
      <w:r w:rsidRPr="00E5079E">
        <w:rPr>
          <w:rFonts w:cs="Arial"/>
          <w:color w:val="000000"/>
        </w:rPr>
        <w:t>in excess of</w:t>
      </w:r>
      <w:proofErr w:type="gramEnd"/>
      <w:r w:rsidRPr="00E5079E">
        <w:rPr>
          <w:rFonts w:cs="Arial"/>
          <w:color w:val="000000"/>
        </w:rPr>
        <w:t xml:space="preserve"> $25,000. As a result, recipients must establish unique object codes in the accounting system to capture and accumulate costs by budget category (i.e., salaries, fringe benefits, consultants, travel, participant support costs, subcontracts, etc.).</w:t>
      </w:r>
    </w:p>
    <w:p w14:paraId="1B6E3119" w14:textId="146E5D6D" w:rsidR="002A5862" w:rsidRDefault="002A5862" w:rsidP="001B3002">
      <w:pPr>
        <w:numPr>
          <w:ilvl w:val="0"/>
          <w:numId w:val="77"/>
        </w:numPr>
        <w:rPr>
          <w:rFonts w:cs="Arial"/>
          <w:color w:val="000000"/>
        </w:rPr>
      </w:pPr>
      <w:r>
        <w:rPr>
          <w:rFonts w:cs="Arial"/>
          <w:color w:val="000000"/>
        </w:rPr>
        <w:br w:type="page"/>
      </w:r>
    </w:p>
    <w:p w14:paraId="6D5E410E" w14:textId="77777777" w:rsidR="00AE0870" w:rsidRPr="00E5079E" w:rsidRDefault="00AE0870" w:rsidP="00D10DA7">
      <w:pPr>
        <w:numPr>
          <w:ilvl w:val="0"/>
          <w:numId w:val="77"/>
        </w:numPr>
        <w:rPr>
          <w:rFonts w:cs="Arial"/>
          <w:color w:val="000000"/>
        </w:rPr>
      </w:pPr>
      <w:r w:rsidRPr="00E5079E">
        <w:rPr>
          <w:rFonts w:cs="Arial"/>
          <w:i/>
          <w:iCs/>
          <w:color w:val="000000"/>
        </w:rPr>
        <w:lastRenderedPageBreak/>
        <w:t xml:space="preserve">Commingling of Time Worked and Not Worked. </w:t>
      </w:r>
      <w:r w:rsidRPr="00E5079E">
        <w:rPr>
          <w:rFonts w:cs="Arial"/>
          <w:color w:val="000000"/>
        </w:rPr>
        <w:t>Recipients may not directly charge</w:t>
      </w:r>
      <w:r w:rsidRPr="00E5079E">
        <w:rPr>
          <w:rFonts w:ascii="Times New Roman" w:hAnsi="Times New Roman"/>
          <w:color w:val="000000"/>
        </w:rPr>
        <w:t xml:space="preserve"> </w:t>
      </w:r>
      <w:r w:rsidRPr="00E5079E">
        <w:rPr>
          <w:rFonts w:cs="Arial"/>
          <w:color w:val="000000"/>
        </w:rPr>
        <w:t xml:space="preserve">a grant for employees’ time not spent working on the grant. Therefore, </w:t>
      </w:r>
      <w:r w:rsidRPr="00E5079E">
        <w:rPr>
          <w:rFonts w:cs="Arial"/>
          <w:i/>
          <w:color w:val="000000"/>
        </w:rPr>
        <w:t>Paid Time Off</w:t>
      </w:r>
      <w:r w:rsidRPr="00E5079E">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53F2A009" w14:textId="77777777" w:rsidR="00AE0870" w:rsidRPr="00E5079E" w:rsidRDefault="00AE0870" w:rsidP="00D10DA7">
      <w:pPr>
        <w:numPr>
          <w:ilvl w:val="0"/>
          <w:numId w:val="77"/>
        </w:numPr>
        <w:spacing w:before="120"/>
        <w:rPr>
          <w:rFonts w:cs="Arial"/>
          <w:color w:val="000000"/>
        </w:rPr>
      </w:pPr>
      <w:r w:rsidRPr="00E5079E">
        <w:rPr>
          <w:rFonts w:cs="Arial"/>
          <w:i/>
          <w:iCs/>
          <w:color w:val="000000"/>
        </w:rPr>
        <w:t>Unsupported Labor Costs.</w:t>
      </w:r>
      <w:r w:rsidRPr="00E5079E">
        <w:rPr>
          <w:rFonts w:cs="Arial"/>
          <w:color w:val="000000"/>
        </w:rPr>
        <w:t xml:space="preserve"> To support charges for direct and indirect salaries and wages, recipients maintaining hourly timesheets must ensure that timesheets encompass all hours worked and not worked </w:t>
      </w:r>
      <w:proofErr w:type="gramStart"/>
      <w:r w:rsidRPr="00E5079E">
        <w:rPr>
          <w:rFonts w:cs="Arial"/>
          <w:color w:val="000000"/>
        </w:rPr>
        <w:t>on a daily basis</w:t>
      </w:r>
      <w:proofErr w:type="gramEnd"/>
      <w:r w:rsidRPr="00E5079E">
        <w:rPr>
          <w:rFonts w:cs="Arial"/>
          <w:color w:val="000000"/>
        </w:rPr>
        <w:t>.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1DF24D1E" w14:textId="03FF8B71" w:rsidR="00AE0870" w:rsidRPr="00E5079E" w:rsidRDefault="00AE0870" w:rsidP="00D10DA7">
      <w:pPr>
        <w:numPr>
          <w:ilvl w:val="0"/>
          <w:numId w:val="77"/>
        </w:numPr>
        <w:tabs>
          <w:tab w:val="num" w:pos="1350"/>
        </w:tabs>
        <w:rPr>
          <w:rFonts w:cs="Arial"/>
          <w:szCs w:val="24"/>
        </w:rPr>
      </w:pPr>
      <w:r w:rsidRPr="00E5079E">
        <w:rPr>
          <w:rFonts w:cs="Arial"/>
          <w:i/>
          <w:iCs/>
          <w:color w:val="000000"/>
        </w:rPr>
        <w:t>Inconsistent Treatment of Costs.</w:t>
      </w:r>
      <w:r w:rsidRPr="00E5079E">
        <w:rPr>
          <w:rFonts w:cs="Arial"/>
          <w:color w:val="000000"/>
        </w:rPr>
        <w:t xml:space="preserve"> Recipients must treat costs consistently across all federal and non-federal grants, projects, and cost </w:t>
      </w:r>
      <w:proofErr w:type="spellStart"/>
      <w:proofErr w:type="gramStart"/>
      <w:r w:rsidRPr="00E5079E">
        <w:rPr>
          <w:rFonts w:cs="Arial"/>
          <w:color w:val="000000"/>
        </w:rPr>
        <w:t>centers.For</w:t>
      </w:r>
      <w:proofErr w:type="spellEnd"/>
      <w:proofErr w:type="gramEnd"/>
      <w:r w:rsidRPr="00E5079E">
        <w:rPr>
          <w:rFonts w:cs="Arial"/>
          <w:color w:val="000000"/>
        </w:rPr>
        <w:t xml:space="preserve"> example, recipients may not direct-charge federal grants for costs typically considered indirect in nature, unless done consistently. Examples of indirect costs include administrative salaries, rent, accounting fees, utilities, etc.</w:t>
      </w:r>
      <w:r w:rsidR="00C84873">
        <w:rPr>
          <w:rFonts w:cs="Arial"/>
          <w:color w:val="000000"/>
        </w:rPr>
        <w:t xml:space="preserve"> </w:t>
      </w:r>
      <w:r w:rsidRPr="00E5079E">
        <w:rPr>
          <w:rFonts w:cs="Arial"/>
          <w:color w:val="000000"/>
        </w:rPr>
        <w:t>Additionally, in most cases, the cost to develop an accounting system adequate to justify direct charging of the aforementioned items outweighs the benefits.</w:t>
      </w:r>
      <w:r w:rsidR="00F1558E">
        <w:rPr>
          <w:rFonts w:cs="Arial"/>
          <w:color w:val="000000"/>
        </w:rPr>
        <w:t xml:space="preserve"> </w:t>
      </w:r>
      <w:r w:rsidRPr="00E5079E">
        <w:rPr>
          <w:rFonts w:cs="Arial"/>
          <w:color w:val="000000"/>
        </w:rPr>
        <w:t>As a result, use of an indirect cost rate is the most effective mechanism to recover these costs and not violate federal financial requirements of consistency, allocability and allowability. See the appendix titled “</w:t>
      </w:r>
      <w:r w:rsidRPr="00E5079E">
        <w:rPr>
          <w:rFonts w:cs="Arial"/>
          <w:i/>
          <w:color w:val="000000"/>
        </w:rPr>
        <w:t>Sample Budget and Justification</w:t>
      </w:r>
      <w:r w:rsidRPr="00E5079E">
        <w:rPr>
          <w:rFonts w:cs="Arial"/>
          <w:color w:val="000000"/>
        </w:rPr>
        <w:t>,” for additional indirect cost guidance.</w:t>
      </w:r>
    </w:p>
    <w:p w14:paraId="5856629B" w14:textId="6080BFAA" w:rsidR="00AE0870" w:rsidRPr="00E5079E" w:rsidRDefault="00AE0870" w:rsidP="00D10DA7">
      <w:pPr>
        <w:tabs>
          <w:tab w:val="num" w:pos="1350"/>
        </w:tabs>
        <w:ind w:left="360" w:hanging="360"/>
        <w:rPr>
          <w:rFonts w:cs="Arial"/>
          <w:b/>
          <w:szCs w:val="24"/>
        </w:rPr>
      </w:pPr>
      <w:r w:rsidRPr="00E5079E">
        <w:rPr>
          <w:rFonts w:cs="Arial"/>
          <w:b/>
          <w:szCs w:val="24"/>
        </w:rPr>
        <w:t>Trafficking in Persons</w:t>
      </w:r>
    </w:p>
    <w:p w14:paraId="0511AB01" w14:textId="172973FC" w:rsidR="00AE0870" w:rsidRPr="00E5079E" w:rsidRDefault="00AE0870" w:rsidP="00AE0870">
      <w:pPr>
        <w:rPr>
          <w:rFonts w:cs="Arial"/>
          <w:szCs w:val="24"/>
        </w:rPr>
      </w:pPr>
      <w:r w:rsidRPr="00E5079E">
        <w:rPr>
          <w:rFonts w:cs="Arial"/>
          <w:szCs w:val="24"/>
        </w:rPr>
        <w:t xml:space="preserve">Awards issued by SAMHSA are subject to the requirements of </w:t>
      </w:r>
      <w:hyperlink r:id="rId73" w:history="1">
        <w:r w:rsidRPr="00E5079E">
          <w:rPr>
            <w:rFonts w:cs="Arial"/>
            <w:color w:val="0000FF"/>
            <w:szCs w:val="24"/>
            <w:u w:val="single"/>
          </w:rPr>
          <w:t>2 CFR part 175</w:t>
        </w:r>
      </w:hyperlink>
      <w:r w:rsidRPr="00E5079E">
        <w:t xml:space="preserve"> and</w:t>
      </w:r>
      <w:r w:rsidRPr="00FA1F54">
        <w:t xml:space="preserve"> </w:t>
      </w:r>
      <w:hyperlink r:id="rId74" w:history="1">
        <w:r w:rsidRPr="006C6742">
          <w:rPr>
            <w:color w:val="0000FF"/>
            <w:u w:val="single"/>
          </w:rPr>
          <w:t>22 USC 7104(g)</w:t>
        </w:r>
      </w:hyperlink>
      <w:r w:rsidRPr="00E5079E">
        <w:t xml:space="preserve">. </w:t>
      </w:r>
      <w:r w:rsidRPr="00E5079E">
        <w:rPr>
          <w:rFonts w:cs="Arial"/>
          <w:szCs w:val="24"/>
        </w:rPr>
        <w:t xml:space="preserve">For the full text of the award term, go to </w:t>
      </w:r>
      <w:hyperlink r:id="rId75"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5D07D5FE" w14:textId="77777777" w:rsidR="00BA53C6" w:rsidRDefault="00AE0870" w:rsidP="00AE0870">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11D9FEE9" w14:textId="4DBCBF68" w:rsidR="00BA53C6" w:rsidRDefault="00BA53C6" w:rsidP="00AE0870">
      <w:pPr>
        <w:rPr>
          <w:rFonts w:cs="Arial"/>
          <w:szCs w:val="24"/>
        </w:rPr>
      </w:pPr>
      <w:r>
        <w:rPr>
          <w:rFonts w:cs="Arial"/>
          <w:szCs w:val="24"/>
        </w:rPr>
        <w:br w:type="page"/>
      </w:r>
    </w:p>
    <w:p w14:paraId="7314F74D" w14:textId="77777777" w:rsidR="00AE0870" w:rsidRPr="00E5079E" w:rsidRDefault="00AE0870" w:rsidP="00906A48">
      <w:pPr>
        <w:rPr>
          <w:rFonts w:cs="Arial"/>
          <w:b/>
        </w:rPr>
      </w:pPr>
      <w:bookmarkStart w:id="406" w:name="_Toc465087565"/>
      <w:bookmarkStart w:id="407" w:name="_Toc485307414"/>
      <w:r w:rsidRPr="00E5079E">
        <w:rPr>
          <w:rFonts w:cs="Arial"/>
          <w:b/>
        </w:rPr>
        <w:lastRenderedPageBreak/>
        <w:t>P</w:t>
      </w:r>
      <w:bookmarkEnd w:id="406"/>
      <w:bookmarkEnd w:id="407"/>
      <w:r w:rsidRPr="00E5079E">
        <w:rPr>
          <w:rFonts w:cs="Arial"/>
          <w:b/>
        </w:rPr>
        <w:t>ublications</w:t>
      </w:r>
    </w:p>
    <w:p w14:paraId="066029D4" w14:textId="77777777" w:rsidR="00AE0870" w:rsidRPr="00E5079E" w:rsidRDefault="00AE0870" w:rsidP="00906A48">
      <w:pPr>
        <w:rPr>
          <w:rFonts w:cs="Arial"/>
          <w:szCs w:val="24"/>
        </w:rPr>
      </w:pPr>
      <w:r w:rsidRPr="00E5079E">
        <w:rPr>
          <w:rFonts w:cs="Arial"/>
          <w:szCs w:val="24"/>
        </w:rPr>
        <w:t>Recipients are required to notify the Government Project Officer (GPO) of any materials based on the SAMHSA-funded grant project that are accepted for publication. In addition, SAMHSA requests that recipients:</w:t>
      </w:r>
    </w:p>
    <w:p w14:paraId="32317060" w14:textId="77777777" w:rsidR="00AE0870" w:rsidRPr="00E5079E" w:rsidRDefault="00AE0870" w:rsidP="00906A48">
      <w:pPr>
        <w:numPr>
          <w:ilvl w:val="0"/>
          <w:numId w:val="40"/>
        </w:numPr>
        <w:rPr>
          <w:rFonts w:cs="Arial"/>
          <w:szCs w:val="24"/>
        </w:rPr>
      </w:pPr>
      <w:r w:rsidRPr="00E5079E">
        <w:rPr>
          <w:rFonts w:cs="Arial"/>
          <w:szCs w:val="24"/>
        </w:rPr>
        <w:t>Provide the GPO with advance copies of publications.</w:t>
      </w:r>
    </w:p>
    <w:p w14:paraId="2DB0DBDB" w14:textId="77777777" w:rsidR="00AE0870" w:rsidRPr="00E5079E" w:rsidRDefault="00AE0870" w:rsidP="00906A48">
      <w:pPr>
        <w:numPr>
          <w:ilvl w:val="0"/>
          <w:numId w:val="40"/>
        </w:numPr>
        <w:rPr>
          <w:rFonts w:cs="Arial"/>
          <w:szCs w:val="24"/>
        </w:rPr>
      </w:pPr>
      <w:r w:rsidRPr="00E5079E">
        <w:rPr>
          <w:rFonts w:cs="Arial"/>
          <w:szCs w:val="24"/>
        </w:rPr>
        <w:t>Include acknowledgment of the SAMHSA grant program as the source of funding for the project.</w:t>
      </w:r>
    </w:p>
    <w:p w14:paraId="74EF373F" w14:textId="5FB582B0" w:rsidR="00AE0870" w:rsidRPr="00E5079E" w:rsidRDefault="00AE0870" w:rsidP="00906A48">
      <w:pPr>
        <w:numPr>
          <w:ilvl w:val="0"/>
          <w:numId w:val="41"/>
        </w:numPr>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3C53558D" w14:textId="08338311" w:rsidR="00875CD1" w:rsidRDefault="00AE0870" w:rsidP="00906A48">
      <w:pPr>
        <w:rPr>
          <w:rFonts w:cs="Arial"/>
          <w:szCs w:val="24"/>
        </w:rPr>
      </w:pPr>
      <w:r w:rsidRPr="00E5079E">
        <w:rPr>
          <w:rFonts w:cs="Arial"/>
          <w:szCs w:val="24"/>
        </w:rPr>
        <w:t xml:space="preserve">SAMHSA reserves the right to issue a press release about any publication deemed by SAMHSA to contain information of program or policy significance to the substance </w:t>
      </w:r>
      <w:r w:rsidR="00C05451">
        <w:rPr>
          <w:rFonts w:cs="Arial"/>
          <w:szCs w:val="24"/>
        </w:rPr>
        <w:t>use disorder</w:t>
      </w:r>
      <w:r w:rsidR="00C05451" w:rsidRPr="00E5079E">
        <w:rPr>
          <w:rFonts w:cs="Arial"/>
          <w:szCs w:val="24"/>
        </w:rPr>
        <w:t xml:space="preserve"> </w:t>
      </w:r>
      <w:r w:rsidRPr="00E5079E">
        <w:rPr>
          <w:rFonts w:cs="Arial"/>
          <w:szCs w:val="24"/>
        </w:rPr>
        <w:t xml:space="preserve">treatment/substance </w:t>
      </w:r>
      <w:r w:rsidR="00C05451">
        <w:rPr>
          <w:rFonts w:cs="Arial"/>
          <w:szCs w:val="24"/>
        </w:rPr>
        <w:t>use</w:t>
      </w:r>
      <w:r w:rsidR="00C05451" w:rsidRPr="00E5079E">
        <w:rPr>
          <w:rFonts w:cs="Arial"/>
          <w:szCs w:val="24"/>
        </w:rPr>
        <w:t xml:space="preserve"> </w:t>
      </w:r>
      <w:r w:rsidRPr="00E5079E">
        <w:rPr>
          <w:rFonts w:cs="Arial"/>
          <w:szCs w:val="24"/>
        </w:rPr>
        <w:t>prevention/mental health services community.</w:t>
      </w:r>
      <w:r w:rsidR="00875CD1">
        <w:rPr>
          <w:rFonts w:cs="Arial"/>
          <w:szCs w:val="24"/>
        </w:rPr>
        <w:br w:type="page"/>
      </w:r>
    </w:p>
    <w:p w14:paraId="0444F35E" w14:textId="77777777" w:rsidR="00AE0870" w:rsidRPr="00E5079E" w:rsidRDefault="00AE0870" w:rsidP="00303EE4">
      <w:pPr>
        <w:pStyle w:val="Heading1"/>
        <w:jc w:val="center"/>
      </w:pPr>
      <w:bookmarkStart w:id="408" w:name="_Appendix_M_–"/>
      <w:bookmarkStart w:id="409" w:name="_Appendix_L_–"/>
      <w:bookmarkStart w:id="410" w:name="_Appendix_M_–_1"/>
      <w:bookmarkStart w:id="411" w:name="_Toc81577309"/>
      <w:bookmarkStart w:id="412" w:name="_Toc83891285"/>
      <w:bookmarkStart w:id="413" w:name="_Toc85626737"/>
      <w:bookmarkStart w:id="414" w:name="_Toc90045189"/>
      <w:bookmarkStart w:id="415" w:name="_Toc96077380"/>
      <w:bookmarkStart w:id="416" w:name="_Toc174539189"/>
      <w:bookmarkEnd w:id="408"/>
      <w:bookmarkEnd w:id="409"/>
      <w:bookmarkEnd w:id="410"/>
      <w:r w:rsidRPr="00E5079E">
        <w:lastRenderedPageBreak/>
        <w:t>Appendix L – Sample Budget and Justification</w:t>
      </w:r>
      <w:bookmarkEnd w:id="411"/>
      <w:bookmarkEnd w:id="412"/>
      <w:bookmarkEnd w:id="413"/>
      <w:bookmarkEnd w:id="414"/>
      <w:bookmarkEnd w:id="415"/>
      <w:bookmarkEnd w:id="416"/>
    </w:p>
    <w:p w14:paraId="643915B8" w14:textId="51637A12" w:rsidR="00AE0870" w:rsidRPr="00E5079E" w:rsidRDefault="00AE0870" w:rsidP="00A24F61">
      <w:pPr>
        <w:rPr>
          <w:rFonts w:eastAsia="Calibri" w:cs="Arial"/>
          <w:szCs w:val="24"/>
        </w:rPr>
      </w:pPr>
      <w:bookmarkStart w:id="417" w:name="_Hlk75354534"/>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7D031300" w14:textId="704EE019" w:rsidR="00AE0870" w:rsidRPr="00E5079E" w:rsidRDefault="00AE0870" w:rsidP="00A24F61">
      <w:pPr>
        <w:numPr>
          <w:ilvl w:val="0"/>
          <w:numId w:val="42"/>
        </w:numPr>
        <w:rPr>
          <w:rFonts w:eastAsia="Calibri" w:cs="Arial"/>
          <w:szCs w:val="24"/>
        </w:rPr>
      </w:pPr>
      <w:r w:rsidRPr="00E5079E">
        <w:rPr>
          <w:rFonts w:eastAsia="Calibri" w:cs="Arial"/>
          <w:szCs w:val="24"/>
        </w:rPr>
        <w:t xml:space="preserve">The budget narrative must match the costs identified on the SF-424A form and the total costs on the SF-424. </w:t>
      </w:r>
    </w:p>
    <w:p w14:paraId="79FCDB10" w14:textId="77777777" w:rsidR="00AE0870" w:rsidRPr="00E5079E" w:rsidRDefault="00AE0870" w:rsidP="00A24F61">
      <w:pPr>
        <w:numPr>
          <w:ilvl w:val="0"/>
          <w:numId w:val="42"/>
        </w:numPr>
        <w:rPr>
          <w:rFonts w:eastAsia="Calibri" w:cs="Arial"/>
          <w:szCs w:val="24"/>
        </w:rPr>
      </w:pPr>
      <w:r w:rsidRPr="00E5079E">
        <w:rPr>
          <w:rFonts w:eastAsia="Calibri" w:cs="Arial"/>
          <w:szCs w:val="24"/>
        </w:rPr>
        <w:t xml:space="preserve">The Budget Narrative and justification must be consistent with and support the Project Narrative. </w:t>
      </w:r>
    </w:p>
    <w:p w14:paraId="61739D19" w14:textId="77777777" w:rsidR="00666227" w:rsidRDefault="00AE0870" w:rsidP="00A24F61">
      <w:pPr>
        <w:numPr>
          <w:ilvl w:val="0"/>
          <w:numId w:val="42"/>
        </w:numPr>
        <w:rPr>
          <w:rFonts w:eastAsia="Calibri" w:cs="Arial"/>
          <w:szCs w:val="24"/>
        </w:rPr>
      </w:pPr>
      <w:r w:rsidRPr="00E5079E">
        <w:rPr>
          <w:rFonts w:eastAsia="Calibri" w:cs="Arial"/>
          <w:szCs w:val="24"/>
        </w:rPr>
        <w:t>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w:t>
      </w:r>
    </w:p>
    <w:p w14:paraId="2498E89B" w14:textId="77777777" w:rsidR="00AE0870" w:rsidRPr="00E5079E" w:rsidRDefault="00AE0870" w:rsidP="00A24F61">
      <w:pPr>
        <w:numPr>
          <w:ilvl w:val="0"/>
          <w:numId w:val="42"/>
        </w:numPr>
        <w:rPr>
          <w:rFonts w:cs="Arial"/>
          <w:szCs w:val="24"/>
        </w:rPr>
      </w:pPr>
      <w:r w:rsidRPr="00E5079E">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19204C57" w14:textId="5E11A382" w:rsidR="00AE0870" w:rsidRPr="00E5079E" w:rsidRDefault="00AE0870" w:rsidP="00E94ACA">
      <w:pPr>
        <w:numPr>
          <w:ilvl w:val="0"/>
          <w:numId w:val="42"/>
        </w:numPr>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76"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0E95ADC8" w14:textId="77777777" w:rsidR="00AE0870" w:rsidRPr="006F3BA7" w:rsidRDefault="00AE0870" w:rsidP="00E94ACA">
      <w:pPr>
        <w:rPr>
          <w:b/>
          <w:bCs/>
          <w:szCs w:val="24"/>
        </w:rPr>
      </w:pPr>
      <w:r w:rsidRPr="006F3BA7">
        <w:rPr>
          <w:b/>
          <w:bCs/>
          <w:szCs w:val="24"/>
        </w:rPr>
        <w:t>SAMHSA Budget Template</w:t>
      </w:r>
    </w:p>
    <w:p w14:paraId="1F389D90" w14:textId="77777777" w:rsidR="00AE0870" w:rsidRPr="006F3BA7" w:rsidRDefault="00AE0870" w:rsidP="00E94ACA">
      <w:pPr>
        <w:shd w:val="clear" w:color="auto" w:fill="FFFFFF"/>
        <w:rPr>
          <w:rFonts w:cs="Arial"/>
          <w:szCs w:val="24"/>
        </w:rPr>
      </w:pPr>
      <w:r w:rsidRPr="006F3BA7">
        <w:rPr>
          <w:rFonts w:cs="Arial"/>
          <w:szCs w:val="24"/>
        </w:rPr>
        <w:t>To expedite review of your application, it is highly recommended you use the following PDF budget template to complete the Detailed Budget and Narrative Justification for submission with your application:</w:t>
      </w:r>
    </w:p>
    <w:p w14:paraId="6C79C427" w14:textId="77777777" w:rsidR="00875CD1" w:rsidRDefault="00AE0870" w:rsidP="00875CD1">
      <w:pPr>
        <w:numPr>
          <w:ilvl w:val="0"/>
          <w:numId w:val="89"/>
        </w:numPr>
        <w:shd w:val="clear" w:color="auto" w:fill="FFFFFF"/>
        <w:spacing w:before="100" w:beforeAutospacing="1"/>
        <w:ind w:left="600"/>
        <w:rPr>
          <w:rFonts w:cs="Arial"/>
          <w:color w:val="000000"/>
          <w:szCs w:val="24"/>
        </w:rPr>
      </w:pPr>
      <w:bookmarkStart w:id="418" w:name="_Hlk90548489"/>
      <w:r w:rsidRPr="006F3BA7">
        <w:rPr>
          <w:rFonts w:cs="Arial"/>
          <w:color w:val="000000"/>
          <w:szCs w:val="24"/>
        </w:rPr>
        <w:t xml:space="preserve">To locate the budget template </w:t>
      </w:r>
      <w:hyperlink r:id="rId77" w:history="1">
        <w:r w:rsidRPr="00E94ACA">
          <w:rPr>
            <w:rFonts w:cs="Arial"/>
            <w:color w:val="0000FF"/>
            <w:szCs w:val="24"/>
            <w:u w:val="single"/>
          </w:rPr>
          <w:t>Click here SAMHSA Forms and Resources</w:t>
        </w:r>
      </w:hyperlink>
      <w:r w:rsidRPr="006F3BA7">
        <w:rPr>
          <w:rFonts w:cs="Arial"/>
          <w:color w:val="0070C0"/>
          <w:szCs w:val="24"/>
        </w:rPr>
        <w:t xml:space="preserve"> </w:t>
      </w:r>
      <w:r w:rsidRPr="006F3BA7">
        <w:rPr>
          <w:rFonts w:cs="Arial"/>
          <w:color w:val="000000"/>
          <w:szCs w:val="24"/>
        </w:rPr>
        <w:t>– scroll down to “</w:t>
      </w:r>
      <w:r w:rsidRPr="006F3BA7">
        <w:rPr>
          <w:rFonts w:cs="Arial"/>
          <w:b/>
          <w:bCs/>
          <w:color w:val="000000"/>
          <w:szCs w:val="24"/>
        </w:rPr>
        <w:t>SAMHSA Budget Template</w:t>
      </w:r>
      <w:r w:rsidRPr="006F3BA7">
        <w:rPr>
          <w:rFonts w:cs="Arial"/>
          <w:color w:val="000000"/>
          <w:szCs w:val="24"/>
        </w:rPr>
        <w:t xml:space="preserve">” section. You </w:t>
      </w:r>
      <w:r w:rsidRPr="006F3BA7">
        <w:rPr>
          <w:rFonts w:cs="Arial"/>
          <w:b/>
          <w:bCs/>
          <w:color w:val="000000"/>
          <w:szCs w:val="24"/>
        </w:rPr>
        <w:t>must</w:t>
      </w:r>
      <w:r w:rsidRPr="006F3BA7">
        <w:rPr>
          <w:rFonts w:cs="Arial"/>
          <w:color w:val="000000"/>
          <w:szCs w:val="24"/>
        </w:rPr>
        <w:t xml:space="preserve"> download the budget </w:t>
      </w:r>
      <w:r w:rsidR="00875CD1">
        <w:rPr>
          <w:rFonts w:cs="Arial"/>
          <w:color w:val="000000"/>
          <w:szCs w:val="24"/>
        </w:rPr>
        <w:br w:type="page"/>
      </w:r>
    </w:p>
    <w:p w14:paraId="5A0150DD" w14:textId="0FEF5AC4" w:rsidR="00AE0870" w:rsidRPr="006F3BA7" w:rsidRDefault="00AE0870" w:rsidP="00875CD1">
      <w:pPr>
        <w:shd w:val="clear" w:color="auto" w:fill="FFFFFF"/>
        <w:spacing w:before="100" w:beforeAutospacing="1"/>
        <w:ind w:left="600"/>
        <w:rPr>
          <w:rFonts w:cs="Arial"/>
          <w:szCs w:val="24"/>
        </w:rPr>
      </w:pPr>
      <w:r w:rsidRPr="006F3BA7">
        <w:rPr>
          <w:rFonts w:cs="Arial"/>
          <w:color w:val="000000"/>
          <w:szCs w:val="24"/>
        </w:rPr>
        <w:lastRenderedPageBreak/>
        <w:t>template PDF to your computer first before opening it directly in Adobe Acrobat or Acrobat Reader (not your internet browser):</w:t>
      </w:r>
    </w:p>
    <w:p w14:paraId="207E875E" w14:textId="77777777" w:rsidR="00AE0870" w:rsidRPr="006F3BA7" w:rsidRDefault="00AE0870" w:rsidP="00E94ACA">
      <w:pPr>
        <w:numPr>
          <w:ilvl w:val="0"/>
          <w:numId w:val="127"/>
        </w:numPr>
        <w:shd w:val="clear" w:color="auto" w:fill="FFFFFF"/>
        <w:spacing w:before="100" w:beforeAutospacing="1"/>
        <w:rPr>
          <w:rFonts w:cs="Arial"/>
          <w:szCs w:val="24"/>
        </w:rPr>
      </w:pPr>
      <w:r w:rsidRPr="006F3BA7">
        <w:rPr>
          <w:rFonts w:cs="Arial"/>
          <w:color w:val="000000"/>
          <w:szCs w:val="24"/>
        </w:rPr>
        <w:t>Right-click the link "</w:t>
      </w:r>
      <w:r w:rsidRPr="006F3BA7">
        <w:rPr>
          <w:rFonts w:cs="Arial"/>
          <w:b/>
          <w:bCs/>
          <w:color w:val="000000"/>
          <w:szCs w:val="24"/>
        </w:rPr>
        <w:t>SAMHSA Budget Template (PDF)</w:t>
      </w:r>
      <w:r w:rsidRPr="006F3BA7">
        <w:rPr>
          <w:rFonts w:cs="Arial"/>
          <w:color w:val="000000"/>
          <w:szCs w:val="24"/>
        </w:rPr>
        <w:t>"</w:t>
      </w:r>
    </w:p>
    <w:p w14:paraId="311BEFE6" w14:textId="77777777" w:rsidR="00AE0870" w:rsidRPr="006F3BA7" w:rsidRDefault="00AE0870" w:rsidP="00E94ACA">
      <w:pPr>
        <w:numPr>
          <w:ilvl w:val="0"/>
          <w:numId w:val="127"/>
        </w:numPr>
        <w:shd w:val="clear" w:color="auto" w:fill="FFFFFF"/>
        <w:spacing w:before="100" w:beforeAutospacing="1"/>
        <w:rPr>
          <w:rFonts w:cs="Arial"/>
          <w:szCs w:val="24"/>
        </w:rPr>
      </w:pPr>
      <w:r w:rsidRPr="006F3BA7">
        <w:rPr>
          <w:rFonts w:cs="Arial"/>
          <w:color w:val="000000"/>
          <w:szCs w:val="24"/>
        </w:rPr>
        <w:t>Select "save link as" and save to a location on your computer</w:t>
      </w:r>
    </w:p>
    <w:p w14:paraId="1934B179" w14:textId="77777777" w:rsidR="001676FE" w:rsidRDefault="00AE0870" w:rsidP="00E94ACA">
      <w:pPr>
        <w:numPr>
          <w:ilvl w:val="0"/>
          <w:numId w:val="127"/>
        </w:numPr>
        <w:shd w:val="clear" w:color="auto" w:fill="FFFFFF"/>
        <w:rPr>
          <w:rFonts w:cs="Arial"/>
          <w:color w:val="000000"/>
          <w:szCs w:val="24"/>
        </w:rPr>
      </w:pPr>
      <w:r w:rsidRPr="006F3BA7">
        <w:rPr>
          <w:rFonts w:cs="Arial"/>
          <w:color w:val="000000"/>
          <w:szCs w:val="24"/>
        </w:rPr>
        <w:t>Go to the saved location and open the "SAMHSA Budget Template (PDF)" using Adobe Acrobat or Acrobat Reader.</w:t>
      </w:r>
    </w:p>
    <w:bookmarkEnd w:id="418"/>
    <w:p w14:paraId="7A376C87" w14:textId="77777777" w:rsidR="00AE0870" w:rsidRPr="006F3BA7" w:rsidRDefault="00AE0870" w:rsidP="00E94ACA">
      <w:pPr>
        <w:rPr>
          <w:b/>
          <w:bCs/>
          <w:szCs w:val="24"/>
        </w:rPr>
      </w:pPr>
      <w:r w:rsidRPr="006F3BA7">
        <w:rPr>
          <w:b/>
          <w:bCs/>
          <w:szCs w:val="24"/>
        </w:rPr>
        <w:t>Guidance</w:t>
      </w:r>
    </w:p>
    <w:p w14:paraId="5A6C7D89" w14:textId="77777777" w:rsidR="00AE0870" w:rsidRPr="006F3BA7" w:rsidRDefault="00AE0870" w:rsidP="00E94ACA">
      <w:pPr>
        <w:shd w:val="clear" w:color="auto" w:fill="FFFFFF"/>
        <w:rPr>
          <w:rFonts w:ascii="Times New Roman" w:hAnsi="Times New Roman"/>
          <w:szCs w:val="24"/>
        </w:rPr>
      </w:pPr>
      <w:r w:rsidRPr="006F3BA7">
        <w:rPr>
          <w:szCs w:val="24"/>
        </w:rPr>
        <w:t>The following documents provide guidance on using the budget template:</w:t>
      </w:r>
    </w:p>
    <w:p w14:paraId="0F18CB23" w14:textId="7503B283" w:rsidR="00AE0870" w:rsidRPr="006F3BA7" w:rsidRDefault="00FF3F16" w:rsidP="00AE0870">
      <w:pPr>
        <w:numPr>
          <w:ilvl w:val="0"/>
          <w:numId w:val="90"/>
        </w:numPr>
        <w:shd w:val="clear" w:color="auto" w:fill="FFFFFF"/>
        <w:spacing w:before="100" w:beforeAutospacing="1" w:after="120"/>
        <w:rPr>
          <w:rFonts w:cs="Arial"/>
          <w:szCs w:val="24"/>
          <w:u w:val="single"/>
        </w:rPr>
      </w:pPr>
      <w:hyperlink r:id="rId78" w:history="1">
        <w:r w:rsidR="00AE0870" w:rsidRPr="006F3BA7">
          <w:rPr>
            <w:rFonts w:cs="Arial"/>
            <w:color w:val="0000FF"/>
            <w:szCs w:val="24"/>
            <w:u w:val="single"/>
          </w:rPr>
          <w:t>Key Features of the Budget Template</w:t>
        </w:r>
      </w:hyperlink>
    </w:p>
    <w:p w14:paraId="4535B370" w14:textId="58B45311" w:rsidR="00AE0870" w:rsidRPr="006F3BA7" w:rsidRDefault="00FF3F16" w:rsidP="00AE0870">
      <w:pPr>
        <w:numPr>
          <w:ilvl w:val="0"/>
          <w:numId w:val="90"/>
        </w:numPr>
        <w:shd w:val="clear" w:color="auto" w:fill="FFFFFF"/>
        <w:spacing w:before="100" w:beforeAutospacing="1" w:after="120"/>
        <w:rPr>
          <w:rFonts w:cs="Arial"/>
          <w:szCs w:val="24"/>
          <w:u w:val="single"/>
        </w:rPr>
      </w:pPr>
      <w:hyperlink r:id="rId79" w:history="1">
        <w:r w:rsidR="00AE0870" w:rsidRPr="006F3BA7">
          <w:rPr>
            <w:rFonts w:cs="Arial"/>
            <w:color w:val="0000FF"/>
            <w:szCs w:val="24"/>
            <w:u w:val="single"/>
          </w:rPr>
          <w:t>Budget Template Users Guide</w:t>
        </w:r>
      </w:hyperlink>
    </w:p>
    <w:p w14:paraId="3831B298" w14:textId="5BA1C177" w:rsidR="00AE0870" w:rsidRPr="006F3BA7" w:rsidRDefault="00FF3F16" w:rsidP="00875CD1">
      <w:pPr>
        <w:numPr>
          <w:ilvl w:val="0"/>
          <w:numId w:val="90"/>
        </w:numPr>
        <w:shd w:val="clear" w:color="auto" w:fill="FFFFFF"/>
        <w:spacing w:before="100" w:beforeAutospacing="1"/>
        <w:rPr>
          <w:rFonts w:cs="Arial"/>
          <w:szCs w:val="24"/>
          <w:u w:val="single"/>
        </w:rPr>
      </w:pPr>
      <w:hyperlink r:id="rId80" w:history="1">
        <w:r w:rsidR="00AE0870" w:rsidRPr="006F3BA7">
          <w:rPr>
            <w:rFonts w:cs="Arial"/>
            <w:color w:val="0000FF"/>
            <w:szCs w:val="24"/>
            <w:u w:val="single"/>
          </w:rPr>
          <w:t>Budget Review Checklist</w:t>
        </w:r>
      </w:hyperlink>
      <w:r w:rsidR="00AE0870" w:rsidRPr="006F3BA7">
        <w:rPr>
          <w:rFonts w:cs="Arial"/>
          <w:szCs w:val="24"/>
        </w:rPr>
        <w:t xml:space="preserve"> – use this checklist to review your Detailed Budget and Narrative Justification before submission to SAMHSA.</w:t>
      </w:r>
    </w:p>
    <w:p w14:paraId="659D4210" w14:textId="0A35B864" w:rsidR="00AE0870" w:rsidRPr="006F3BA7" w:rsidRDefault="00AE0870" w:rsidP="00AE0870">
      <w:pPr>
        <w:shd w:val="clear" w:color="auto" w:fill="FFFFFF"/>
        <w:spacing w:after="180"/>
        <w:rPr>
          <w:rFonts w:ascii="Times New Roman" w:hAnsi="Times New Roman"/>
          <w:b/>
          <w:szCs w:val="24"/>
        </w:rPr>
      </w:pPr>
      <w:r w:rsidRPr="006F3BA7">
        <w:rPr>
          <w:rFonts w:cs="Arial"/>
          <w:b/>
          <w:bCs/>
          <w:szCs w:val="24"/>
        </w:rPr>
        <w:t>Note:</w:t>
      </w:r>
      <w:r w:rsidR="00875CD1">
        <w:rPr>
          <w:rFonts w:ascii="Times New Roman" w:hAnsi="Times New Roman"/>
          <w:b/>
          <w:bCs/>
          <w:szCs w:val="24"/>
        </w:rPr>
        <w:t xml:space="preserve"> </w:t>
      </w:r>
      <w:r w:rsidRPr="006F3BA7">
        <w:rPr>
          <w:szCs w:val="24"/>
        </w:rPr>
        <w:t xml:space="preserve">For SAMHSA to view </w:t>
      </w:r>
      <w:proofErr w:type="gramStart"/>
      <w:r w:rsidRPr="006F3BA7">
        <w:rPr>
          <w:szCs w:val="24"/>
        </w:rPr>
        <w:t>all of</w:t>
      </w:r>
      <w:proofErr w:type="gramEnd"/>
      <w:r w:rsidRPr="006F3BA7">
        <w:rPr>
          <w:szCs w:val="24"/>
        </w:rPr>
        <w:t xml:space="preserve"> your budget data, you must convert the PDF to a non-editable format by </w:t>
      </w:r>
      <w:r w:rsidRPr="006F3BA7">
        <w:rPr>
          <w:rFonts w:cs="Arial"/>
          <w:b/>
          <w:bCs/>
          <w:szCs w:val="24"/>
        </w:rPr>
        <w:t>PRINTING TO PDF</w:t>
      </w:r>
      <w:r w:rsidRPr="006F3BA7">
        <w:rPr>
          <w:szCs w:val="24"/>
        </w:rPr>
        <w:t> before submission.</w:t>
      </w:r>
    </w:p>
    <w:p w14:paraId="5CFC5FA4" w14:textId="77777777" w:rsidR="00AE0870" w:rsidRPr="006F3BA7" w:rsidRDefault="00AE0870" w:rsidP="00931AB3">
      <w:pPr>
        <w:rPr>
          <w:b/>
          <w:bCs/>
          <w:szCs w:val="24"/>
        </w:rPr>
      </w:pPr>
      <w:r w:rsidRPr="006F3BA7">
        <w:rPr>
          <w:b/>
          <w:bCs/>
          <w:szCs w:val="24"/>
        </w:rPr>
        <w:t>Sample Budgets</w:t>
      </w:r>
    </w:p>
    <w:p w14:paraId="58EDEBC5" w14:textId="77777777" w:rsidR="00AE0870" w:rsidRPr="006F3BA7" w:rsidRDefault="00AE0870" w:rsidP="00931AB3">
      <w:pPr>
        <w:shd w:val="clear" w:color="auto" w:fill="FFFFFF" w:themeFill="background1"/>
        <w:rPr>
          <w:rFonts w:cs="Arial"/>
          <w:szCs w:val="24"/>
        </w:rPr>
      </w:pPr>
      <w:r w:rsidRPr="006F3BA7">
        <w:rPr>
          <w:rFonts w:cs="Arial"/>
          <w:szCs w:val="24"/>
        </w:rPr>
        <w:t>The following PDFs are samples of Detailed Budgets and Narrative Justification:</w:t>
      </w:r>
    </w:p>
    <w:p w14:paraId="3A7AD290" w14:textId="77777777" w:rsidR="00AE0870" w:rsidRPr="006F3BA7" w:rsidRDefault="00FF3F16" w:rsidP="00931AB3">
      <w:pPr>
        <w:numPr>
          <w:ilvl w:val="0"/>
          <w:numId w:val="91"/>
        </w:numPr>
        <w:shd w:val="clear" w:color="auto" w:fill="FFFFFF" w:themeFill="background1"/>
        <w:spacing w:before="100" w:beforeAutospacing="1"/>
        <w:ind w:left="648"/>
        <w:rPr>
          <w:rFonts w:cs="Arial"/>
          <w:szCs w:val="24"/>
        </w:rPr>
      </w:pPr>
      <w:hyperlink r:id="rId81">
        <w:r w:rsidR="00AE0870" w:rsidRPr="006F3BA7">
          <w:rPr>
            <w:rFonts w:cs="Arial"/>
            <w:szCs w:val="24"/>
            <w:u w:val="single"/>
          </w:rPr>
          <w:t>Sample Budget – NON-MATCH (PDF | 697 KB)</w:t>
        </w:r>
      </w:hyperlink>
    </w:p>
    <w:p w14:paraId="565C191E" w14:textId="081F1FA1" w:rsidR="00AE0870" w:rsidRPr="006F3BA7" w:rsidRDefault="00AE0870" w:rsidP="00931AB3">
      <w:pPr>
        <w:rPr>
          <w:rFonts w:cs="Arial"/>
          <w:b/>
          <w:bCs/>
          <w:szCs w:val="24"/>
        </w:rPr>
      </w:pPr>
      <w:r w:rsidRPr="006F3BA7">
        <w:rPr>
          <w:rFonts w:cs="Arial"/>
          <w:b/>
          <w:bCs/>
          <w:szCs w:val="24"/>
        </w:rPr>
        <w:t>Completing the SF-424A</w:t>
      </w:r>
    </w:p>
    <w:p w14:paraId="0660FAE1" w14:textId="77777777" w:rsidR="00BC695E" w:rsidRDefault="00AE0870" w:rsidP="00931AB3">
      <w:r w:rsidRPr="0AFF76F8">
        <w:rPr>
          <w:rFonts w:cs="Arial"/>
          <w:b/>
          <w:bCs/>
        </w:rPr>
        <w:t>Complete Sections A – F</w:t>
      </w:r>
      <w:r w:rsidRPr="0AFF76F8">
        <w:rPr>
          <w:rFonts w:cs="Arial"/>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w:t>
      </w:r>
      <w:r w:rsidR="00BC695E">
        <w:t xml:space="preserve"> </w:t>
      </w:r>
    </w:p>
    <w:p w14:paraId="263C7A2D" w14:textId="4216F926" w:rsidR="00AE0870" w:rsidRPr="00E5079E" w:rsidRDefault="00AE0870" w:rsidP="00931AB3">
      <w:pPr>
        <w:rPr>
          <w:rFonts w:cs="Arial"/>
        </w:rPr>
      </w:pPr>
      <w:r w:rsidRPr="0AFF76F8">
        <w:rPr>
          <w:rFonts w:cs="Arial"/>
        </w:rPr>
        <w:t xml:space="preserve">In </w:t>
      </w:r>
      <w:r w:rsidRPr="0AFF76F8">
        <w:rPr>
          <w:rFonts w:cs="Arial"/>
          <w:b/>
          <w:bCs/>
        </w:rPr>
        <w:t>Section A</w:t>
      </w:r>
      <w:r w:rsidRPr="0AFF76F8">
        <w:rPr>
          <w:rFonts w:cs="Arial"/>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w:t>
      </w:r>
      <w:proofErr w:type="gramStart"/>
      <w:r w:rsidRPr="0AFF76F8">
        <w:rPr>
          <w:rFonts w:cs="Arial"/>
        </w:rPr>
        <w:t>line item</w:t>
      </w:r>
      <w:proofErr w:type="gramEnd"/>
      <w:r w:rsidRPr="0AFF76F8">
        <w:rPr>
          <w:rFonts w:cs="Arial"/>
        </w:rPr>
        <w:t xml:space="preserve"> budget) for each year of the period of performance specified in Section A. </w:t>
      </w:r>
    </w:p>
    <w:p w14:paraId="7927E7DC" w14:textId="02576A38" w:rsidR="00A37520" w:rsidRDefault="00AE0870" w:rsidP="0AFF76F8">
      <w:pPr>
        <w:rPr>
          <w:rFonts w:cs="Arial"/>
        </w:rPr>
      </w:pPr>
      <w:r w:rsidRPr="0AFF76F8">
        <w:rPr>
          <w:rFonts w:cs="Arial"/>
        </w:rPr>
        <w:t xml:space="preserve">In </w:t>
      </w:r>
      <w:r w:rsidRPr="0AFF76F8">
        <w:rPr>
          <w:rFonts w:cs="Arial"/>
          <w:b/>
          <w:bCs/>
        </w:rPr>
        <w:t>Section B</w:t>
      </w:r>
      <w:r w:rsidRPr="0AFF76F8">
        <w:rPr>
          <w:rFonts w:cs="Arial"/>
        </w:rPr>
        <w:t>, use column (1) to provide category amounts for year one and use columns (2) through (4), if applicable, for subsequent budget years. If applicable for year five, submit a copy of Section B of the SF-424A as an Attachment (specific attachment number will be listed in the NOFO - not counted in the page limit).</w:t>
      </w:r>
      <w:r w:rsidR="00A37520">
        <w:rPr>
          <w:rFonts w:cs="Arial"/>
        </w:rPr>
        <w:br w:type="page"/>
      </w:r>
    </w:p>
    <w:p w14:paraId="3FBD9D3B" w14:textId="77777777" w:rsidR="00622521" w:rsidRDefault="00AE0870" w:rsidP="0AFF76F8">
      <w:pPr>
        <w:rPr>
          <w:rFonts w:cs="Arial"/>
        </w:rPr>
      </w:pPr>
      <w:r w:rsidRPr="0AFF76F8">
        <w:rPr>
          <w:rFonts w:cs="Arial"/>
          <w:b/>
          <w:bCs/>
        </w:rPr>
        <w:lastRenderedPageBreak/>
        <w:t>Section C – Non-Federal Resources</w:t>
      </w:r>
      <w:r w:rsidRPr="0AFF76F8">
        <w:rPr>
          <w:rFonts w:cs="Arial"/>
        </w:rPr>
        <w:t>: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w:t>
      </w:r>
    </w:p>
    <w:p w14:paraId="3D5A0A07" w14:textId="77777777" w:rsidR="00AE0870" w:rsidRPr="00E5079E" w:rsidRDefault="00AE0870" w:rsidP="0AFF76F8">
      <w:pPr>
        <w:rPr>
          <w:rFonts w:cs="Arial"/>
        </w:rPr>
      </w:pPr>
      <w:r w:rsidRPr="0AFF76F8">
        <w:rPr>
          <w:rFonts w:cs="Arial"/>
          <w:b/>
          <w:bCs/>
        </w:rPr>
        <w:t>Section D – Forecasted Cash Needs</w:t>
      </w:r>
      <w:r w:rsidRPr="0AFF76F8">
        <w:rPr>
          <w:rFonts w:cs="Arial"/>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423F781F" w14:textId="77777777" w:rsidR="00AE0870" w:rsidRPr="00E5079E" w:rsidRDefault="00AE0870" w:rsidP="00AE0870">
      <w:pPr>
        <w:rPr>
          <w:rFonts w:cs="Arial"/>
          <w:szCs w:val="24"/>
        </w:rPr>
      </w:pPr>
      <w:r w:rsidRPr="00E5079E">
        <w:rPr>
          <w:rFonts w:cs="Arial"/>
          <w:b/>
          <w:bCs/>
          <w:szCs w:val="24"/>
        </w:rPr>
        <w:t>Section E – Budget Estimates of Federal Funds Needed for Balance of the Project:</w:t>
      </w:r>
      <w:r w:rsidRPr="00E5079E">
        <w:rPr>
          <w:rFonts w:cs="Arial"/>
          <w:szCs w:val="24"/>
        </w:rPr>
        <w:t xml:space="preserve"> Complete line 16 of the Future Funding Periods columns for the out years, with (b) First being the 2nd year, (c) Second being the 3rd year, etc. </w:t>
      </w:r>
    </w:p>
    <w:p w14:paraId="17F02557" w14:textId="77777777" w:rsidR="00AE0870" w:rsidRPr="00E5079E" w:rsidRDefault="00AE0870" w:rsidP="00AE0870">
      <w:pPr>
        <w:rPr>
          <w:rFonts w:cs="Arial"/>
          <w:szCs w:val="24"/>
        </w:rPr>
      </w:pPr>
      <w:r w:rsidRPr="00E5079E">
        <w:rPr>
          <w:rFonts w:cs="Arial"/>
          <w:b/>
          <w:bCs/>
          <w:szCs w:val="24"/>
        </w:rPr>
        <w:t>Section F – Other Budget Information</w:t>
      </w:r>
      <w:r w:rsidRPr="00E5079E">
        <w:rPr>
          <w:rFonts w:cs="Arial"/>
          <w:szCs w:val="24"/>
        </w:rPr>
        <w:t>. Complete as appropriate.</w:t>
      </w:r>
    </w:p>
    <w:p w14:paraId="72D5398B" w14:textId="77777777" w:rsidR="00AE0870" w:rsidRPr="006E78F6" w:rsidRDefault="00AE0870" w:rsidP="006E78F6">
      <w:pPr>
        <w:rPr>
          <w:b/>
          <w:bCs/>
        </w:rPr>
      </w:pPr>
      <w:r w:rsidRPr="006E78F6">
        <w:rPr>
          <w:b/>
          <w:bCs/>
        </w:rPr>
        <w:t>Budget Cost Categories</w:t>
      </w:r>
    </w:p>
    <w:p w14:paraId="790D7983" w14:textId="77777777" w:rsidR="00AE0870" w:rsidRPr="00E5079E" w:rsidRDefault="00AE0870" w:rsidP="0AFF76F8">
      <w:pPr>
        <w:rPr>
          <w:rFonts w:cs="Arial"/>
        </w:rPr>
      </w:pPr>
      <w:r w:rsidRPr="0AFF76F8">
        <w:rPr>
          <w:rFonts w:cs="Arial"/>
          <w:u w:val="single"/>
        </w:rPr>
        <w:t>Personnel Costs</w:t>
      </w:r>
      <w:r w:rsidRPr="0AFF76F8">
        <w:rPr>
          <w:rFonts w:cs="Arial"/>
        </w:rPr>
        <w:t xml:space="preserve">: Explain personnel costs by listing each staff member who will be supported from funds, name (if possible), position title, percentage of full-time equivalency, and annual salary. Award funds may not be used to pay the salary of an individual at a rate </w:t>
      </w:r>
      <w:proofErr w:type="gramStart"/>
      <w:r w:rsidRPr="0AFF76F8">
        <w:rPr>
          <w:rFonts w:cs="Arial"/>
        </w:rPr>
        <w:t>in excess of</w:t>
      </w:r>
      <w:proofErr w:type="gramEnd"/>
      <w:r w:rsidRPr="0AFF76F8">
        <w:rPr>
          <w:rFonts w:cs="Arial"/>
        </w:rPr>
        <w:t xml:space="preserve"> Executive Level II or $203,700. An individual's base salary, per se, is NOT constrained by the statutory provision for a limitation of salary. The rate limitation simply limits the amount that may be awarded and charged to SAMHSA grants and cooperative agreements. </w:t>
      </w:r>
    </w:p>
    <w:p w14:paraId="14FB85B6" w14:textId="2FAF4F69" w:rsidR="00AE0870" w:rsidRPr="00E5079E" w:rsidRDefault="00AE0870" w:rsidP="00AE0870">
      <w:pPr>
        <w:rPr>
          <w:rFonts w:cs="Arial"/>
          <w:szCs w:val="24"/>
        </w:rPr>
      </w:pPr>
      <w:bookmarkStart w:id="419" w:name="_Hlk82781739"/>
      <w:r w:rsidRPr="00E5079E">
        <w:rPr>
          <w:rFonts w:cs="Arial"/>
          <w:b/>
          <w:bCs/>
          <w:szCs w:val="24"/>
        </w:rPr>
        <w:t>Note</w:t>
      </w:r>
      <w:r w:rsidRPr="00E5079E">
        <w:rPr>
          <w:rFonts w:cs="Arial"/>
          <w:szCs w:val="24"/>
        </w:rPr>
        <w:t>: 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419"/>
    <w:p w14:paraId="104558FB" w14:textId="77777777" w:rsidR="00AE0870" w:rsidRPr="00E5079E" w:rsidRDefault="00AE0870" w:rsidP="00AE0870">
      <w:pPr>
        <w:rPr>
          <w:rFonts w:cs="Arial"/>
          <w:szCs w:val="24"/>
        </w:rPr>
      </w:pPr>
      <w:r w:rsidRPr="00E5079E">
        <w:rPr>
          <w:rFonts w:cs="Arial"/>
          <w:szCs w:val="24"/>
          <w:u w:val="single"/>
        </w:rPr>
        <w:t>Fringe Benefits</w:t>
      </w:r>
      <w:r w:rsidRPr="00E5079E">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100979D6" w14:textId="77777777" w:rsidR="00BC695E" w:rsidRDefault="00AE0870" w:rsidP="00AE0870">
      <w:pPr>
        <w:rPr>
          <w:rFonts w:cs="Arial"/>
          <w:szCs w:val="24"/>
        </w:rPr>
      </w:pPr>
      <w:r w:rsidRPr="00E5079E">
        <w:rPr>
          <w:rFonts w:cs="Arial"/>
          <w:szCs w:val="24"/>
          <w:u w:val="single"/>
        </w:rPr>
        <w:t>Travel</w:t>
      </w:r>
      <w:r w:rsidRPr="00E5079E">
        <w:rPr>
          <w:rFonts w:cs="Arial"/>
          <w:szCs w:val="24"/>
        </w:rPr>
        <w:t xml:space="preserve">: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w:t>
      </w:r>
      <w:r w:rsidR="00BC695E">
        <w:rPr>
          <w:rFonts w:cs="Arial"/>
          <w:szCs w:val="24"/>
        </w:rPr>
        <w:br w:type="page"/>
      </w:r>
    </w:p>
    <w:p w14:paraId="1FFE97E5" w14:textId="3D877111" w:rsidR="00E6234A" w:rsidRDefault="00AE0870" w:rsidP="00AE0870">
      <w:pPr>
        <w:rPr>
          <w:rFonts w:cs="Arial"/>
          <w:szCs w:val="24"/>
        </w:rPr>
      </w:pPr>
      <w:r w:rsidRPr="00E5079E">
        <w:rPr>
          <w:rFonts w:cs="Arial"/>
          <w:szCs w:val="24"/>
        </w:rPr>
        <w:lastRenderedPageBreak/>
        <w:t>Name the traveler(s) if possible, describe the purpose of the travel, provide number of trips involved, the destinations, and the number of individuals for whom funds are requested.</w:t>
      </w:r>
    </w:p>
    <w:p w14:paraId="1885C13A" w14:textId="77777777" w:rsidR="00AE0870" w:rsidRPr="00E5079E" w:rsidRDefault="00AE0870" w:rsidP="00AE0870">
      <w:pPr>
        <w:rPr>
          <w:rFonts w:cs="Arial"/>
          <w:szCs w:val="24"/>
        </w:rPr>
      </w:pPr>
      <w:r w:rsidRPr="00E5079E">
        <w:rPr>
          <w:rFonts w:cs="Arial"/>
          <w:szCs w:val="24"/>
          <w:u w:val="single"/>
        </w:rPr>
        <w:t>Equipment</w:t>
      </w:r>
      <w:r w:rsidRPr="00E5079E">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E5079E">
        <w:rPr>
          <w:rFonts w:cs="Arial"/>
          <w:szCs w:val="24"/>
        </w:rPr>
        <w:br/>
      </w:r>
      <w:r w:rsidRPr="00E5079E">
        <w:rPr>
          <w:rFonts w:cs="Arial"/>
          <w:szCs w:val="24"/>
        </w:rPr>
        <w:br/>
      </w:r>
      <w:r w:rsidRPr="00E5079E">
        <w:rPr>
          <w:rFonts w:cs="Arial"/>
          <w:szCs w:val="24"/>
          <w:u w:val="single"/>
        </w:rPr>
        <w:t>Supplies</w:t>
      </w:r>
      <w:r w:rsidRPr="00E5079E">
        <w:rPr>
          <w:rFonts w:cs="Arial"/>
          <w:szCs w:val="24"/>
        </w:rPr>
        <w:t>: List the items that the project will use to implement the proposed project. Items must be listed separately: office supplies (e.g., paper, pencils).</w:t>
      </w:r>
    </w:p>
    <w:p w14:paraId="5E529780" w14:textId="77777777" w:rsidR="00AE0870" w:rsidRPr="00E5079E" w:rsidRDefault="00AE0870" w:rsidP="00AE0870">
      <w:pPr>
        <w:rPr>
          <w:rFonts w:cs="Arial"/>
          <w:szCs w:val="24"/>
        </w:rPr>
      </w:pPr>
      <w:r w:rsidRPr="00E5079E">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218AE3A4" w14:textId="77777777" w:rsidR="00AE0870" w:rsidRPr="00E5079E" w:rsidRDefault="00AE0870" w:rsidP="00AE0870">
      <w:pPr>
        <w:rPr>
          <w:rFonts w:cs="Arial"/>
          <w:szCs w:val="24"/>
        </w:rPr>
      </w:pPr>
      <w:r w:rsidRPr="00E5079E">
        <w:rPr>
          <w:rFonts w:cs="Arial"/>
          <w:szCs w:val="24"/>
          <w:u w:val="single"/>
        </w:rPr>
        <w:t>Contractual/Subawards/Consortium/Consultant</w:t>
      </w:r>
      <w:r w:rsidRPr="00E5079E">
        <w:rPr>
          <w:rFonts w:cs="Arial"/>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each consultant, the services he/she will perform, total number of days, travel costs, and total estimated costs.</w:t>
      </w:r>
    </w:p>
    <w:p w14:paraId="684BD1C2" w14:textId="77777777" w:rsidR="00AE0870" w:rsidRPr="00E5079E" w:rsidRDefault="00AE0870" w:rsidP="00AE0870">
      <w:pPr>
        <w:rPr>
          <w:rFonts w:cs="Arial"/>
          <w:szCs w:val="24"/>
        </w:rPr>
      </w:pPr>
      <w:r w:rsidRPr="00E5079E">
        <w:rPr>
          <w:rFonts w:cs="Arial"/>
          <w:szCs w:val="24"/>
        </w:rPr>
        <w:t>For subawards to entities that will help carry out the work of the award, you should describe how you will monitor their work to ensure the funds are being properly used.</w:t>
      </w:r>
    </w:p>
    <w:p w14:paraId="3FBAEEBF" w14:textId="77777777" w:rsidR="00AE0870" w:rsidRPr="00E5079E" w:rsidRDefault="00AE0870" w:rsidP="00AE0870">
      <w:pPr>
        <w:rPr>
          <w:rFonts w:cs="Arial"/>
          <w:szCs w:val="24"/>
        </w:rPr>
      </w:pPr>
      <w:r w:rsidRPr="00E5079E">
        <w:rPr>
          <w:rFonts w:cs="Arial"/>
          <w:szCs w:val="24"/>
          <w:u w:val="single"/>
        </w:rPr>
        <w:t>Other</w:t>
      </w:r>
      <w:r w:rsidRPr="00E5079E">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13A70811" w14:textId="77777777" w:rsidR="00BC695E" w:rsidRDefault="00AE0870" w:rsidP="00AE0870">
      <w:pPr>
        <w:rPr>
          <w:rFonts w:cs="Arial"/>
          <w:szCs w:val="24"/>
        </w:rPr>
      </w:pPr>
      <w:r w:rsidRPr="00E5079E">
        <w:rPr>
          <w:rFonts w:cs="Arial"/>
          <w:szCs w:val="24"/>
          <w:u w:val="single"/>
        </w:rPr>
        <w:t>Indirect Costs</w:t>
      </w:r>
      <w:r w:rsidRPr="00E5079E">
        <w:rPr>
          <w:rFonts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w:t>
      </w:r>
      <w:r w:rsidR="00BC695E">
        <w:rPr>
          <w:rFonts w:cs="Arial"/>
          <w:szCs w:val="24"/>
        </w:rPr>
        <w:br w:type="page"/>
      </w:r>
    </w:p>
    <w:p w14:paraId="152BA5E8" w14:textId="22FE5F9E" w:rsidR="00704F95" w:rsidRDefault="00AE0870" w:rsidP="00AE0870">
      <w:pPr>
        <w:rPr>
          <w:rFonts w:cs="Arial"/>
          <w:szCs w:val="24"/>
        </w:rPr>
      </w:pPr>
      <w:r w:rsidRPr="00E5079E">
        <w:rPr>
          <w:rFonts w:cs="Arial"/>
          <w:szCs w:val="24"/>
        </w:rPr>
        <w:lastRenderedPageBreak/>
        <w:t>them, and the regional offices which negotiate them</w:t>
      </w:r>
      <w:r w:rsidRPr="00E5079E">
        <w:rPr>
          <w:rFonts w:cs="Arial"/>
          <w:b/>
          <w:bCs/>
          <w:szCs w:val="24"/>
        </w:rPr>
        <w:t>. If indirect costs are included in the budget, attach a copy of the indirect cost rate agreement</w:t>
      </w:r>
      <w:r w:rsidRPr="00E5079E">
        <w:rPr>
          <w:rFonts w:cs="Arial"/>
          <w:szCs w:val="24"/>
        </w:rPr>
        <w:t>.</w:t>
      </w:r>
    </w:p>
    <w:p w14:paraId="3D134734" w14:textId="3EB9CFE0" w:rsidR="00BC695E" w:rsidRDefault="00AE0870" w:rsidP="00AE0870">
      <w:pPr>
        <w:rPr>
          <w:rFonts w:cs="Arial"/>
          <w:szCs w:val="24"/>
        </w:rPr>
      </w:pPr>
      <w:r w:rsidRPr="00E5079E">
        <w:rPr>
          <w:rFonts w:cs="Arial"/>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417"/>
      <w:r w:rsidR="00BC695E">
        <w:rPr>
          <w:rFonts w:cs="Arial"/>
          <w:szCs w:val="24"/>
        </w:rPr>
        <w:br w:type="page"/>
      </w:r>
    </w:p>
    <w:p w14:paraId="01F564DA" w14:textId="49FC2C06" w:rsidR="00BA6A70" w:rsidRDefault="15AA7A90" w:rsidP="00A817A2">
      <w:pPr>
        <w:pStyle w:val="Heading1"/>
      </w:pPr>
      <w:bookmarkStart w:id="420" w:name="_Appendix_M_–_2"/>
      <w:bookmarkStart w:id="421" w:name="_Toc96077381"/>
      <w:bookmarkStart w:id="422" w:name="_Toc174539190"/>
      <w:bookmarkEnd w:id="402"/>
      <w:bookmarkEnd w:id="420"/>
      <w:r>
        <w:lastRenderedPageBreak/>
        <w:t>Appendix M – Localities Hardest Hit by the HIV Epidemic</w:t>
      </w:r>
      <w:r w:rsidR="6183B77F" w:rsidRPr="20409F6C">
        <w:rPr>
          <w:rStyle w:val="FootnoteReference"/>
        </w:rPr>
        <w:footnoteReference w:id="9"/>
      </w:r>
      <w:bookmarkEnd w:id="421"/>
      <w:bookmarkEnd w:id="422"/>
    </w:p>
    <w:p w14:paraId="047A602B" w14:textId="77777777" w:rsidR="00BA6A70" w:rsidRDefault="6183B77F" w:rsidP="00BA6A70">
      <w:pPr>
        <w:jc w:val="center"/>
        <w:rPr>
          <w:u w:val="single"/>
        </w:rPr>
      </w:pPr>
      <w:r w:rsidRPr="7FFA4094">
        <w:rPr>
          <w:sz w:val="28"/>
          <w:szCs w:val="28"/>
          <w:u w:val="single"/>
        </w:rPr>
        <w:t>(</w:t>
      </w:r>
      <w:r w:rsidRPr="7FFA4094">
        <w:rPr>
          <w:u w:val="single"/>
        </w:rPr>
        <w:t>48 Counties; San Juan, Puerto Rico; Washington, D.C.; Seven States)</w:t>
      </w:r>
    </w:p>
    <w:tbl>
      <w:tblPr>
        <w:tblStyle w:val="TableGrid"/>
        <w:tblW w:w="0" w:type="auto"/>
        <w:tblLook w:val="04A0" w:firstRow="1" w:lastRow="0" w:firstColumn="1" w:lastColumn="0" w:noHBand="0" w:noVBand="1"/>
      </w:tblPr>
      <w:tblGrid>
        <w:gridCol w:w="3109"/>
        <w:gridCol w:w="3111"/>
        <w:gridCol w:w="3110"/>
      </w:tblGrid>
      <w:tr w:rsidR="00BA6A70" w14:paraId="03F55C21" w14:textId="77777777" w:rsidTr="7FFA4094">
        <w:trPr>
          <w:trHeight w:val="1140"/>
        </w:trPr>
        <w:tc>
          <w:tcPr>
            <w:tcW w:w="310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5C7F24A" w14:textId="77777777" w:rsidR="00BA6A70" w:rsidRDefault="6183B77F" w:rsidP="00A26DFF">
            <w:pPr>
              <w:rPr>
                <w:b/>
                <w:bCs/>
                <w:i/>
                <w:iCs/>
                <w:sz w:val="20"/>
                <w:u w:val="single"/>
              </w:rPr>
            </w:pPr>
            <w:r w:rsidRPr="7FFA4094">
              <w:rPr>
                <w:b/>
                <w:bCs/>
                <w:i/>
                <w:iCs/>
                <w:sz w:val="20"/>
                <w:u w:val="single"/>
              </w:rPr>
              <w:t>Counties</w:t>
            </w:r>
          </w:p>
          <w:p w14:paraId="17412FF3" w14:textId="579F246D" w:rsidR="00BA6A70" w:rsidRDefault="6183B77F" w:rsidP="00A26DFF">
            <w:pPr>
              <w:rPr>
                <w:sz w:val="20"/>
              </w:rPr>
            </w:pPr>
            <w:r w:rsidRPr="7FFA4094">
              <w:rPr>
                <w:sz w:val="20"/>
                <w:u w:val="single"/>
              </w:rPr>
              <w:t xml:space="preserve">Arizona </w:t>
            </w:r>
          </w:p>
          <w:p w14:paraId="3AD93A32" w14:textId="75A14797" w:rsidR="00BA6A70" w:rsidRDefault="6183B77F" w:rsidP="00A26DFF">
            <w:pPr>
              <w:rPr>
                <w:sz w:val="18"/>
                <w:szCs w:val="18"/>
              </w:rPr>
            </w:pPr>
            <w:r w:rsidRPr="7FFA4094">
              <w:rPr>
                <w:sz w:val="18"/>
                <w:szCs w:val="18"/>
              </w:rPr>
              <w:t xml:space="preserve">Maricopa County </w:t>
            </w:r>
          </w:p>
          <w:p w14:paraId="4F016FA2" w14:textId="77777777" w:rsidR="00BA6A70" w:rsidRDefault="6183B77F" w:rsidP="00A26DFF">
            <w:pPr>
              <w:rPr>
                <w:sz w:val="20"/>
                <w:u w:val="single"/>
              </w:rPr>
            </w:pPr>
            <w:r w:rsidRPr="7FFA4094">
              <w:rPr>
                <w:sz w:val="20"/>
                <w:u w:val="single"/>
              </w:rPr>
              <w:t>California</w:t>
            </w:r>
          </w:p>
          <w:p w14:paraId="4C9E6A45" w14:textId="47447007" w:rsidR="00274897" w:rsidRDefault="6183B77F" w:rsidP="00A26DFF">
            <w:pPr>
              <w:rPr>
                <w:sz w:val="18"/>
                <w:szCs w:val="18"/>
              </w:rPr>
            </w:pPr>
            <w:r w:rsidRPr="7FFA4094">
              <w:rPr>
                <w:sz w:val="18"/>
                <w:szCs w:val="18"/>
              </w:rPr>
              <w:t xml:space="preserve">Alameda County </w:t>
            </w:r>
            <w:r w:rsidR="00BA6A70">
              <w:tab/>
            </w:r>
          </w:p>
          <w:p w14:paraId="620CC3C2" w14:textId="238B107C" w:rsidR="00BA6A70" w:rsidRDefault="6183B77F" w:rsidP="00A26DFF">
            <w:pPr>
              <w:rPr>
                <w:sz w:val="18"/>
                <w:szCs w:val="18"/>
              </w:rPr>
            </w:pPr>
            <w:r w:rsidRPr="7FFA4094">
              <w:rPr>
                <w:sz w:val="18"/>
                <w:szCs w:val="18"/>
              </w:rPr>
              <w:t xml:space="preserve">Angeles County </w:t>
            </w:r>
          </w:p>
          <w:p w14:paraId="1EBEC1E5" w14:textId="77777777" w:rsidR="00BA6A70" w:rsidRDefault="6183B77F" w:rsidP="00A26DFF">
            <w:pPr>
              <w:rPr>
                <w:sz w:val="18"/>
                <w:szCs w:val="18"/>
              </w:rPr>
            </w:pPr>
            <w:r w:rsidRPr="7FFA4094">
              <w:rPr>
                <w:sz w:val="18"/>
                <w:szCs w:val="18"/>
              </w:rPr>
              <w:t>Orange County</w:t>
            </w:r>
          </w:p>
          <w:p w14:paraId="17212E8F" w14:textId="77777777" w:rsidR="00BA6A70" w:rsidRDefault="6183B77F" w:rsidP="00A26DFF">
            <w:pPr>
              <w:rPr>
                <w:sz w:val="18"/>
                <w:szCs w:val="18"/>
              </w:rPr>
            </w:pPr>
            <w:r w:rsidRPr="7FFA4094">
              <w:rPr>
                <w:sz w:val="18"/>
                <w:szCs w:val="18"/>
              </w:rPr>
              <w:t>Riverside County</w:t>
            </w:r>
          </w:p>
          <w:p w14:paraId="6F03D88C" w14:textId="77777777" w:rsidR="00BA6A70" w:rsidRDefault="6183B77F" w:rsidP="00A26DFF">
            <w:pPr>
              <w:rPr>
                <w:sz w:val="18"/>
                <w:szCs w:val="18"/>
              </w:rPr>
            </w:pPr>
            <w:r w:rsidRPr="7FFA4094">
              <w:rPr>
                <w:sz w:val="18"/>
                <w:szCs w:val="18"/>
              </w:rPr>
              <w:t>Sacramento County</w:t>
            </w:r>
          </w:p>
          <w:p w14:paraId="01976055" w14:textId="77777777" w:rsidR="00BA6A70" w:rsidRDefault="6183B77F" w:rsidP="00A26DFF">
            <w:pPr>
              <w:rPr>
                <w:sz w:val="18"/>
                <w:szCs w:val="18"/>
              </w:rPr>
            </w:pPr>
            <w:r w:rsidRPr="7FFA4094">
              <w:rPr>
                <w:sz w:val="18"/>
                <w:szCs w:val="18"/>
              </w:rPr>
              <w:t>San Bernardino County</w:t>
            </w:r>
          </w:p>
          <w:p w14:paraId="27575EE4" w14:textId="77777777" w:rsidR="00BA6A70" w:rsidRDefault="6183B77F" w:rsidP="00A26DFF">
            <w:pPr>
              <w:rPr>
                <w:sz w:val="18"/>
                <w:szCs w:val="18"/>
              </w:rPr>
            </w:pPr>
            <w:r w:rsidRPr="7FFA4094">
              <w:rPr>
                <w:sz w:val="18"/>
                <w:szCs w:val="18"/>
              </w:rPr>
              <w:t>San Diego County</w:t>
            </w:r>
          </w:p>
          <w:p w14:paraId="5DE02BA4" w14:textId="77777777" w:rsidR="00BA6A70" w:rsidRDefault="6183B77F" w:rsidP="00A26DFF">
            <w:pPr>
              <w:rPr>
                <w:sz w:val="18"/>
                <w:szCs w:val="18"/>
              </w:rPr>
            </w:pPr>
            <w:r w:rsidRPr="7FFA4094">
              <w:rPr>
                <w:sz w:val="18"/>
                <w:szCs w:val="18"/>
              </w:rPr>
              <w:t>San Francisco County</w:t>
            </w:r>
          </w:p>
          <w:p w14:paraId="5237E8E6" w14:textId="77777777" w:rsidR="00BA6A70" w:rsidRDefault="6183B77F" w:rsidP="00A26DFF">
            <w:pPr>
              <w:rPr>
                <w:sz w:val="18"/>
                <w:szCs w:val="18"/>
                <w:u w:val="single"/>
              </w:rPr>
            </w:pPr>
            <w:r w:rsidRPr="7FFA4094">
              <w:rPr>
                <w:sz w:val="20"/>
                <w:u w:val="single"/>
              </w:rPr>
              <w:t>Florida</w:t>
            </w:r>
          </w:p>
          <w:p w14:paraId="45EEA9E1" w14:textId="77777777" w:rsidR="00BA6A70" w:rsidRDefault="6183B77F" w:rsidP="00A26DFF">
            <w:pPr>
              <w:rPr>
                <w:sz w:val="18"/>
                <w:szCs w:val="18"/>
              </w:rPr>
            </w:pPr>
            <w:r w:rsidRPr="7FFA4094">
              <w:rPr>
                <w:sz w:val="18"/>
                <w:szCs w:val="18"/>
              </w:rPr>
              <w:t>Broward County</w:t>
            </w:r>
          </w:p>
          <w:p w14:paraId="6FF7ECE9" w14:textId="77777777" w:rsidR="00BA6A70" w:rsidRDefault="6183B77F" w:rsidP="00A26DFF">
            <w:pPr>
              <w:rPr>
                <w:sz w:val="18"/>
                <w:szCs w:val="18"/>
              </w:rPr>
            </w:pPr>
            <w:r w:rsidRPr="7FFA4094">
              <w:rPr>
                <w:sz w:val="18"/>
                <w:szCs w:val="18"/>
              </w:rPr>
              <w:t>Duvall County</w:t>
            </w:r>
          </w:p>
          <w:p w14:paraId="15488E20" w14:textId="77777777" w:rsidR="00BA6A70" w:rsidRDefault="6183B77F" w:rsidP="00A26DFF">
            <w:pPr>
              <w:rPr>
                <w:sz w:val="18"/>
                <w:szCs w:val="18"/>
              </w:rPr>
            </w:pPr>
            <w:r w:rsidRPr="7FFA4094">
              <w:rPr>
                <w:sz w:val="18"/>
                <w:szCs w:val="18"/>
              </w:rPr>
              <w:t>Hillsborough County</w:t>
            </w:r>
          </w:p>
          <w:p w14:paraId="1B810F42" w14:textId="77777777" w:rsidR="00BA6A70" w:rsidRDefault="6183B77F" w:rsidP="00A26DFF">
            <w:pPr>
              <w:rPr>
                <w:sz w:val="18"/>
                <w:szCs w:val="18"/>
              </w:rPr>
            </w:pPr>
            <w:r w:rsidRPr="7FFA4094">
              <w:rPr>
                <w:sz w:val="18"/>
                <w:szCs w:val="18"/>
              </w:rPr>
              <w:t>Miami-Dade County</w:t>
            </w:r>
          </w:p>
          <w:p w14:paraId="41332234" w14:textId="77777777" w:rsidR="00BA6A70" w:rsidRDefault="6183B77F" w:rsidP="00A26DFF">
            <w:pPr>
              <w:rPr>
                <w:sz w:val="18"/>
                <w:szCs w:val="18"/>
              </w:rPr>
            </w:pPr>
            <w:r w:rsidRPr="7FFA4094">
              <w:rPr>
                <w:sz w:val="18"/>
                <w:szCs w:val="18"/>
              </w:rPr>
              <w:t>Orange County</w:t>
            </w:r>
          </w:p>
          <w:p w14:paraId="61B40CD0" w14:textId="77777777" w:rsidR="00BA6A70" w:rsidRDefault="6183B77F" w:rsidP="002C7D6C">
            <w:pPr>
              <w:rPr>
                <w:sz w:val="18"/>
                <w:szCs w:val="18"/>
              </w:rPr>
            </w:pPr>
            <w:r w:rsidRPr="7FFA4094">
              <w:rPr>
                <w:sz w:val="18"/>
                <w:szCs w:val="18"/>
              </w:rPr>
              <w:t>Palm Beach County</w:t>
            </w:r>
          </w:p>
          <w:p w14:paraId="535C854B" w14:textId="77777777" w:rsidR="00BA6A70" w:rsidRDefault="6183B77F" w:rsidP="002C7D6C">
            <w:pPr>
              <w:rPr>
                <w:sz w:val="18"/>
                <w:szCs w:val="18"/>
              </w:rPr>
            </w:pPr>
            <w:r w:rsidRPr="7FFA4094">
              <w:rPr>
                <w:sz w:val="18"/>
                <w:szCs w:val="18"/>
              </w:rPr>
              <w:t>Pinellas County</w:t>
            </w:r>
          </w:p>
          <w:p w14:paraId="01DF3360" w14:textId="77777777" w:rsidR="00BA6A70" w:rsidRDefault="6183B77F" w:rsidP="002C7D6C">
            <w:pPr>
              <w:rPr>
                <w:sz w:val="20"/>
                <w:u w:val="single"/>
              </w:rPr>
            </w:pPr>
            <w:r w:rsidRPr="7FFA4094">
              <w:rPr>
                <w:sz w:val="20"/>
                <w:u w:val="single"/>
              </w:rPr>
              <w:t>Georgia</w:t>
            </w:r>
          </w:p>
          <w:p w14:paraId="6AC2ABBC" w14:textId="77777777" w:rsidR="00BA6A70" w:rsidRDefault="6183B77F" w:rsidP="002C7D6C">
            <w:pPr>
              <w:rPr>
                <w:sz w:val="18"/>
                <w:szCs w:val="18"/>
              </w:rPr>
            </w:pPr>
            <w:r w:rsidRPr="7FFA4094">
              <w:rPr>
                <w:sz w:val="18"/>
                <w:szCs w:val="18"/>
              </w:rPr>
              <w:t>Cobb County</w:t>
            </w:r>
          </w:p>
          <w:p w14:paraId="49433E8A" w14:textId="77777777" w:rsidR="00BA6A70" w:rsidRDefault="6183B77F" w:rsidP="002C7D6C">
            <w:pPr>
              <w:rPr>
                <w:sz w:val="18"/>
                <w:szCs w:val="18"/>
              </w:rPr>
            </w:pPr>
            <w:r w:rsidRPr="7FFA4094">
              <w:rPr>
                <w:sz w:val="18"/>
                <w:szCs w:val="18"/>
              </w:rPr>
              <w:t>DeKalb County</w:t>
            </w:r>
          </w:p>
          <w:p w14:paraId="33C30C8D" w14:textId="77777777" w:rsidR="00BA6A70" w:rsidRDefault="6183B77F" w:rsidP="002C7D6C">
            <w:pPr>
              <w:rPr>
                <w:sz w:val="18"/>
                <w:szCs w:val="18"/>
              </w:rPr>
            </w:pPr>
            <w:r w:rsidRPr="7FFA4094">
              <w:rPr>
                <w:sz w:val="18"/>
                <w:szCs w:val="18"/>
              </w:rPr>
              <w:lastRenderedPageBreak/>
              <w:t>Fulton County</w:t>
            </w:r>
          </w:p>
          <w:p w14:paraId="5CC53D96" w14:textId="77777777" w:rsidR="00BA6A70" w:rsidRDefault="6183B77F" w:rsidP="002C7D6C">
            <w:pPr>
              <w:rPr>
                <w:sz w:val="18"/>
                <w:szCs w:val="18"/>
              </w:rPr>
            </w:pPr>
            <w:r w:rsidRPr="7FFA4094">
              <w:rPr>
                <w:sz w:val="18"/>
                <w:szCs w:val="18"/>
              </w:rPr>
              <w:t>Gwinnett County</w:t>
            </w:r>
          </w:p>
          <w:p w14:paraId="2D78159D" w14:textId="77777777" w:rsidR="00BA6A70" w:rsidRDefault="6183B77F" w:rsidP="002C7D6C">
            <w:pPr>
              <w:rPr>
                <w:sz w:val="20"/>
                <w:u w:val="single"/>
              </w:rPr>
            </w:pPr>
            <w:r w:rsidRPr="7FFA4094">
              <w:rPr>
                <w:sz w:val="20"/>
                <w:u w:val="single"/>
              </w:rPr>
              <w:t>Illinois</w:t>
            </w:r>
          </w:p>
          <w:p w14:paraId="72E1E9F8" w14:textId="77777777" w:rsidR="00BA6A70" w:rsidRDefault="6183B77F" w:rsidP="002C7D6C">
            <w:pPr>
              <w:rPr>
                <w:sz w:val="18"/>
                <w:szCs w:val="18"/>
              </w:rPr>
            </w:pPr>
            <w:r w:rsidRPr="7FFA4094">
              <w:rPr>
                <w:sz w:val="18"/>
                <w:szCs w:val="18"/>
              </w:rPr>
              <w:t>Cook County</w:t>
            </w:r>
          </w:p>
          <w:p w14:paraId="410C72B4" w14:textId="77777777" w:rsidR="00BA6A70" w:rsidRDefault="6183B77F" w:rsidP="002C7D6C">
            <w:pPr>
              <w:rPr>
                <w:sz w:val="20"/>
                <w:u w:val="single"/>
              </w:rPr>
            </w:pPr>
            <w:r w:rsidRPr="7FFA4094">
              <w:rPr>
                <w:sz w:val="20"/>
                <w:u w:val="single"/>
              </w:rPr>
              <w:t>Indiana</w:t>
            </w:r>
          </w:p>
          <w:p w14:paraId="2417226E" w14:textId="56DC50A0" w:rsidR="00BA6A70" w:rsidRPr="002C7D6C" w:rsidRDefault="6183B77F" w:rsidP="00A26DFF">
            <w:pPr>
              <w:rPr>
                <w:sz w:val="20"/>
              </w:rPr>
            </w:pPr>
            <w:r w:rsidRPr="7FFA4094">
              <w:rPr>
                <w:sz w:val="18"/>
                <w:szCs w:val="18"/>
              </w:rPr>
              <w:t>Marion County</w:t>
            </w:r>
          </w:p>
        </w:tc>
        <w:tc>
          <w:tcPr>
            <w:tcW w:w="311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6909D38" w14:textId="77777777" w:rsidR="00BA6A70" w:rsidRDefault="6183B77F" w:rsidP="00A26DFF">
            <w:pPr>
              <w:rPr>
                <w:sz w:val="20"/>
                <w:u w:val="single"/>
              </w:rPr>
            </w:pPr>
            <w:r w:rsidRPr="7FFA4094">
              <w:rPr>
                <w:sz w:val="20"/>
                <w:u w:val="single"/>
              </w:rPr>
              <w:lastRenderedPageBreak/>
              <w:t>Louisiana</w:t>
            </w:r>
          </w:p>
          <w:p w14:paraId="14EC3D38" w14:textId="77777777" w:rsidR="00BA6A70" w:rsidRDefault="6183B77F" w:rsidP="00A26DFF">
            <w:pPr>
              <w:rPr>
                <w:sz w:val="18"/>
                <w:szCs w:val="18"/>
              </w:rPr>
            </w:pPr>
            <w:r w:rsidRPr="7FFA4094">
              <w:rPr>
                <w:sz w:val="18"/>
                <w:szCs w:val="18"/>
              </w:rPr>
              <w:t>East Baton Rouge Parish</w:t>
            </w:r>
          </w:p>
          <w:p w14:paraId="45F558F2" w14:textId="77777777" w:rsidR="00BA6A70" w:rsidRDefault="6183B77F" w:rsidP="00A26DFF">
            <w:pPr>
              <w:rPr>
                <w:sz w:val="18"/>
                <w:szCs w:val="18"/>
              </w:rPr>
            </w:pPr>
            <w:r w:rsidRPr="7FFA4094">
              <w:rPr>
                <w:sz w:val="18"/>
                <w:szCs w:val="18"/>
              </w:rPr>
              <w:t>Orleans Parish</w:t>
            </w:r>
          </w:p>
          <w:p w14:paraId="7F7EAC8C" w14:textId="77777777" w:rsidR="00BA6A70" w:rsidRDefault="6183B77F" w:rsidP="00A26DFF">
            <w:pPr>
              <w:rPr>
                <w:sz w:val="20"/>
                <w:u w:val="single"/>
              </w:rPr>
            </w:pPr>
            <w:r w:rsidRPr="7FFA4094">
              <w:rPr>
                <w:sz w:val="20"/>
                <w:u w:val="single"/>
              </w:rPr>
              <w:t>Maryland</w:t>
            </w:r>
          </w:p>
          <w:p w14:paraId="6E1602EA" w14:textId="621588B1" w:rsidR="0024752C" w:rsidRDefault="0024752C" w:rsidP="00A26DFF">
            <w:pPr>
              <w:rPr>
                <w:sz w:val="18"/>
                <w:szCs w:val="18"/>
              </w:rPr>
            </w:pPr>
            <w:r w:rsidRPr="0024752C">
              <w:rPr>
                <w:sz w:val="18"/>
                <w:szCs w:val="18"/>
              </w:rPr>
              <w:t>Baltimore City</w:t>
            </w:r>
          </w:p>
          <w:p w14:paraId="65215C23" w14:textId="0EB00DEB" w:rsidR="00105E66" w:rsidDel="00696666" w:rsidRDefault="6183B77F" w:rsidP="00A26DFF">
            <w:pPr>
              <w:rPr>
                <w:del w:id="423" w:author="Vayhinger, Beverly (SAMHSA)" w:date="2022-04-05T14:40:00Z"/>
                <w:sz w:val="18"/>
                <w:szCs w:val="18"/>
              </w:rPr>
            </w:pPr>
            <w:r w:rsidRPr="7FFA4094">
              <w:rPr>
                <w:sz w:val="18"/>
                <w:szCs w:val="18"/>
              </w:rPr>
              <w:t xml:space="preserve">Baltimore </w:t>
            </w:r>
            <w:proofErr w:type="spellStart"/>
            <w:r w:rsidRPr="7FFA4094">
              <w:rPr>
                <w:sz w:val="18"/>
                <w:szCs w:val="18"/>
              </w:rPr>
              <w:t>County</w:t>
            </w:r>
          </w:p>
          <w:p w14:paraId="74347CE7" w14:textId="02DC6035" w:rsidR="00BA6A70" w:rsidRDefault="00696666" w:rsidP="00A26DFF">
            <w:pPr>
              <w:rPr>
                <w:sz w:val="18"/>
                <w:szCs w:val="18"/>
              </w:rPr>
            </w:pPr>
            <w:r>
              <w:rPr>
                <w:sz w:val="18"/>
                <w:szCs w:val="18"/>
              </w:rPr>
              <w:t>M</w:t>
            </w:r>
            <w:r w:rsidR="6183B77F" w:rsidRPr="7FFA4094">
              <w:rPr>
                <w:sz w:val="18"/>
                <w:szCs w:val="18"/>
              </w:rPr>
              <w:t>ontgomery</w:t>
            </w:r>
            <w:proofErr w:type="spellEnd"/>
            <w:r w:rsidR="6183B77F" w:rsidRPr="7FFA4094">
              <w:rPr>
                <w:sz w:val="18"/>
                <w:szCs w:val="18"/>
              </w:rPr>
              <w:t xml:space="preserve"> County</w:t>
            </w:r>
          </w:p>
          <w:p w14:paraId="1CA8A10E" w14:textId="77777777" w:rsidR="00BA6A70" w:rsidRDefault="6183B77F" w:rsidP="00A26DFF">
            <w:pPr>
              <w:rPr>
                <w:sz w:val="18"/>
                <w:szCs w:val="18"/>
              </w:rPr>
            </w:pPr>
            <w:r w:rsidRPr="7FFA4094">
              <w:rPr>
                <w:sz w:val="18"/>
                <w:szCs w:val="18"/>
              </w:rPr>
              <w:t>Prince George’s County</w:t>
            </w:r>
          </w:p>
          <w:p w14:paraId="44B9B52F" w14:textId="77777777" w:rsidR="00BA6A70" w:rsidRDefault="6183B77F" w:rsidP="00A26DFF">
            <w:pPr>
              <w:rPr>
                <w:sz w:val="20"/>
                <w:u w:val="single"/>
              </w:rPr>
            </w:pPr>
            <w:r w:rsidRPr="7FFA4094">
              <w:rPr>
                <w:sz w:val="20"/>
                <w:u w:val="single"/>
              </w:rPr>
              <w:t>Massachusetts</w:t>
            </w:r>
          </w:p>
          <w:p w14:paraId="2368B174" w14:textId="77777777" w:rsidR="00BA6A70" w:rsidRDefault="6183B77F" w:rsidP="00A26DFF">
            <w:pPr>
              <w:rPr>
                <w:sz w:val="18"/>
                <w:szCs w:val="18"/>
              </w:rPr>
            </w:pPr>
            <w:r w:rsidRPr="7FFA4094">
              <w:rPr>
                <w:sz w:val="18"/>
                <w:szCs w:val="18"/>
              </w:rPr>
              <w:t>Suffolk County</w:t>
            </w:r>
          </w:p>
          <w:p w14:paraId="176E46C4" w14:textId="77777777" w:rsidR="00BA6A70" w:rsidRDefault="6183B77F" w:rsidP="00A26DFF">
            <w:pPr>
              <w:rPr>
                <w:sz w:val="20"/>
                <w:u w:val="single"/>
              </w:rPr>
            </w:pPr>
            <w:r w:rsidRPr="7FFA4094">
              <w:rPr>
                <w:sz w:val="20"/>
                <w:u w:val="single"/>
              </w:rPr>
              <w:t>Michigan</w:t>
            </w:r>
          </w:p>
          <w:p w14:paraId="7C9D8865" w14:textId="77777777" w:rsidR="00BA6A70" w:rsidRDefault="6183B77F" w:rsidP="00A26DFF">
            <w:pPr>
              <w:rPr>
                <w:sz w:val="18"/>
                <w:szCs w:val="18"/>
              </w:rPr>
            </w:pPr>
            <w:r w:rsidRPr="7FFA4094">
              <w:rPr>
                <w:sz w:val="18"/>
                <w:szCs w:val="18"/>
              </w:rPr>
              <w:t>Wayne County</w:t>
            </w:r>
          </w:p>
          <w:p w14:paraId="3F181E87" w14:textId="77777777" w:rsidR="00BA6A70" w:rsidRDefault="6183B77F" w:rsidP="00A26DFF">
            <w:pPr>
              <w:rPr>
                <w:sz w:val="20"/>
                <w:u w:val="single"/>
              </w:rPr>
            </w:pPr>
            <w:r w:rsidRPr="7FFA4094">
              <w:rPr>
                <w:sz w:val="20"/>
                <w:u w:val="single"/>
              </w:rPr>
              <w:t>Nevada</w:t>
            </w:r>
          </w:p>
          <w:p w14:paraId="1B57F052" w14:textId="77777777" w:rsidR="00BA6A70" w:rsidRDefault="6183B77F" w:rsidP="00A26DFF">
            <w:pPr>
              <w:rPr>
                <w:sz w:val="18"/>
                <w:szCs w:val="18"/>
              </w:rPr>
            </w:pPr>
            <w:r w:rsidRPr="7FFA4094">
              <w:rPr>
                <w:sz w:val="18"/>
                <w:szCs w:val="18"/>
              </w:rPr>
              <w:t>Clark County</w:t>
            </w:r>
          </w:p>
          <w:p w14:paraId="1DF70FBD" w14:textId="77777777" w:rsidR="00BA6A70" w:rsidRDefault="6183B77F" w:rsidP="00A26DFF">
            <w:pPr>
              <w:rPr>
                <w:sz w:val="20"/>
                <w:u w:val="single"/>
              </w:rPr>
            </w:pPr>
            <w:r w:rsidRPr="7FFA4094">
              <w:rPr>
                <w:sz w:val="20"/>
                <w:u w:val="single"/>
              </w:rPr>
              <w:t>New Jersey</w:t>
            </w:r>
          </w:p>
          <w:p w14:paraId="2A23856D" w14:textId="77777777" w:rsidR="00BA6A70" w:rsidRDefault="6183B77F" w:rsidP="00A26DFF">
            <w:pPr>
              <w:rPr>
                <w:sz w:val="18"/>
                <w:szCs w:val="18"/>
              </w:rPr>
            </w:pPr>
            <w:r w:rsidRPr="7FFA4094">
              <w:rPr>
                <w:sz w:val="18"/>
                <w:szCs w:val="18"/>
              </w:rPr>
              <w:t>Essex County</w:t>
            </w:r>
          </w:p>
          <w:p w14:paraId="2FC2702E" w14:textId="77777777" w:rsidR="00BA6A70" w:rsidRDefault="6183B77F" w:rsidP="00A26DFF">
            <w:pPr>
              <w:rPr>
                <w:sz w:val="18"/>
                <w:szCs w:val="18"/>
              </w:rPr>
            </w:pPr>
            <w:r w:rsidRPr="7FFA4094">
              <w:rPr>
                <w:sz w:val="18"/>
                <w:szCs w:val="18"/>
              </w:rPr>
              <w:t>Hudson County</w:t>
            </w:r>
          </w:p>
          <w:p w14:paraId="783E5289" w14:textId="77777777" w:rsidR="00BA6A70" w:rsidRDefault="6183B77F" w:rsidP="00A26DFF">
            <w:pPr>
              <w:rPr>
                <w:sz w:val="20"/>
                <w:u w:val="single"/>
              </w:rPr>
            </w:pPr>
            <w:r w:rsidRPr="7FFA4094">
              <w:rPr>
                <w:sz w:val="20"/>
                <w:u w:val="single"/>
              </w:rPr>
              <w:t>New York</w:t>
            </w:r>
          </w:p>
          <w:p w14:paraId="09F141CA" w14:textId="77777777" w:rsidR="00BA6A70" w:rsidRDefault="6183B77F" w:rsidP="00A26DFF">
            <w:pPr>
              <w:rPr>
                <w:sz w:val="18"/>
                <w:szCs w:val="18"/>
              </w:rPr>
            </w:pPr>
            <w:r w:rsidRPr="7FFA4094">
              <w:rPr>
                <w:sz w:val="18"/>
                <w:szCs w:val="18"/>
              </w:rPr>
              <w:t>Bronx County</w:t>
            </w:r>
          </w:p>
          <w:p w14:paraId="0775AB24" w14:textId="77777777" w:rsidR="00BA6A70" w:rsidRDefault="6183B77F" w:rsidP="00A26DFF">
            <w:pPr>
              <w:rPr>
                <w:sz w:val="18"/>
                <w:szCs w:val="18"/>
              </w:rPr>
            </w:pPr>
            <w:r w:rsidRPr="7FFA4094">
              <w:rPr>
                <w:sz w:val="18"/>
                <w:szCs w:val="18"/>
              </w:rPr>
              <w:t>Kings County</w:t>
            </w:r>
          </w:p>
          <w:p w14:paraId="483345DD" w14:textId="77777777" w:rsidR="00BA6A70" w:rsidRDefault="6183B77F" w:rsidP="00A26DFF">
            <w:pPr>
              <w:rPr>
                <w:sz w:val="18"/>
                <w:szCs w:val="18"/>
              </w:rPr>
            </w:pPr>
            <w:r w:rsidRPr="7FFA4094">
              <w:rPr>
                <w:sz w:val="18"/>
                <w:szCs w:val="18"/>
              </w:rPr>
              <w:t>New York County</w:t>
            </w:r>
          </w:p>
          <w:p w14:paraId="720C1B8E" w14:textId="77777777" w:rsidR="00BA6A70" w:rsidRDefault="6183B77F" w:rsidP="00A26DFF">
            <w:pPr>
              <w:rPr>
                <w:sz w:val="18"/>
                <w:szCs w:val="18"/>
              </w:rPr>
            </w:pPr>
            <w:r w:rsidRPr="7FFA4094">
              <w:rPr>
                <w:sz w:val="18"/>
                <w:szCs w:val="18"/>
              </w:rPr>
              <w:t>Queens County</w:t>
            </w:r>
          </w:p>
          <w:p w14:paraId="2A8E181B" w14:textId="77777777" w:rsidR="00BA6A70" w:rsidRDefault="6183B77F" w:rsidP="00A26DFF">
            <w:pPr>
              <w:rPr>
                <w:sz w:val="20"/>
                <w:u w:val="single"/>
              </w:rPr>
            </w:pPr>
            <w:r w:rsidRPr="7FFA4094">
              <w:rPr>
                <w:sz w:val="20"/>
                <w:u w:val="single"/>
              </w:rPr>
              <w:t>North Carolina</w:t>
            </w:r>
          </w:p>
          <w:p w14:paraId="283F7B1C" w14:textId="77777777" w:rsidR="00BA6A70" w:rsidRDefault="6183B77F" w:rsidP="00A26DFF">
            <w:pPr>
              <w:rPr>
                <w:sz w:val="18"/>
                <w:szCs w:val="18"/>
              </w:rPr>
            </w:pPr>
            <w:r w:rsidRPr="7FFA4094">
              <w:rPr>
                <w:sz w:val="18"/>
                <w:szCs w:val="18"/>
              </w:rPr>
              <w:lastRenderedPageBreak/>
              <w:t>Mecklenburg County</w:t>
            </w:r>
          </w:p>
          <w:p w14:paraId="2F38329E" w14:textId="77777777" w:rsidR="00BA6A70" w:rsidRDefault="6183B77F" w:rsidP="00A26DFF">
            <w:pPr>
              <w:rPr>
                <w:sz w:val="20"/>
                <w:u w:val="single"/>
              </w:rPr>
            </w:pPr>
            <w:r w:rsidRPr="7FFA4094">
              <w:rPr>
                <w:sz w:val="20"/>
                <w:u w:val="single"/>
              </w:rPr>
              <w:t>Ohio</w:t>
            </w:r>
          </w:p>
          <w:p w14:paraId="19FA925F" w14:textId="77777777" w:rsidR="00BA6A70" w:rsidRDefault="6183B77F" w:rsidP="00A26DFF">
            <w:pPr>
              <w:rPr>
                <w:sz w:val="18"/>
                <w:szCs w:val="18"/>
              </w:rPr>
            </w:pPr>
            <w:r w:rsidRPr="7FFA4094">
              <w:rPr>
                <w:sz w:val="18"/>
                <w:szCs w:val="18"/>
              </w:rPr>
              <w:t>Cuyahoga County</w:t>
            </w:r>
          </w:p>
          <w:p w14:paraId="3CCDF81D" w14:textId="77777777" w:rsidR="00BA6A70" w:rsidRDefault="6183B77F" w:rsidP="00A26DFF">
            <w:pPr>
              <w:rPr>
                <w:sz w:val="18"/>
                <w:szCs w:val="18"/>
              </w:rPr>
            </w:pPr>
            <w:r w:rsidRPr="7FFA4094">
              <w:rPr>
                <w:sz w:val="18"/>
                <w:szCs w:val="18"/>
              </w:rPr>
              <w:t>Franklin County</w:t>
            </w:r>
          </w:p>
          <w:p w14:paraId="44B453D1" w14:textId="77777777" w:rsidR="00BA6A70" w:rsidRDefault="6183B77F" w:rsidP="00A26DFF">
            <w:pPr>
              <w:rPr>
                <w:sz w:val="18"/>
                <w:szCs w:val="18"/>
              </w:rPr>
            </w:pPr>
            <w:r w:rsidRPr="7FFA4094">
              <w:rPr>
                <w:sz w:val="18"/>
                <w:szCs w:val="18"/>
              </w:rPr>
              <w:t>Hamilton County</w:t>
            </w:r>
          </w:p>
          <w:p w14:paraId="0693F07A" w14:textId="77777777" w:rsidR="00BA6A70" w:rsidRDefault="00BA6A70" w:rsidP="00A26DFF">
            <w:pPr>
              <w:rPr>
                <w:sz w:val="18"/>
                <w:szCs w:val="18"/>
              </w:rPr>
            </w:pPr>
          </w:p>
        </w:tc>
        <w:tc>
          <w:tcPr>
            <w:tcW w:w="311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47D2905" w14:textId="77777777" w:rsidR="00BA6A70" w:rsidRDefault="6183B77F" w:rsidP="00A26DFF">
            <w:pPr>
              <w:rPr>
                <w:sz w:val="20"/>
                <w:u w:val="single"/>
              </w:rPr>
            </w:pPr>
            <w:r w:rsidRPr="7FFA4094">
              <w:rPr>
                <w:sz w:val="20"/>
                <w:u w:val="single"/>
              </w:rPr>
              <w:lastRenderedPageBreak/>
              <w:t>Pennsylvania</w:t>
            </w:r>
          </w:p>
          <w:p w14:paraId="009BA792" w14:textId="77777777" w:rsidR="00BA6A70" w:rsidRDefault="6183B77F" w:rsidP="00A26DFF">
            <w:pPr>
              <w:rPr>
                <w:sz w:val="20"/>
                <w:u w:val="single"/>
              </w:rPr>
            </w:pPr>
            <w:r w:rsidRPr="7FFA4094">
              <w:rPr>
                <w:sz w:val="18"/>
                <w:szCs w:val="18"/>
              </w:rPr>
              <w:t>Philadelphia County</w:t>
            </w:r>
          </w:p>
          <w:p w14:paraId="15F5BEF5" w14:textId="77777777" w:rsidR="00BA6A70" w:rsidRDefault="6183B77F" w:rsidP="00A26DFF">
            <w:pPr>
              <w:rPr>
                <w:sz w:val="20"/>
                <w:u w:val="single"/>
              </w:rPr>
            </w:pPr>
            <w:r w:rsidRPr="7FFA4094">
              <w:rPr>
                <w:sz w:val="20"/>
                <w:u w:val="single"/>
              </w:rPr>
              <w:t>Tennessee</w:t>
            </w:r>
          </w:p>
          <w:p w14:paraId="0FAB7906" w14:textId="77777777" w:rsidR="00BA6A70" w:rsidRDefault="6183B77F" w:rsidP="00A26DFF">
            <w:pPr>
              <w:rPr>
                <w:sz w:val="18"/>
                <w:szCs w:val="18"/>
              </w:rPr>
            </w:pPr>
            <w:r w:rsidRPr="7FFA4094">
              <w:rPr>
                <w:sz w:val="18"/>
                <w:szCs w:val="18"/>
              </w:rPr>
              <w:t>Shelby County</w:t>
            </w:r>
          </w:p>
          <w:p w14:paraId="404EA19D" w14:textId="77777777" w:rsidR="00BA6A70" w:rsidRDefault="6183B77F" w:rsidP="00A26DFF">
            <w:pPr>
              <w:rPr>
                <w:sz w:val="20"/>
                <w:u w:val="single"/>
              </w:rPr>
            </w:pPr>
            <w:r w:rsidRPr="7FFA4094">
              <w:rPr>
                <w:sz w:val="20"/>
                <w:u w:val="single"/>
              </w:rPr>
              <w:t>Texas</w:t>
            </w:r>
          </w:p>
          <w:p w14:paraId="239AD3FC" w14:textId="77777777" w:rsidR="00BA6A70" w:rsidRDefault="6183B77F" w:rsidP="00A26DFF">
            <w:pPr>
              <w:rPr>
                <w:sz w:val="18"/>
                <w:szCs w:val="18"/>
              </w:rPr>
            </w:pPr>
            <w:r w:rsidRPr="7FFA4094">
              <w:rPr>
                <w:sz w:val="18"/>
                <w:szCs w:val="18"/>
              </w:rPr>
              <w:t>Bexar County</w:t>
            </w:r>
          </w:p>
          <w:p w14:paraId="05C33D1F" w14:textId="77777777" w:rsidR="00BA6A70" w:rsidRDefault="6183B77F" w:rsidP="00A26DFF">
            <w:pPr>
              <w:rPr>
                <w:sz w:val="18"/>
                <w:szCs w:val="18"/>
              </w:rPr>
            </w:pPr>
            <w:r w:rsidRPr="7FFA4094">
              <w:rPr>
                <w:sz w:val="18"/>
                <w:szCs w:val="18"/>
              </w:rPr>
              <w:t>Dallas County</w:t>
            </w:r>
          </w:p>
          <w:p w14:paraId="2E0C882F" w14:textId="77777777" w:rsidR="00BA6A70" w:rsidRDefault="6183B77F" w:rsidP="00A26DFF">
            <w:pPr>
              <w:rPr>
                <w:sz w:val="18"/>
                <w:szCs w:val="18"/>
              </w:rPr>
            </w:pPr>
            <w:r w:rsidRPr="7FFA4094">
              <w:rPr>
                <w:sz w:val="18"/>
                <w:szCs w:val="18"/>
              </w:rPr>
              <w:t>Harris County</w:t>
            </w:r>
          </w:p>
          <w:p w14:paraId="31D13636" w14:textId="77777777" w:rsidR="00BA6A70" w:rsidRDefault="6183B77F" w:rsidP="00A26DFF">
            <w:pPr>
              <w:rPr>
                <w:sz w:val="18"/>
                <w:szCs w:val="18"/>
              </w:rPr>
            </w:pPr>
            <w:r w:rsidRPr="7FFA4094">
              <w:rPr>
                <w:sz w:val="18"/>
                <w:szCs w:val="18"/>
              </w:rPr>
              <w:t>Tarrant County</w:t>
            </w:r>
          </w:p>
          <w:p w14:paraId="421985DE" w14:textId="77777777" w:rsidR="00BA6A70" w:rsidRDefault="6183B77F" w:rsidP="00A26DFF">
            <w:pPr>
              <w:rPr>
                <w:sz w:val="18"/>
                <w:szCs w:val="18"/>
              </w:rPr>
            </w:pPr>
            <w:r w:rsidRPr="7FFA4094">
              <w:rPr>
                <w:sz w:val="18"/>
                <w:szCs w:val="18"/>
              </w:rPr>
              <w:t>Travis County</w:t>
            </w:r>
          </w:p>
          <w:p w14:paraId="48E59EBB" w14:textId="77777777" w:rsidR="00BA6A70" w:rsidRDefault="6183B77F" w:rsidP="00A26DFF">
            <w:pPr>
              <w:rPr>
                <w:sz w:val="20"/>
                <w:u w:val="single"/>
              </w:rPr>
            </w:pPr>
            <w:r w:rsidRPr="7FFA4094">
              <w:rPr>
                <w:sz w:val="20"/>
                <w:u w:val="single"/>
              </w:rPr>
              <w:t>Washington</w:t>
            </w:r>
          </w:p>
          <w:p w14:paraId="2C0756EF" w14:textId="77777777" w:rsidR="00BA6A70" w:rsidRDefault="6183B77F" w:rsidP="00A26DFF">
            <w:pPr>
              <w:rPr>
                <w:sz w:val="18"/>
                <w:szCs w:val="18"/>
              </w:rPr>
            </w:pPr>
            <w:r w:rsidRPr="7FFA4094">
              <w:rPr>
                <w:sz w:val="18"/>
                <w:szCs w:val="18"/>
              </w:rPr>
              <w:t>King County</w:t>
            </w:r>
          </w:p>
          <w:p w14:paraId="57C43C4C" w14:textId="77777777" w:rsidR="00BA6A70" w:rsidRDefault="6183B77F" w:rsidP="00A26DFF">
            <w:pPr>
              <w:rPr>
                <w:sz w:val="20"/>
              </w:rPr>
            </w:pPr>
            <w:r w:rsidRPr="7FFA4094">
              <w:rPr>
                <w:sz w:val="20"/>
              </w:rPr>
              <w:t>Washington, D.C.</w:t>
            </w:r>
          </w:p>
          <w:p w14:paraId="18F796D9" w14:textId="77777777" w:rsidR="00BA6A70" w:rsidRDefault="6183B77F" w:rsidP="00A26DFF">
            <w:pPr>
              <w:rPr>
                <w:b/>
                <w:bCs/>
                <w:i/>
                <w:iCs/>
                <w:sz w:val="20"/>
                <w:u w:val="single"/>
              </w:rPr>
            </w:pPr>
            <w:r w:rsidRPr="7FFA4094">
              <w:rPr>
                <w:b/>
                <w:bCs/>
                <w:i/>
                <w:iCs/>
                <w:sz w:val="20"/>
                <w:u w:val="single"/>
              </w:rPr>
              <w:t>Territories</w:t>
            </w:r>
          </w:p>
          <w:p w14:paraId="02A79BF5" w14:textId="77777777" w:rsidR="00BA6A70" w:rsidRDefault="6183B77F" w:rsidP="00A26DFF">
            <w:pPr>
              <w:rPr>
                <w:sz w:val="20"/>
                <w:u w:val="single"/>
              </w:rPr>
            </w:pPr>
            <w:r w:rsidRPr="7FFA4094">
              <w:rPr>
                <w:sz w:val="20"/>
                <w:u w:val="single"/>
              </w:rPr>
              <w:t xml:space="preserve">Puerto Rico </w:t>
            </w:r>
          </w:p>
          <w:p w14:paraId="7316B030" w14:textId="77777777" w:rsidR="00BA6A70" w:rsidRDefault="6183B77F" w:rsidP="00A26DFF">
            <w:pPr>
              <w:rPr>
                <w:sz w:val="18"/>
                <w:szCs w:val="18"/>
              </w:rPr>
            </w:pPr>
            <w:r w:rsidRPr="7FFA4094">
              <w:rPr>
                <w:sz w:val="18"/>
                <w:szCs w:val="18"/>
              </w:rPr>
              <w:t>San Juan Municipio</w:t>
            </w:r>
          </w:p>
          <w:p w14:paraId="5945CA15" w14:textId="77777777" w:rsidR="00BA6A70" w:rsidRDefault="6183B77F" w:rsidP="00A26DFF">
            <w:pPr>
              <w:rPr>
                <w:b/>
                <w:bCs/>
                <w:i/>
                <w:iCs/>
                <w:sz w:val="20"/>
                <w:u w:val="single"/>
              </w:rPr>
            </w:pPr>
            <w:r w:rsidRPr="7FFA4094">
              <w:rPr>
                <w:b/>
                <w:bCs/>
                <w:i/>
                <w:iCs/>
                <w:sz w:val="20"/>
                <w:u w:val="single"/>
              </w:rPr>
              <w:t>States</w:t>
            </w:r>
          </w:p>
          <w:p w14:paraId="65667206" w14:textId="77777777" w:rsidR="00BA6A70" w:rsidRDefault="6183B77F" w:rsidP="00A26DFF">
            <w:pPr>
              <w:rPr>
                <w:sz w:val="20"/>
              </w:rPr>
            </w:pPr>
            <w:r w:rsidRPr="7FFA4094">
              <w:rPr>
                <w:sz w:val="20"/>
              </w:rPr>
              <w:t>Alabama</w:t>
            </w:r>
          </w:p>
          <w:p w14:paraId="26314DB0" w14:textId="77777777" w:rsidR="00BA6A70" w:rsidRDefault="6183B77F" w:rsidP="00A26DFF">
            <w:pPr>
              <w:rPr>
                <w:sz w:val="20"/>
              </w:rPr>
            </w:pPr>
            <w:r w:rsidRPr="7FFA4094">
              <w:rPr>
                <w:sz w:val="20"/>
              </w:rPr>
              <w:t>Arkansas</w:t>
            </w:r>
          </w:p>
          <w:p w14:paraId="4C7E15EE" w14:textId="77777777" w:rsidR="00BA6A70" w:rsidRDefault="6183B77F" w:rsidP="00A26DFF">
            <w:pPr>
              <w:rPr>
                <w:sz w:val="20"/>
              </w:rPr>
            </w:pPr>
            <w:r w:rsidRPr="7FFA4094">
              <w:rPr>
                <w:sz w:val="20"/>
              </w:rPr>
              <w:t>Kentucky</w:t>
            </w:r>
          </w:p>
          <w:p w14:paraId="1C1C1FC2" w14:textId="77777777" w:rsidR="00BA6A70" w:rsidRDefault="6183B77F" w:rsidP="00A26DFF">
            <w:pPr>
              <w:rPr>
                <w:sz w:val="20"/>
              </w:rPr>
            </w:pPr>
            <w:r w:rsidRPr="7FFA4094">
              <w:rPr>
                <w:sz w:val="20"/>
              </w:rPr>
              <w:t>Mississippi</w:t>
            </w:r>
          </w:p>
          <w:p w14:paraId="7DFB1636" w14:textId="77777777" w:rsidR="00BA6A70" w:rsidRDefault="6183B77F" w:rsidP="00A26DFF">
            <w:pPr>
              <w:rPr>
                <w:sz w:val="20"/>
              </w:rPr>
            </w:pPr>
            <w:r w:rsidRPr="7FFA4094">
              <w:rPr>
                <w:sz w:val="20"/>
              </w:rPr>
              <w:t>Missouri</w:t>
            </w:r>
          </w:p>
          <w:p w14:paraId="2490136C" w14:textId="77777777" w:rsidR="00BA6A70" w:rsidRDefault="6183B77F" w:rsidP="00A26DFF">
            <w:pPr>
              <w:rPr>
                <w:sz w:val="20"/>
              </w:rPr>
            </w:pPr>
            <w:r w:rsidRPr="7FFA4094">
              <w:rPr>
                <w:sz w:val="20"/>
              </w:rPr>
              <w:lastRenderedPageBreak/>
              <w:t>Oklahoma</w:t>
            </w:r>
          </w:p>
          <w:p w14:paraId="4645EF2D" w14:textId="77777777" w:rsidR="00BA6A70" w:rsidRDefault="6183B77F" w:rsidP="00A26DFF">
            <w:pPr>
              <w:rPr>
                <w:sz w:val="22"/>
                <w:szCs w:val="22"/>
              </w:rPr>
            </w:pPr>
            <w:r w:rsidRPr="7FFA4094">
              <w:rPr>
                <w:sz w:val="20"/>
              </w:rPr>
              <w:t>South Carolina</w:t>
            </w:r>
          </w:p>
        </w:tc>
      </w:tr>
      <w:bookmarkEnd w:id="236"/>
      <w:bookmarkEnd w:id="237"/>
      <w:bookmarkEnd w:id="323"/>
      <w:bookmarkEnd w:id="366"/>
      <w:bookmarkEnd w:id="394"/>
    </w:tbl>
    <w:p w14:paraId="20E5B428" w14:textId="1C99317B" w:rsidR="00BA6A70" w:rsidRDefault="00BA6A70" w:rsidP="00571BED">
      <w:pPr>
        <w:rPr>
          <w:sz w:val="22"/>
          <w:szCs w:val="22"/>
        </w:rPr>
      </w:pPr>
    </w:p>
    <w:sectPr w:rsidR="00BA6A70" w:rsidSect="00752551">
      <w:footerReference w:type="default" r:id="rId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3DDB2" w14:textId="77777777" w:rsidR="009139E7" w:rsidRDefault="009139E7">
      <w:r>
        <w:separator/>
      </w:r>
    </w:p>
  </w:endnote>
  <w:endnote w:type="continuationSeparator" w:id="0">
    <w:p w14:paraId="617A776D" w14:textId="77777777" w:rsidR="009139E7" w:rsidRDefault="009139E7">
      <w:r>
        <w:continuationSeparator/>
      </w:r>
    </w:p>
  </w:endnote>
  <w:endnote w:type="continuationNotice" w:id="1">
    <w:p w14:paraId="0906F615" w14:textId="77777777" w:rsidR="009139E7" w:rsidRDefault="009139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0339912"/>
      <w:docPartObj>
        <w:docPartGallery w:val="Page Numbers (Bottom of Page)"/>
        <w:docPartUnique/>
      </w:docPartObj>
    </w:sdtPr>
    <w:sdtEndPr>
      <w:rPr>
        <w:noProof/>
      </w:rPr>
    </w:sdtEndPr>
    <w:sdtContent>
      <w:p w14:paraId="7E9B52A9" w14:textId="57E4584B" w:rsidR="00A5364F" w:rsidRDefault="00A5364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E0905F" w14:textId="77777777" w:rsidR="00CE0154" w:rsidRPr="00704DBF" w:rsidRDefault="00CE0154"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EB3AB" w14:textId="77777777" w:rsidR="009139E7" w:rsidRDefault="009139E7">
      <w:r>
        <w:separator/>
      </w:r>
    </w:p>
  </w:footnote>
  <w:footnote w:type="continuationSeparator" w:id="0">
    <w:p w14:paraId="0029F3D8" w14:textId="77777777" w:rsidR="009139E7" w:rsidRDefault="009139E7">
      <w:r>
        <w:continuationSeparator/>
      </w:r>
    </w:p>
  </w:footnote>
  <w:footnote w:type="continuationNotice" w:id="1">
    <w:p w14:paraId="1236448A" w14:textId="77777777" w:rsidR="009139E7" w:rsidRDefault="009139E7">
      <w:pPr>
        <w:spacing w:after="0"/>
      </w:pPr>
    </w:p>
  </w:footnote>
  <w:footnote w:id="2">
    <w:p w14:paraId="58199702" w14:textId="22890E4F" w:rsidR="00CE0154" w:rsidRPr="00BA1765" w:rsidRDefault="00CE0154" w:rsidP="32CD6C78">
      <w:pPr>
        <w:pStyle w:val="FootnoteText"/>
        <w:spacing w:after="0"/>
        <w:rPr>
          <w:rFonts w:cs="Arial"/>
          <w:sz w:val="16"/>
          <w:szCs w:val="16"/>
        </w:rPr>
      </w:pPr>
      <w:r w:rsidRPr="00FA7360">
        <w:rPr>
          <w:rStyle w:val="FootnoteReference"/>
          <w:rFonts w:cs="Arial"/>
        </w:rPr>
        <w:footnoteRef/>
      </w:r>
      <w:r w:rsidRPr="00FA7360">
        <w:rPr>
          <w:rFonts w:cs="Arial"/>
        </w:rPr>
        <w:t xml:space="preserve"> </w:t>
      </w:r>
      <w:hyperlink r:id="rId1" w:history="1">
        <w:r w:rsidRPr="00BA1765">
          <w:rPr>
            <w:rStyle w:val="Hyperlink"/>
            <w:rFonts w:cs="Arial"/>
            <w:sz w:val="16"/>
            <w:szCs w:val="16"/>
          </w:rPr>
          <w:t>https://www.hiv.gov/federal-response/ending-the-hiv-epidemic/overview</w:t>
        </w:r>
      </w:hyperlink>
    </w:p>
  </w:footnote>
  <w:footnote w:id="3">
    <w:p w14:paraId="3A47A4F7" w14:textId="713CBF28" w:rsidR="00CE0154" w:rsidRPr="00BA1765" w:rsidRDefault="00CE0154" w:rsidP="00FA7360">
      <w:pPr>
        <w:pStyle w:val="FootnoteText"/>
        <w:spacing w:after="0"/>
        <w:rPr>
          <w:rFonts w:cs="Arial"/>
          <w:sz w:val="16"/>
          <w:szCs w:val="16"/>
        </w:rPr>
      </w:pPr>
      <w:r w:rsidRPr="00BA1765">
        <w:rPr>
          <w:rStyle w:val="FootnoteReference"/>
          <w:rFonts w:cs="Arial"/>
          <w:sz w:val="16"/>
          <w:szCs w:val="16"/>
        </w:rPr>
        <w:footnoteRef/>
      </w:r>
      <w:r w:rsidRPr="00BA1765">
        <w:rPr>
          <w:rFonts w:cs="Arial"/>
          <w:sz w:val="16"/>
          <w:szCs w:val="16"/>
        </w:rPr>
        <w:t xml:space="preserve"> </w:t>
      </w:r>
      <w:hyperlink r:id="rId2" w:history="1">
        <w:r w:rsidRPr="00BA1765">
          <w:rPr>
            <w:rStyle w:val="Hyperlink"/>
            <w:rFonts w:cs="Arial"/>
            <w:sz w:val="16"/>
            <w:szCs w:val="16"/>
          </w:rPr>
          <w:t>https://www.hiv.gov/federal-response/national-hiv-aids-strategy/national-hiv-aids-strategy-2022-2025</w:t>
        </w:r>
      </w:hyperlink>
    </w:p>
  </w:footnote>
  <w:footnote w:id="4">
    <w:p w14:paraId="35977369" w14:textId="0443A098" w:rsidR="00CE0154" w:rsidRPr="00BA1765" w:rsidRDefault="00CE0154" w:rsidP="00FA7360">
      <w:pPr>
        <w:spacing w:after="0"/>
        <w:rPr>
          <w:rFonts w:eastAsia="Segoe UI" w:cs="Arial"/>
          <w:color w:val="0000FF"/>
          <w:sz w:val="16"/>
          <w:szCs w:val="16"/>
          <w:u w:val="single"/>
        </w:rPr>
      </w:pPr>
      <w:r w:rsidRPr="00BA1765">
        <w:rPr>
          <w:rStyle w:val="FootnoteReference"/>
          <w:rFonts w:cs="Arial"/>
          <w:sz w:val="16"/>
          <w:szCs w:val="16"/>
        </w:rPr>
        <w:footnoteRef/>
      </w:r>
      <w:r w:rsidRPr="00BA1765">
        <w:rPr>
          <w:rFonts w:cs="Arial"/>
          <w:sz w:val="16"/>
          <w:szCs w:val="16"/>
        </w:rPr>
        <w:t xml:space="preserve"> </w:t>
      </w:r>
      <w:hyperlink r:id="rId3" w:history="1">
        <w:r w:rsidRPr="00BA1765">
          <w:rPr>
            <w:rStyle w:val="Hyperlink"/>
            <w:rFonts w:eastAsia="Segoe UI" w:cs="Arial"/>
            <w:sz w:val="16"/>
            <w:szCs w:val="16"/>
          </w:rPr>
          <w:t>https://www.cdc.gov/hiv/group/racialethnic/africanamericans/index.html</w:t>
        </w:r>
      </w:hyperlink>
      <w:r w:rsidRPr="00BA1765">
        <w:rPr>
          <w:rStyle w:val="Hyperlink"/>
          <w:rFonts w:eastAsia="Segoe UI" w:cs="Arial"/>
          <w:sz w:val="16"/>
          <w:szCs w:val="16"/>
        </w:rPr>
        <w:t xml:space="preserve"> </w:t>
      </w:r>
      <w:hyperlink r:id="rId4" w:history="1">
        <w:r w:rsidRPr="00BA1765">
          <w:rPr>
            <w:rStyle w:val="Hyperlink"/>
            <w:rFonts w:eastAsia="Segoe UI" w:cs="Arial"/>
            <w:sz w:val="16"/>
            <w:szCs w:val="16"/>
          </w:rPr>
          <w:t>https://www.cdc.gov/hiv/pdf/group/racialethnic/hispanic-latino/cdc-hiv-group-hispanic-latino-factsheet.pdf</w:t>
        </w:r>
      </w:hyperlink>
    </w:p>
  </w:footnote>
  <w:footnote w:id="5">
    <w:p w14:paraId="1380C593" w14:textId="34C6D16D" w:rsidR="00CE0154" w:rsidRPr="00FA7360" w:rsidRDefault="00CE0154" w:rsidP="32CD6C78">
      <w:pPr>
        <w:pStyle w:val="FootnoteText"/>
        <w:spacing w:after="0"/>
        <w:rPr>
          <w:rFonts w:cs="Arial"/>
        </w:rPr>
      </w:pPr>
      <w:r w:rsidRPr="00BA1765">
        <w:rPr>
          <w:rStyle w:val="FootnoteReference"/>
          <w:rFonts w:cs="Arial"/>
          <w:sz w:val="16"/>
          <w:szCs w:val="16"/>
        </w:rPr>
        <w:footnoteRef/>
      </w:r>
      <w:r w:rsidRPr="00BA1765">
        <w:rPr>
          <w:rFonts w:cs="Arial"/>
          <w:sz w:val="16"/>
          <w:szCs w:val="16"/>
        </w:rPr>
        <w:t xml:space="preserve"> </w:t>
      </w:r>
      <w:hyperlink r:id="rId5" w:history="1">
        <w:r w:rsidRPr="00BA1765">
          <w:rPr>
            <w:rStyle w:val="Hyperlink"/>
            <w:rFonts w:cs="Arial"/>
            <w:sz w:val="16"/>
            <w:szCs w:val="16"/>
          </w:rPr>
          <w:t>https://www.cdc.gov/endhiv/jurisdictions.html</w:t>
        </w:r>
      </w:hyperlink>
    </w:p>
  </w:footnote>
  <w:footnote w:id="6">
    <w:p w14:paraId="762DB020" w14:textId="2518CA85" w:rsidR="006E2C75" w:rsidRPr="007260A6" w:rsidRDefault="006E2C75" w:rsidP="006E2C75">
      <w:pPr>
        <w:pStyle w:val="FootnoteText"/>
      </w:pPr>
      <w:r w:rsidRPr="007260A6">
        <w:rPr>
          <w:rStyle w:val="FootnoteReference"/>
        </w:rPr>
        <w:footnoteRef/>
      </w:r>
      <w:r w:rsidRPr="007260A6">
        <w:t xml:space="preserve"> “</w:t>
      </w:r>
      <w:hyperlink r:id="rId6" w:history="1">
        <w:r w:rsidRPr="0022396B">
          <w:rPr>
            <w:rStyle w:val="Hyperlink"/>
            <w:sz w:val="16"/>
            <w:szCs w:val="16"/>
          </w:rPr>
          <w:t>Behavioral health</w:t>
        </w:r>
      </w:hyperlink>
      <w:r w:rsidRPr="0022396B">
        <w:rPr>
          <w:sz w:val="16"/>
          <w:szCs w:val="16"/>
        </w:rPr>
        <w:t>” means the promotion of mental health, resilience and wellbeing; the treatment of mental and substance use disorders; and the support of those who experience and/or are in recovery from these conditions, along with their families and communities.</w:t>
      </w:r>
    </w:p>
  </w:footnote>
  <w:footnote w:id="7">
    <w:p w14:paraId="549FFD98" w14:textId="3C50E321" w:rsidR="00CE0154" w:rsidRPr="0087276A" w:rsidRDefault="00CE0154" w:rsidP="0087276A">
      <w:pPr>
        <w:rPr>
          <w:rFonts w:ascii="Symbol" w:eastAsia="Symbol" w:hAnsi="Symbol" w:cs="Symbol"/>
          <w:color w:val="000000" w:themeColor="text1"/>
          <w:sz w:val="16"/>
          <w:szCs w:val="16"/>
        </w:rPr>
      </w:pPr>
      <w:r w:rsidRPr="0092122F">
        <w:rPr>
          <w:rStyle w:val="FootnoteReference"/>
          <w:sz w:val="20"/>
        </w:rPr>
        <w:footnoteRef/>
      </w:r>
      <w:r w:rsidRPr="0092122F">
        <w:rPr>
          <w:sz w:val="20"/>
        </w:rPr>
        <w:t xml:space="preserve"> </w:t>
      </w:r>
      <w:r w:rsidRPr="000B30A0">
        <w:rPr>
          <w:rFonts w:eastAsia="Arial" w:cs="Arial"/>
          <w:color w:val="000000" w:themeColor="text1"/>
          <w:sz w:val="16"/>
          <w:szCs w:val="16"/>
        </w:rPr>
        <w:t>21 U.S.C. §863(a) states: It is unlawful for any person to sell or offer for sale drug paraphernalia; to use the mails or any other facility of interstate commerce to transport drug paraphernalia; or to import or export drug paraphernalia.” The term “drug paraphernalia” is defined as “</w:t>
      </w:r>
      <w:r w:rsidRPr="000B30A0">
        <w:rPr>
          <w:rFonts w:eastAsia="Arial" w:cs="Arial"/>
          <w:color w:val="333333"/>
          <w:sz w:val="16"/>
          <w:szCs w:val="16"/>
        </w:rPr>
        <w:t>any equipment, product, or material of any kind which is primarily intended or designed for use in manufacturing, compounding, converting, concealing, producing, processing, preparing, injecting, ingesting, inhaling, or otherwise introducing into the human body a controlled substance, possession of which is unlawful under this subchapter.” 21 U.S.C. §863(d).</w:t>
      </w:r>
    </w:p>
  </w:footnote>
  <w:footnote w:id="8">
    <w:p w14:paraId="026021BE" w14:textId="278AA645" w:rsidR="00CE0154" w:rsidRPr="008873A1" w:rsidRDefault="00CE0154" w:rsidP="32CD6C78">
      <w:pPr>
        <w:pStyle w:val="BodyTextIndent3"/>
        <w:ind w:left="0"/>
        <w:rPr>
          <w:sz w:val="16"/>
          <w:szCs w:val="16"/>
        </w:rPr>
      </w:pPr>
      <w:r w:rsidRPr="00C16787">
        <w:rPr>
          <w:rStyle w:val="FootnoteReference"/>
          <w:sz w:val="16"/>
          <w:szCs w:val="16"/>
        </w:rPr>
        <w:footnoteRef/>
      </w:r>
      <w:r w:rsidRPr="00C16787">
        <w:rPr>
          <w:sz w:val="16"/>
          <w:szCs w:val="16"/>
        </w:rPr>
        <w:t xml:space="preserve"> </w:t>
      </w:r>
      <w:r w:rsidRPr="003F09D5">
        <w:rPr>
          <w:sz w:val="16"/>
          <w:szCs w:val="16"/>
        </w:rPr>
        <w:t>Approved by OMB under control no. 0920-0428; Public reporting burden for the Public Health System Reporting Requirement is estimated to average 10 minutes per response, including the time for copying the first page of SF-424 and the abstract and preparing the letter for mailing. An agency may not conduct or sponsor, and a person is not required to respond to, a collection of information unless it displays a currently valid OMB control number. The OMB control number for this project is 0920-0428. Send comments regarding this burden to CDC Clearance Officer, 1600 Clifton Road, MS D-24, Atlanta, GA 30333, ATTN: PRA (0920-0428).</w:t>
      </w:r>
    </w:p>
  </w:footnote>
  <w:footnote w:id="9">
    <w:p w14:paraId="3F66CAEE" w14:textId="28E88696" w:rsidR="00CE0154" w:rsidRPr="00097C13" w:rsidRDefault="00CE0154" w:rsidP="20409F6C">
      <w:pPr>
        <w:pStyle w:val="FootnoteText"/>
        <w:rPr>
          <w:rFonts w:cs="Arial"/>
        </w:rPr>
      </w:pPr>
      <w:r w:rsidRPr="00BA1765">
        <w:rPr>
          <w:rStyle w:val="FootnoteReference"/>
          <w:rFonts w:cs="Arial"/>
          <w:sz w:val="16"/>
          <w:szCs w:val="16"/>
        </w:rPr>
        <w:footnoteRef/>
      </w:r>
      <w:r w:rsidRPr="00BA1765">
        <w:rPr>
          <w:rFonts w:cs="Arial"/>
          <w:sz w:val="16"/>
          <w:szCs w:val="16"/>
        </w:rPr>
        <w:t xml:space="preserve"> </w:t>
      </w:r>
      <w:hyperlink r:id="rId7" w:history="1">
        <w:r w:rsidRPr="00BA1765">
          <w:rPr>
            <w:rStyle w:val="Hyperlink"/>
            <w:rFonts w:eastAsia="Segoe UI" w:cs="Arial"/>
            <w:sz w:val="16"/>
            <w:szCs w:val="16"/>
          </w:rPr>
          <w:t>https://www.hiv.gov/federal-response/ending-the-hiv-epidemic/jurisdictions/phase-one</w:t>
        </w:r>
      </w:hyperlink>
    </w:p>
  </w:footnote>
</w:footnotes>
</file>

<file path=word/intelligence.xml><?xml version="1.0" encoding="utf-8"?>
<int:Intelligence xmlns:int="http://schemas.microsoft.com/office/intelligence/2019/intelligence">
  <int:IntelligenceSettings/>
  <int:Manifest>
    <int:WordHash hashCode="tzvxk8FybU/9xD" id="1c58kzmG"/>
    <int:ParagraphRange paragraphId="672068563" textId="1520943459" start="570" length="7" invalidationStart="570" invalidationLength="7" id="3AXzoFQT"/>
  </int:Manifest>
  <int:Observations>
    <int:Content id="1c58kzmG">
      <int:Rejection type="LegacyProofing"/>
    </int:Content>
    <int:Content id="3AXzoFQT">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5071"/>
    <w:multiLevelType w:val="hybridMultilevel"/>
    <w:tmpl w:val="C144C296"/>
    <w:lvl w:ilvl="0" w:tplc="0409000F">
      <w:start w:val="1"/>
      <w:numFmt w:val="decimal"/>
      <w:lvlText w:val="%1."/>
      <w:lvlJc w:val="left"/>
      <w:pPr>
        <w:ind w:left="1440" w:hanging="360"/>
      </w:pPr>
      <w:rPr>
        <w:rFonts w:hint="default"/>
      </w:rPr>
    </w:lvl>
    <w:lvl w:ilvl="1" w:tplc="A11E996C">
      <w:start w:val="1"/>
      <w:numFmt w:val="decimal"/>
      <w:lvlText w:val="%2."/>
      <w:lvlJc w:val="left"/>
      <w:pPr>
        <w:ind w:left="2160" w:hanging="360"/>
      </w:pPr>
      <w:rPr>
        <w:rFonts w:ascii="Arial" w:eastAsia="Times New Roman" w:hAnsi="Arial" w:cs="Arial"/>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A1B650DE"/>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08D44FE"/>
    <w:multiLevelType w:val="hybridMultilevel"/>
    <w:tmpl w:val="284093EE"/>
    <w:lvl w:ilvl="0" w:tplc="754C6664">
      <w:start w:val="1"/>
      <w:numFmt w:val="bullet"/>
      <w:lvlText w:val=""/>
      <w:lvlJc w:val="left"/>
      <w:pPr>
        <w:ind w:left="720" w:hanging="360"/>
      </w:pPr>
      <w:rPr>
        <w:rFonts w:ascii="Symbol" w:hAnsi="Symbol" w:hint="default"/>
      </w:rPr>
    </w:lvl>
    <w:lvl w:ilvl="1" w:tplc="74E28BEA">
      <w:start w:val="1"/>
      <w:numFmt w:val="bullet"/>
      <w:lvlText w:val="o"/>
      <w:lvlJc w:val="left"/>
      <w:pPr>
        <w:ind w:left="1440" w:hanging="360"/>
      </w:pPr>
      <w:rPr>
        <w:rFonts w:ascii="Courier New" w:hAnsi="Courier New" w:hint="default"/>
      </w:rPr>
    </w:lvl>
    <w:lvl w:ilvl="2" w:tplc="0AF0DAC4">
      <w:start w:val="1"/>
      <w:numFmt w:val="bullet"/>
      <w:lvlText w:val=""/>
      <w:lvlJc w:val="left"/>
      <w:pPr>
        <w:ind w:left="2160" w:hanging="360"/>
      </w:pPr>
      <w:rPr>
        <w:rFonts w:ascii="Wingdings" w:hAnsi="Wingdings" w:hint="default"/>
      </w:rPr>
    </w:lvl>
    <w:lvl w:ilvl="3" w:tplc="40F8B46E">
      <w:start w:val="1"/>
      <w:numFmt w:val="bullet"/>
      <w:lvlText w:val=""/>
      <w:lvlJc w:val="left"/>
      <w:pPr>
        <w:ind w:left="2880" w:hanging="360"/>
      </w:pPr>
      <w:rPr>
        <w:rFonts w:ascii="Symbol" w:hAnsi="Symbol" w:hint="default"/>
      </w:rPr>
    </w:lvl>
    <w:lvl w:ilvl="4" w:tplc="74A4201C">
      <w:start w:val="1"/>
      <w:numFmt w:val="bullet"/>
      <w:lvlText w:val="o"/>
      <w:lvlJc w:val="left"/>
      <w:pPr>
        <w:ind w:left="3600" w:hanging="360"/>
      </w:pPr>
      <w:rPr>
        <w:rFonts w:ascii="Courier New" w:hAnsi="Courier New" w:hint="default"/>
      </w:rPr>
    </w:lvl>
    <w:lvl w:ilvl="5" w:tplc="3E4AEDAC">
      <w:start w:val="1"/>
      <w:numFmt w:val="bullet"/>
      <w:lvlText w:val=""/>
      <w:lvlJc w:val="left"/>
      <w:pPr>
        <w:ind w:left="4320" w:hanging="360"/>
      </w:pPr>
      <w:rPr>
        <w:rFonts w:ascii="Wingdings" w:hAnsi="Wingdings" w:hint="default"/>
      </w:rPr>
    </w:lvl>
    <w:lvl w:ilvl="6" w:tplc="7D98C7FC">
      <w:start w:val="1"/>
      <w:numFmt w:val="bullet"/>
      <w:lvlText w:val=""/>
      <w:lvlJc w:val="left"/>
      <w:pPr>
        <w:ind w:left="5040" w:hanging="360"/>
      </w:pPr>
      <w:rPr>
        <w:rFonts w:ascii="Symbol" w:hAnsi="Symbol" w:hint="default"/>
      </w:rPr>
    </w:lvl>
    <w:lvl w:ilvl="7" w:tplc="8710EFE4">
      <w:start w:val="1"/>
      <w:numFmt w:val="bullet"/>
      <w:lvlText w:val="o"/>
      <w:lvlJc w:val="left"/>
      <w:pPr>
        <w:ind w:left="5760" w:hanging="360"/>
      </w:pPr>
      <w:rPr>
        <w:rFonts w:ascii="Courier New" w:hAnsi="Courier New" w:hint="default"/>
      </w:rPr>
    </w:lvl>
    <w:lvl w:ilvl="8" w:tplc="A018346E">
      <w:start w:val="1"/>
      <w:numFmt w:val="bullet"/>
      <w:lvlText w:val=""/>
      <w:lvlJc w:val="left"/>
      <w:pPr>
        <w:ind w:left="6480" w:hanging="360"/>
      </w:pPr>
      <w:rPr>
        <w:rFonts w:ascii="Wingdings" w:hAnsi="Wingdings" w:hint="default"/>
      </w:rPr>
    </w:lvl>
  </w:abstractNum>
  <w:abstractNum w:abstractNumId="3" w15:restartNumberingAfterBreak="0">
    <w:nsid w:val="011354B8"/>
    <w:multiLevelType w:val="hybridMultilevel"/>
    <w:tmpl w:val="CE6CC0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705504"/>
    <w:multiLevelType w:val="hybridMultilevel"/>
    <w:tmpl w:val="7EFE728C"/>
    <w:lvl w:ilvl="0" w:tplc="ECC268D2">
      <w:start w:val="3"/>
      <w:numFmt w:val="decimal"/>
      <w:lvlText w:val="%1."/>
      <w:lvlJc w:val="left"/>
      <w:pPr>
        <w:ind w:left="144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37699E"/>
    <w:multiLevelType w:val="hybridMultilevel"/>
    <w:tmpl w:val="74BA64B4"/>
    <w:lvl w:ilvl="0" w:tplc="FFFFFFFF">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A37F76"/>
    <w:multiLevelType w:val="hybridMultilevel"/>
    <w:tmpl w:val="4CB634B6"/>
    <w:lvl w:ilvl="0" w:tplc="BB461E02">
      <w:start w:val="1"/>
      <w:numFmt w:val="bullet"/>
      <w:lvlText w:val="·"/>
      <w:lvlJc w:val="left"/>
      <w:pPr>
        <w:ind w:left="720" w:hanging="360"/>
      </w:pPr>
      <w:rPr>
        <w:rFonts w:ascii="Symbol" w:hAnsi="Symbol" w:hint="default"/>
      </w:rPr>
    </w:lvl>
    <w:lvl w:ilvl="1" w:tplc="A13056C4">
      <w:start w:val="1"/>
      <w:numFmt w:val="bullet"/>
      <w:lvlText w:val="o"/>
      <w:lvlJc w:val="left"/>
      <w:pPr>
        <w:ind w:left="1440" w:hanging="360"/>
      </w:pPr>
      <w:rPr>
        <w:rFonts w:ascii="Courier New" w:hAnsi="Courier New" w:hint="default"/>
      </w:rPr>
    </w:lvl>
    <w:lvl w:ilvl="2" w:tplc="1398155A">
      <w:start w:val="1"/>
      <w:numFmt w:val="bullet"/>
      <w:lvlText w:val=""/>
      <w:lvlJc w:val="left"/>
      <w:pPr>
        <w:ind w:left="2160" w:hanging="360"/>
      </w:pPr>
      <w:rPr>
        <w:rFonts w:ascii="Wingdings" w:hAnsi="Wingdings" w:hint="default"/>
      </w:rPr>
    </w:lvl>
    <w:lvl w:ilvl="3" w:tplc="60CAA632">
      <w:start w:val="1"/>
      <w:numFmt w:val="bullet"/>
      <w:lvlText w:val=""/>
      <w:lvlJc w:val="left"/>
      <w:pPr>
        <w:ind w:left="2880" w:hanging="360"/>
      </w:pPr>
      <w:rPr>
        <w:rFonts w:ascii="Symbol" w:hAnsi="Symbol" w:hint="default"/>
      </w:rPr>
    </w:lvl>
    <w:lvl w:ilvl="4" w:tplc="60643CCC">
      <w:start w:val="1"/>
      <w:numFmt w:val="bullet"/>
      <w:lvlText w:val="o"/>
      <w:lvlJc w:val="left"/>
      <w:pPr>
        <w:ind w:left="3600" w:hanging="360"/>
      </w:pPr>
      <w:rPr>
        <w:rFonts w:ascii="Courier New" w:hAnsi="Courier New" w:hint="default"/>
      </w:rPr>
    </w:lvl>
    <w:lvl w:ilvl="5" w:tplc="A6DCF85A">
      <w:start w:val="1"/>
      <w:numFmt w:val="bullet"/>
      <w:lvlText w:val=""/>
      <w:lvlJc w:val="left"/>
      <w:pPr>
        <w:ind w:left="4320" w:hanging="360"/>
      </w:pPr>
      <w:rPr>
        <w:rFonts w:ascii="Wingdings" w:hAnsi="Wingdings" w:hint="default"/>
      </w:rPr>
    </w:lvl>
    <w:lvl w:ilvl="6" w:tplc="16C27990">
      <w:start w:val="1"/>
      <w:numFmt w:val="bullet"/>
      <w:lvlText w:val=""/>
      <w:lvlJc w:val="left"/>
      <w:pPr>
        <w:ind w:left="5040" w:hanging="360"/>
      </w:pPr>
      <w:rPr>
        <w:rFonts w:ascii="Symbol" w:hAnsi="Symbol" w:hint="default"/>
      </w:rPr>
    </w:lvl>
    <w:lvl w:ilvl="7" w:tplc="E4E22F20">
      <w:start w:val="1"/>
      <w:numFmt w:val="bullet"/>
      <w:lvlText w:val="o"/>
      <w:lvlJc w:val="left"/>
      <w:pPr>
        <w:ind w:left="5760" w:hanging="360"/>
      </w:pPr>
      <w:rPr>
        <w:rFonts w:ascii="Courier New" w:hAnsi="Courier New" w:hint="default"/>
      </w:rPr>
    </w:lvl>
    <w:lvl w:ilvl="8" w:tplc="4FB651CC">
      <w:start w:val="1"/>
      <w:numFmt w:val="bullet"/>
      <w:lvlText w:val=""/>
      <w:lvlJc w:val="left"/>
      <w:pPr>
        <w:ind w:left="6480" w:hanging="360"/>
      </w:pPr>
      <w:rPr>
        <w:rFonts w:ascii="Wingdings" w:hAnsi="Wingdings" w:hint="default"/>
      </w:rPr>
    </w:lvl>
  </w:abstractNum>
  <w:abstractNum w:abstractNumId="8"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0"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7A738A"/>
    <w:multiLevelType w:val="hybridMultilevel"/>
    <w:tmpl w:val="FFFFFFFF"/>
    <w:lvl w:ilvl="0" w:tplc="8A962DC6">
      <w:start w:val="1"/>
      <w:numFmt w:val="bullet"/>
      <w:lvlText w:val=""/>
      <w:lvlJc w:val="left"/>
      <w:pPr>
        <w:ind w:left="720" w:hanging="360"/>
      </w:pPr>
      <w:rPr>
        <w:rFonts w:ascii="Symbol" w:hAnsi="Symbol" w:hint="default"/>
      </w:rPr>
    </w:lvl>
    <w:lvl w:ilvl="1" w:tplc="5BFE9136">
      <w:start w:val="1"/>
      <w:numFmt w:val="bullet"/>
      <w:lvlText w:val=""/>
      <w:lvlJc w:val="left"/>
      <w:pPr>
        <w:ind w:left="1440" w:hanging="360"/>
      </w:pPr>
      <w:rPr>
        <w:rFonts w:ascii="Symbol" w:hAnsi="Symbol" w:hint="default"/>
      </w:rPr>
    </w:lvl>
    <w:lvl w:ilvl="2" w:tplc="411C2284">
      <w:start w:val="1"/>
      <w:numFmt w:val="bullet"/>
      <w:lvlText w:val=""/>
      <w:lvlJc w:val="left"/>
      <w:pPr>
        <w:ind w:left="2160" w:hanging="360"/>
      </w:pPr>
      <w:rPr>
        <w:rFonts w:ascii="Wingdings" w:hAnsi="Wingdings" w:hint="default"/>
      </w:rPr>
    </w:lvl>
    <w:lvl w:ilvl="3" w:tplc="AD60AED0">
      <w:start w:val="1"/>
      <w:numFmt w:val="bullet"/>
      <w:lvlText w:val=""/>
      <w:lvlJc w:val="left"/>
      <w:pPr>
        <w:ind w:left="2880" w:hanging="360"/>
      </w:pPr>
      <w:rPr>
        <w:rFonts w:ascii="Symbol" w:hAnsi="Symbol" w:hint="default"/>
      </w:rPr>
    </w:lvl>
    <w:lvl w:ilvl="4" w:tplc="D312EBC4">
      <w:start w:val="1"/>
      <w:numFmt w:val="bullet"/>
      <w:lvlText w:val="o"/>
      <w:lvlJc w:val="left"/>
      <w:pPr>
        <w:ind w:left="3600" w:hanging="360"/>
      </w:pPr>
      <w:rPr>
        <w:rFonts w:ascii="Courier New" w:hAnsi="Courier New" w:hint="default"/>
      </w:rPr>
    </w:lvl>
    <w:lvl w:ilvl="5" w:tplc="3CF4E2A8">
      <w:start w:val="1"/>
      <w:numFmt w:val="bullet"/>
      <w:lvlText w:val=""/>
      <w:lvlJc w:val="left"/>
      <w:pPr>
        <w:ind w:left="4320" w:hanging="360"/>
      </w:pPr>
      <w:rPr>
        <w:rFonts w:ascii="Wingdings" w:hAnsi="Wingdings" w:hint="default"/>
      </w:rPr>
    </w:lvl>
    <w:lvl w:ilvl="6" w:tplc="E950492E">
      <w:start w:val="1"/>
      <w:numFmt w:val="bullet"/>
      <w:lvlText w:val=""/>
      <w:lvlJc w:val="left"/>
      <w:pPr>
        <w:ind w:left="5040" w:hanging="360"/>
      </w:pPr>
      <w:rPr>
        <w:rFonts w:ascii="Symbol" w:hAnsi="Symbol" w:hint="default"/>
      </w:rPr>
    </w:lvl>
    <w:lvl w:ilvl="7" w:tplc="B9D0D27E">
      <w:start w:val="1"/>
      <w:numFmt w:val="bullet"/>
      <w:lvlText w:val="o"/>
      <w:lvlJc w:val="left"/>
      <w:pPr>
        <w:ind w:left="5760" w:hanging="360"/>
      </w:pPr>
      <w:rPr>
        <w:rFonts w:ascii="Courier New" w:hAnsi="Courier New" w:hint="default"/>
      </w:rPr>
    </w:lvl>
    <w:lvl w:ilvl="8" w:tplc="E0CC8512">
      <w:start w:val="1"/>
      <w:numFmt w:val="bullet"/>
      <w:lvlText w:val=""/>
      <w:lvlJc w:val="left"/>
      <w:pPr>
        <w:ind w:left="6480" w:hanging="360"/>
      </w:pPr>
      <w:rPr>
        <w:rFonts w:ascii="Wingdings" w:hAnsi="Wingdings" w:hint="default"/>
      </w:rPr>
    </w:lvl>
  </w:abstractNum>
  <w:abstractNum w:abstractNumId="13" w15:restartNumberingAfterBreak="0">
    <w:nsid w:val="08B24558"/>
    <w:multiLevelType w:val="hybridMultilevel"/>
    <w:tmpl w:val="2F5417DA"/>
    <w:lvl w:ilvl="0" w:tplc="95F44BA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187B87"/>
    <w:multiLevelType w:val="hybridMultilevel"/>
    <w:tmpl w:val="6EF66316"/>
    <w:lvl w:ilvl="0" w:tplc="FFFFFFFF">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A6E451C"/>
    <w:multiLevelType w:val="hybridMultilevel"/>
    <w:tmpl w:val="67A21E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6710F1"/>
    <w:multiLevelType w:val="hybridMultilevel"/>
    <w:tmpl w:val="22069EF8"/>
    <w:lvl w:ilvl="0" w:tplc="95F44BA0">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0D093E43"/>
    <w:multiLevelType w:val="hybridMultilevel"/>
    <w:tmpl w:val="E62CAE9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D401575"/>
    <w:multiLevelType w:val="hybridMultilevel"/>
    <w:tmpl w:val="E7BA728E"/>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0FB24E1A"/>
    <w:multiLevelType w:val="hybridMultilevel"/>
    <w:tmpl w:val="FFFFFFFF"/>
    <w:lvl w:ilvl="0" w:tplc="F7AC4CA6">
      <w:start w:val="1"/>
      <w:numFmt w:val="decimal"/>
      <w:lvlText w:val="%1."/>
      <w:lvlJc w:val="left"/>
      <w:pPr>
        <w:ind w:left="720" w:hanging="360"/>
      </w:pPr>
    </w:lvl>
    <w:lvl w:ilvl="1" w:tplc="E9AAB510">
      <w:start w:val="1"/>
      <w:numFmt w:val="lowerLetter"/>
      <w:lvlText w:val="%2."/>
      <w:lvlJc w:val="left"/>
      <w:pPr>
        <w:ind w:left="1440" w:hanging="360"/>
      </w:pPr>
    </w:lvl>
    <w:lvl w:ilvl="2" w:tplc="CEBCC04E">
      <w:start w:val="1"/>
      <w:numFmt w:val="lowerRoman"/>
      <w:lvlText w:val="%3."/>
      <w:lvlJc w:val="left"/>
      <w:pPr>
        <w:ind w:left="2160" w:hanging="180"/>
      </w:pPr>
    </w:lvl>
    <w:lvl w:ilvl="3" w:tplc="F56E29B0">
      <w:start w:val="1"/>
      <w:numFmt w:val="decimal"/>
      <w:lvlText w:val="%4."/>
      <w:lvlJc w:val="left"/>
      <w:pPr>
        <w:ind w:left="2880" w:hanging="360"/>
      </w:pPr>
    </w:lvl>
    <w:lvl w:ilvl="4" w:tplc="AD56330C">
      <w:start w:val="1"/>
      <w:numFmt w:val="lowerLetter"/>
      <w:lvlText w:val="%5."/>
      <w:lvlJc w:val="left"/>
      <w:pPr>
        <w:ind w:left="3600" w:hanging="360"/>
      </w:pPr>
    </w:lvl>
    <w:lvl w:ilvl="5" w:tplc="E578D3D4">
      <w:start w:val="1"/>
      <w:numFmt w:val="lowerRoman"/>
      <w:lvlText w:val="%6."/>
      <w:lvlJc w:val="right"/>
      <w:pPr>
        <w:ind w:left="4320" w:hanging="180"/>
      </w:pPr>
    </w:lvl>
    <w:lvl w:ilvl="6" w:tplc="29FACEC8">
      <w:start w:val="1"/>
      <w:numFmt w:val="decimal"/>
      <w:lvlText w:val="%7."/>
      <w:lvlJc w:val="left"/>
      <w:pPr>
        <w:ind w:left="5040" w:hanging="360"/>
      </w:pPr>
    </w:lvl>
    <w:lvl w:ilvl="7" w:tplc="86087CC0">
      <w:start w:val="1"/>
      <w:numFmt w:val="lowerLetter"/>
      <w:lvlText w:val="%8."/>
      <w:lvlJc w:val="left"/>
      <w:pPr>
        <w:ind w:left="5760" w:hanging="360"/>
      </w:pPr>
    </w:lvl>
    <w:lvl w:ilvl="8" w:tplc="307A364C">
      <w:start w:val="1"/>
      <w:numFmt w:val="lowerRoman"/>
      <w:lvlText w:val="%9."/>
      <w:lvlJc w:val="right"/>
      <w:pPr>
        <w:ind w:left="6480" w:hanging="180"/>
      </w:pPr>
    </w:lvl>
  </w:abstractNum>
  <w:abstractNum w:abstractNumId="25" w15:restartNumberingAfterBreak="0">
    <w:nsid w:val="0FE030E3"/>
    <w:multiLevelType w:val="hybridMultilevel"/>
    <w:tmpl w:val="64F0C6EC"/>
    <w:lvl w:ilvl="0" w:tplc="5CF24D0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15C2BB8"/>
    <w:multiLevelType w:val="hybridMultilevel"/>
    <w:tmpl w:val="DE340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4541C6D"/>
    <w:multiLevelType w:val="hybridMultilevel"/>
    <w:tmpl w:val="AA9CA6B2"/>
    <w:lvl w:ilvl="0" w:tplc="FFFFFFFF">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D13C73"/>
    <w:multiLevelType w:val="hybridMultilevel"/>
    <w:tmpl w:val="69FEC54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0E7763"/>
    <w:multiLevelType w:val="hybridMultilevel"/>
    <w:tmpl w:val="C6C06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5AD51D8"/>
    <w:multiLevelType w:val="hybridMultilevel"/>
    <w:tmpl w:val="DE8C517A"/>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169B5BC1"/>
    <w:multiLevelType w:val="hybridMultilevel"/>
    <w:tmpl w:val="7EA89074"/>
    <w:lvl w:ilvl="0" w:tplc="95F44BA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9A3564"/>
    <w:multiLevelType w:val="hybridMultilevel"/>
    <w:tmpl w:val="C1B254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1" w15:restartNumberingAfterBreak="0">
    <w:nsid w:val="1D2725F4"/>
    <w:multiLevelType w:val="hybridMultilevel"/>
    <w:tmpl w:val="FFFFFFFF"/>
    <w:lvl w:ilvl="0" w:tplc="6FAA616E">
      <w:start w:val="1"/>
      <w:numFmt w:val="bullet"/>
      <w:lvlText w:val=""/>
      <w:lvlJc w:val="left"/>
      <w:pPr>
        <w:ind w:left="720" w:hanging="360"/>
      </w:pPr>
      <w:rPr>
        <w:rFonts w:ascii="Symbol" w:hAnsi="Symbol" w:hint="default"/>
      </w:rPr>
    </w:lvl>
    <w:lvl w:ilvl="1" w:tplc="2A22A288">
      <w:start w:val="1"/>
      <w:numFmt w:val="bullet"/>
      <w:lvlText w:val=""/>
      <w:lvlJc w:val="left"/>
      <w:pPr>
        <w:ind w:left="1440" w:hanging="360"/>
      </w:pPr>
      <w:rPr>
        <w:rFonts w:ascii="Symbol" w:hAnsi="Symbol" w:hint="default"/>
      </w:rPr>
    </w:lvl>
    <w:lvl w:ilvl="2" w:tplc="CDFCE236">
      <w:start w:val="1"/>
      <w:numFmt w:val="bullet"/>
      <w:lvlText w:val=""/>
      <w:lvlJc w:val="left"/>
      <w:pPr>
        <w:ind w:left="2160" w:hanging="360"/>
      </w:pPr>
      <w:rPr>
        <w:rFonts w:ascii="Wingdings" w:hAnsi="Wingdings" w:hint="default"/>
      </w:rPr>
    </w:lvl>
    <w:lvl w:ilvl="3" w:tplc="DA86EB68">
      <w:start w:val="1"/>
      <w:numFmt w:val="bullet"/>
      <w:lvlText w:val=""/>
      <w:lvlJc w:val="left"/>
      <w:pPr>
        <w:ind w:left="2880" w:hanging="360"/>
      </w:pPr>
      <w:rPr>
        <w:rFonts w:ascii="Symbol" w:hAnsi="Symbol" w:hint="default"/>
      </w:rPr>
    </w:lvl>
    <w:lvl w:ilvl="4" w:tplc="943C6342">
      <w:start w:val="1"/>
      <w:numFmt w:val="bullet"/>
      <w:lvlText w:val="o"/>
      <w:lvlJc w:val="left"/>
      <w:pPr>
        <w:ind w:left="3600" w:hanging="360"/>
      </w:pPr>
      <w:rPr>
        <w:rFonts w:ascii="Courier New" w:hAnsi="Courier New" w:hint="default"/>
      </w:rPr>
    </w:lvl>
    <w:lvl w:ilvl="5" w:tplc="5636BFE2">
      <w:start w:val="1"/>
      <w:numFmt w:val="bullet"/>
      <w:lvlText w:val=""/>
      <w:lvlJc w:val="left"/>
      <w:pPr>
        <w:ind w:left="4320" w:hanging="360"/>
      </w:pPr>
      <w:rPr>
        <w:rFonts w:ascii="Wingdings" w:hAnsi="Wingdings" w:hint="default"/>
      </w:rPr>
    </w:lvl>
    <w:lvl w:ilvl="6" w:tplc="C284E720">
      <w:start w:val="1"/>
      <w:numFmt w:val="bullet"/>
      <w:lvlText w:val=""/>
      <w:lvlJc w:val="left"/>
      <w:pPr>
        <w:ind w:left="5040" w:hanging="360"/>
      </w:pPr>
      <w:rPr>
        <w:rFonts w:ascii="Symbol" w:hAnsi="Symbol" w:hint="default"/>
      </w:rPr>
    </w:lvl>
    <w:lvl w:ilvl="7" w:tplc="4484F80E">
      <w:start w:val="1"/>
      <w:numFmt w:val="bullet"/>
      <w:lvlText w:val="o"/>
      <w:lvlJc w:val="left"/>
      <w:pPr>
        <w:ind w:left="5760" w:hanging="360"/>
      </w:pPr>
      <w:rPr>
        <w:rFonts w:ascii="Courier New" w:hAnsi="Courier New" w:hint="default"/>
      </w:rPr>
    </w:lvl>
    <w:lvl w:ilvl="8" w:tplc="D2DE4CB8">
      <w:start w:val="1"/>
      <w:numFmt w:val="bullet"/>
      <w:lvlText w:val=""/>
      <w:lvlJc w:val="left"/>
      <w:pPr>
        <w:ind w:left="6480" w:hanging="360"/>
      </w:pPr>
      <w:rPr>
        <w:rFonts w:ascii="Wingdings" w:hAnsi="Wingdings" w:hint="default"/>
      </w:rPr>
    </w:lvl>
  </w:abstractNum>
  <w:abstractNum w:abstractNumId="42"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3"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1FAC3909"/>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069244B"/>
    <w:multiLevelType w:val="hybridMultilevel"/>
    <w:tmpl w:val="FFFFFFFF"/>
    <w:lvl w:ilvl="0" w:tplc="30D6F248">
      <w:start w:val="1"/>
      <w:numFmt w:val="bullet"/>
      <w:lvlText w:val="·"/>
      <w:lvlJc w:val="left"/>
      <w:pPr>
        <w:ind w:left="720" w:hanging="360"/>
      </w:pPr>
      <w:rPr>
        <w:rFonts w:ascii="Symbol" w:hAnsi="Symbol" w:hint="default"/>
      </w:rPr>
    </w:lvl>
    <w:lvl w:ilvl="1" w:tplc="61A20552">
      <w:start w:val="1"/>
      <w:numFmt w:val="bullet"/>
      <w:lvlText w:val="o"/>
      <w:lvlJc w:val="left"/>
      <w:pPr>
        <w:ind w:left="1440" w:hanging="360"/>
      </w:pPr>
      <w:rPr>
        <w:rFonts w:ascii="Courier New" w:hAnsi="Courier New" w:hint="default"/>
      </w:rPr>
    </w:lvl>
    <w:lvl w:ilvl="2" w:tplc="90E8BD24">
      <w:start w:val="1"/>
      <w:numFmt w:val="bullet"/>
      <w:lvlText w:val=""/>
      <w:lvlJc w:val="left"/>
      <w:pPr>
        <w:ind w:left="2160" w:hanging="360"/>
      </w:pPr>
      <w:rPr>
        <w:rFonts w:ascii="Wingdings" w:hAnsi="Wingdings" w:hint="default"/>
      </w:rPr>
    </w:lvl>
    <w:lvl w:ilvl="3" w:tplc="85709030">
      <w:start w:val="1"/>
      <w:numFmt w:val="bullet"/>
      <w:lvlText w:val=""/>
      <w:lvlJc w:val="left"/>
      <w:pPr>
        <w:ind w:left="2880" w:hanging="360"/>
      </w:pPr>
      <w:rPr>
        <w:rFonts w:ascii="Symbol" w:hAnsi="Symbol" w:hint="default"/>
      </w:rPr>
    </w:lvl>
    <w:lvl w:ilvl="4" w:tplc="FE84A4D8">
      <w:start w:val="1"/>
      <w:numFmt w:val="bullet"/>
      <w:lvlText w:val="o"/>
      <w:lvlJc w:val="left"/>
      <w:pPr>
        <w:ind w:left="3600" w:hanging="360"/>
      </w:pPr>
      <w:rPr>
        <w:rFonts w:ascii="Courier New" w:hAnsi="Courier New" w:hint="default"/>
      </w:rPr>
    </w:lvl>
    <w:lvl w:ilvl="5" w:tplc="9D0672EE">
      <w:start w:val="1"/>
      <w:numFmt w:val="bullet"/>
      <w:lvlText w:val=""/>
      <w:lvlJc w:val="left"/>
      <w:pPr>
        <w:ind w:left="4320" w:hanging="360"/>
      </w:pPr>
      <w:rPr>
        <w:rFonts w:ascii="Wingdings" w:hAnsi="Wingdings" w:hint="default"/>
      </w:rPr>
    </w:lvl>
    <w:lvl w:ilvl="6" w:tplc="7EB8D3C2">
      <w:start w:val="1"/>
      <w:numFmt w:val="bullet"/>
      <w:lvlText w:val=""/>
      <w:lvlJc w:val="left"/>
      <w:pPr>
        <w:ind w:left="5040" w:hanging="360"/>
      </w:pPr>
      <w:rPr>
        <w:rFonts w:ascii="Symbol" w:hAnsi="Symbol" w:hint="default"/>
      </w:rPr>
    </w:lvl>
    <w:lvl w:ilvl="7" w:tplc="6806413A">
      <w:start w:val="1"/>
      <w:numFmt w:val="bullet"/>
      <w:lvlText w:val="o"/>
      <w:lvlJc w:val="left"/>
      <w:pPr>
        <w:ind w:left="5760" w:hanging="360"/>
      </w:pPr>
      <w:rPr>
        <w:rFonts w:ascii="Courier New" w:hAnsi="Courier New" w:hint="default"/>
      </w:rPr>
    </w:lvl>
    <w:lvl w:ilvl="8" w:tplc="C58AF00E">
      <w:start w:val="1"/>
      <w:numFmt w:val="bullet"/>
      <w:lvlText w:val=""/>
      <w:lvlJc w:val="left"/>
      <w:pPr>
        <w:ind w:left="6480" w:hanging="360"/>
      </w:pPr>
      <w:rPr>
        <w:rFonts w:ascii="Wingdings" w:hAnsi="Wingdings" w:hint="default"/>
      </w:rPr>
    </w:lvl>
  </w:abstractNum>
  <w:abstractNum w:abstractNumId="47"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24004D1A"/>
    <w:multiLevelType w:val="hybridMultilevel"/>
    <w:tmpl w:val="3A8A29BE"/>
    <w:lvl w:ilvl="0" w:tplc="A0B4B67E">
      <w:start w:val="1"/>
      <w:numFmt w:val="bullet"/>
      <w:lvlText w:val=""/>
      <w:lvlJc w:val="left"/>
      <w:pPr>
        <w:ind w:left="720" w:hanging="360"/>
      </w:pPr>
      <w:rPr>
        <w:rFonts w:ascii="Symbol" w:hAnsi="Symbol" w:hint="default"/>
      </w:rPr>
    </w:lvl>
    <w:lvl w:ilvl="1" w:tplc="AE2ECE2E">
      <w:start w:val="1"/>
      <w:numFmt w:val="bullet"/>
      <w:lvlText w:val=""/>
      <w:lvlJc w:val="left"/>
      <w:pPr>
        <w:ind w:left="1440" w:hanging="360"/>
      </w:pPr>
      <w:rPr>
        <w:rFonts w:ascii="Symbol" w:hAnsi="Symbol" w:hint="default"/>
      </w:rPr>
    </w:lvl>
    <w:lvl w:ilvl="2" w:tplc="429248E6">
      <w:start w:val="1"/>
      <w:numFmt w:val="bullet"/>
      <w:lvlText w:val=""/>
      <w:lvlJc w:val="left"/>
      <w:pPr>
        <w:ind w:left="2160" w:hanging="360"/>
      </w:pPr>
      <w:rPr>
        <w:rFonts w:ascii="Wingdings" w:hAnsi="Wingdings" w:hint="default"/>
      </w:rPr>
    </w:lvl>
    <w:lvl w:ilvl="3" w:tplc="F79A5EDA">
      <w:start w:val="1"/>
      <w:numFmt w:val="bullet"/>
      <w:lvlText w:val=""/>
      <w:lvlJc w:val="left"/>
      <w:pPr>
        <w:ind w:left="2880" w:hanging="360"/>
      </w:pPr>
      <w:rPr>
        <w:rFonts w:ascii="Symbol" w:hAnsi="Symbol" w:hint="default"/>
      </w:rPr>
    </w:lvl>
    <w:lvl w:ilvl="4" w:tplc="2F08C148">
      <w:start w:val="1"/>
      <w:numFmt w:val="bullet"/>
      <w:lvlText w:val="o"/>
      <w:lvlJc w:val="left"/>
      <w:pPr>
        <w:ind w:left="3600" w:hanging="360"/>
      </w:pPr>
      <w:rPr>
        <w:rFonts w:ascii="Courier New" w:hAnsi="Courier New" w:hint="default"/>
      </w:rPr>
    </w:lvl>
    <w:lvl w:ilvl="5" w:tplc="9B3E1C98">
      <w:start w:val="1"/>
      <w:numFmt w:val="bullet"/>
      <w:lvlText w:val=""/>
      <w:lvlJc w:val="left"/>
      <w:pPr>
        <w:ind w:left="4320" w:hanging="360"/>
      </w:pPr>
      <w:rPr>
        <w:rFonts w:ascii="Wingdings" w:hAnsi="Wingdings" w:hint="default"/>
      </w:rPr>
    </w:lvl>
    <w:lvl w:ilvl="6" w:tplc="3B082B22">
      <w:start w:val="1"/>
      <w:numFmt w:val="bullet"/>
      <w:lvlText w:val=""/>
      <w:lvlJc w:val="left"/>
      <w:pPr>
        <w:ind w:left="5040" w:hanging="360"/>
      </w:pPr>
      <w:rPr>
        <w:rFonts w:ascii="Symbol" w:hAnsi="Symbol" w:hint="default"/>
      </w:rPr>
    </w:lvl>
    <w:lvl w:ilvl="7" w:tplc="0D06F6D6">
      <w:start w:val="1"/>
      <w:numFmt w:val="bullet"/>
      <w:lvlText w:val="o"/>
      <w:lvlJc w:val="left"/>
      <w:pPr>
        <w:ind w:left="5760" w:hanging="360"/>
      </w:pPr>
      <w:rPr>
        <w:rFonts w:ascii="Courier New" w:hAnsi="Courier New" w:hint="default"/>
      </w:rPr>
    </w:lvl>
    <w:lvl w:ilvl="8" w:tplc="0E3EE286">
      <w:start w:val="1"/>
      <w:numFmt w:val="bullet"/>
      <w:lvlText w:val=""/>
      <w:lvlJc w:val="left"/>
      <w:pPr>
        <w:ind w:left="6480" w:hanging="360"/>
      </w:pPr>
      <w:rPr>
        <w:rFonts w:ascii="Wingdings" w:hAnsi="Wingdings" w:hint="default"/>
      </w:rPr>
    </w:lvl>
  </w:abstractNum>
  <w:abstractNum w:abstractNumId="49" w15:restartNumberingAfterBreak="0">
    <w:nsid w:val="24BF72BB"/>
    <w:multiLevelType w:val="hybridMultilevel"/>
    <w:tmpl w:val="6B3A10C6"/>
    <w:lvl w:ilvl="0" w:tplc="D2769FFE">
      <w:start w:val="4"/>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51C5FC5"/>
    <w:multiLevelType w:val="multilevel"/>
    <w:tmpl w:val="47B41BCE"/>
    <w:lvl w:ilvl="0">
      <w:start w:val="1"/>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25515B55"/>
    <w:multiLevelType w:val="hybridMultilevel"/>
    <w:tmpl w:val="0D40CD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88703EF"/>
    <w:multiLevelType w:val="hybridMultilevel"/>
    <w:tmpl w:val="3FB2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7D34E1"/>
    <w:multiLevelType w:val="hybridMultilevel"/>
    <w:tmpl w:val="AB9AA0CA"/>
    <w:lvl w:ilvl="0" w:tplc="E2FC58E8">
      <w:start w:val="1"/>
      <w:numFmt w:val="bullet"/>
      <w:lvlText w:val=""/>
      <w:lvlJc w:val="left"/>
      <w:pPr>
        <w:ind w:left="720" w:hanging="360"/>
      </w:pPr>
      <w:rPr>
        <w:rFonts w:ascii="Symbol" w:hAnsi="Symbol" w:hint="default"/>
      </w:rPr>
    </w:lvl>
    <w:lvl w:ilvl="1" w:tplc="2B969C8C">
      <w:start w:val="1"/>
      <w:numFmt w:val="bullet"/>
      <w:lvlText w:val=""/>
      <w:lvlJc w:val="left"/>
      <w:pPr>
        <w:ind w:left="1440" w:hanging="360"/>
      </w:pPr>
      <w:rPr>
        <w:rFonts w:ascii="Symbol" w:hAnsi="Symbol" w:hint="default"/>
      </w:rPr>
    </w:lvl>
    <w:lvl w:ilvl="2" w:tplc="0E5E8E2C">
      <w:start w:val="1"/>
      <w:numFmt w:val="bullet"/>
      <w:lvlText w:val=""/>
      <w:lvlJc w:val="left"/>
      <w:pPr>
        <w:ind w:left="2160" w:hanging="360"/>
      </w:pPr>
      <w:rPr>
        <w:rFonts w:ascii="Wingdings" w:hAnsi="Wingdings" w:hint="default"/>
      </w:rPr>
    </w:lvl>
    <w:lvl w:ilvl="3" w:tplc="9848732C">
      <w:start w:val="1"/>
      <w:numFmt w:val="bullet"/>
      <w:lvlText w:val=""/>
      <w:lvlJc w:val="left"/>
      <w:pPr>
        <w:ind w:left="2880" w:hanging="360"/>
      </w:pPr>
      <w:rPr>
        <w:rFonts w:ascii="Symbol" w:hAnsi="Symbol" w:hint="default"/>
      </w:rPr>
    </w:lvl>
    <w:lvl w:ilvl="4" w:tplc="DB1C3EC4">
      <w:start w:val="1"/>
      <w:numFmt w:val="bullet"/>
      <w:lvlText w:val="o"/>
      <w:lvlJc w:val="left"/>
      <w:pPr>
        <w:ind w:left="3600" w:hanging="360"/>
      </w:pPr>
      <w:rPr>
        <w:rFonts w:ascii="Courier New" w:hAnsi="Courier New" w:hint="default"/>
      </w:rPr>
    </w:lvl>
    <w:lvl w:ilvl="5" w:tplc="4DD208B0">
      <w:start w:val="1"/>
      <w:numFmt w:val="bullet"/>
      <w:lvlText w:val=""/>
      <w:lvlJc w:val="left"/>
      <w:pPr>
        <w:ind w:left="4320" w:hanging="360"/>
      </w:pPr>
      <w:rPr>
        <w:rFonts w:ascii="Wingdings" w:hAnsi="Wingdings" w:hint="default"/>
      </w:rPr>
    </w:lvl>
    <w:lvl w:ilvl="6" w:tplc="AF02697E">
      <w:start w:val="1"/>
      <w:numFmt w:val="bullet"/>
      <w:lvlText w:val=""/>
      <w:lvlJc w:val="left"/>
      <w:pPr>
        <w:ind w:left="5040" w:hanging="360"/>
      </w:pPr>
      <w:rPr>
        <w:rFonts w:ascii="Symbol" w:hAnsi="Symbol" w:hint="default"/>
      </w:rPr>
    </w:lvl>
    <w:lvl w:ilvl="7" w:tplc="5ECAF158">
      <w:start w:val="1"/>
      <w:numFmt w:val="bullet"/>
      <w:lvlText w:val="o"/>
      <w:lvlJc w:val="left"/>
      <w:pPr>
        <w:ind w:left="5760" w:hanging="360"/>
      </w:pPr>
      <w:rPr>
        <w:rFonts w:ascii="Courier New" w:hAnsi="Courier New" w:hint="default"/>
      </w:rPr>
    </w:lvl>
    <w:lvl w:ilvl="8" w:tplc="548CFB9A">
      <w:start w:val="1"/>
      <w:numFmt w:val="bullet"/>
      <w:lvlText w:val=""/>
      <w:lvlJc w:val="left"/>
      <w:pPr>
        <w:ind w:left="6480" w:hanging="360"/>
      </w:pPr>
      <w:rPr>
        <w:rFonts w:ascii="Wingdings" w:hAnsi="Wingdings" w:hint="default"/>
      </w:rPr>
    </w:lvl>
  </w:abstractNum>
  <w:abstractNum w:abstractNumId="54" w15:restartNumberingAfterBreak="0">
    <w:nsid w:val="2ACB7052"/>
    <w:multiLevelType w:val="hybridMultilevel"/>
    <w:tmpl w:val="93E05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CBC70FF"/>
    <w:multiLevelType w:val="hybridMultilevel"/>
    <w:tmpl w:val="E5268A24"/>
    <w:lvl w:ilvl="0" w:tplc="9F0879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366E5FD2"/>
    <w:multiLevelType w:val="hybridMultilevel"/>
    <w:tmpl w:val="2D64CD38"/>
    <w:lvl w:ilvl="0" w:tplc="FFFFFFFF">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2"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3" w15:restartNumberingAfterBreak="0">
    <w:nsid w:val="37713047"/>
    <w:multiLevelType w:val="hybridMultilevel"/>
    <w:tmpl w:val="FFFFFFFF"/>
    <w:lvl w:ilvl="0" w:tplc="A31E38B2">
      <w:start w:val="1"/>
      <w:numFmt w:val="bullet"/>
      <w:lvlText w:val="·"/>
      <w:lvlJc w:val="left"/>
      <w:pPr>
        <w:ind w:left="720" w:hanging="360"/>
      </w:pPr>
      <w:rPr>
        <w:rFonts w:ascii="Symbol" w:hAnsi="Symbol" w:hint="default"/>
      </w:rPr>
    </w:lvl>
    <w:lvl w:ilvl="1" w:tplc="5E9AB026">
      <w:start w:val="1"/>
      <w:numFmt w:val="bullet"/>
      <w:lvlText w:val="o"/>
      <w:lvlJc w:val="left"/>
      <w:pPr>
        <w:ind w:left="1440" w:hanging="360"/>
      </w:pPr>
      <w:rPr>
        <w:rFonts w:ascii="Courier New" w:hAnsi="Courier New" w:hint="default"/>
      </w:rPr>
    </w:lvl>
    <w:lvl w:ilvl="2" w:tplc="3A203912">
      <w:start w:val="1"/>
      <w:numFmt w:val="bullet"/>
      <w:lvlText w:val=""/>
      <w:lvlJc w:val="left"/>
      <w:pPr>
        <w:ind w:left="2160" w:hanging="360"/>
      </w:pPr>
      <w:rPr>
        <w:rFonts w:ascii="Wingdings" w:hAnsi="Wingdings" w:hint="default"/>
      </w:rPr>
    </w:lvl>
    <w:lvl w:ilvl="3" w:tplc="C8920CF8">
      <w:start w:val="1"/>
      <w:numFmt w:val="bullet"/>
      <w:lvlText w:val=""/>
      <w:lvlJc w:val="left"/>
      <w:pPr>
        <w:ind w:left="2880" w:hanging="360"/>
      </w:pPr>
      <w:rPr>
        <w:rFonts w:ascii="Symbol" w:hAnsi="Symbol" w:hint="default"/>
      </w:rPr>
    </w:lvl>
    <w:lvl w:ilvl="4" w:tplc="D0BC4B6C">
      <w:start w:val="1"/>
      <w:numFmt w:val="bullet"/>
      <w:lvlText w:val="o"/>
      <w:lvlJc w:val="left"/>
      <w:pPr>
        <w:ind w:left="3600" w:hanging="360"/>
      </w:pPr>
      <w:rPr>
        <w:rFonts w:ascii="Courier New" w:hAnsi="Courier New" w:hint="default"/>
      </w:rPr>
    </w:lvl>
    <w:lvl w:ilvl="5" w:tplc="C846B890">
      <w:start w:val="1"/>
      <w:numFmt w:val="bullet"/>
      <w:lvlText w:val=""/>
      <w:lvlJc w:val="left"/>
      <w:pPr>
        <w:ind w:left="4320" w:hanging="360"/>
      </w:pPr>
      <w:rPr>
        <w:rFonts w:ascii="Wingdings" w:hAnsi="Wingdings" w:hint="default"/>
      </w:rPr>
    </w:lvl>
    <w:lvl w:ilvl="6" w:tplc="FDD2F988">
      <w:start w:val="1"/>
      <w:numFmt w:val="bullet"/>
      <w:lvlText w:val=""/>
      <w:lvlJc w:val="left"/>
      <w:pPr>
        <w:ind w:left="5040" w:hanging="360"/>
      </w:pPr>
      <w:rPr>
        <w:rFonts w:ascii="Symbol" w:hAnsi="Symbol" w:hint="default"/>
      </w:rPr>
    </w:lvl>
    <w:lvl w:ilvl="7" w:tplc="6D2822DE">
      <w:start w:val="1"/>
      <w:numFmt w:val="bullet"/>
      <w:lvlText w:val="o"/>
      <w:lvlJc w:val="left"/>
      <w:pPr>
        <w:ind w:left="5760" w:hanging="360"/>
      </w:pPr>
      <w:rPr>
        <w:rFonts w:ascii="Courier New" w:hAnsi="Courier New" w:hint="default"/>
      </w:rPr>
    </w:lvl>
    <w:lvl w:ilvl="8" w:tplc="1A627944">
      <w:start w:val="1"/>
      <w:numFmt w:val="bullet"/>
      <w:lvlText w:val=""/>
      <w:lvlJc w:val="left"/>
      <w:pPr>
        <w:ind w:left="6480" w:hanging="360"/>
      </w:pPr>
      <w:rPr>
        <w:rFonts w:ascii="Wingdings" w:hAnsi="Wingdings" w:hint="default"/>
      </w:rPr>
    </w:lvl>
  </w:abstractNum>
  <w:abstractNum w:abstractNumId="64" w15:restartNumberingAfterBreak="0">
    <w:nsid w:val="37C83A5D"/>
    <w:multiLevelType w:val="hybridMultilevel"/>
    <w:tmpl w:val="C824C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8677AAC"/>
    <w:multiLevelType w:val="hybridMultilevel"/>
    <w:tmpl w:val="BE08ECC8"/>
    <w:lvl w:ilvl="0" w:tplc="65DAE278">
      <w:start w:val="1"/>
      <w:numFmt w:val="bullet"/>
      <w:lvlText w:val="•"/>
      <w:lvlJc w:val="left"/>
      <w:pPr>
        <w:tabs>
          <w:tab w:val="num" w:pos="720"/>
        </w:tabs>
        <w:ind w:left="720" w:hanging="360"/>
      </w:pPr>
      <w:rPr>
        <w:rFonts w:ascii="Arial" w:hAnsi="Arial" w:hint="default"/>
      </w:rPr>
    </w:lvl>
    <w:lvl w:ilvl="1" w:tplc="CA7A3492" w:tentative="1">
      <w:start w:val="1"/>
      <w:numFmt w:val="bullet"/>
      <w:lvlText w:val="•"/>
      <w:lvlJc w:val="left"/>
      <w:pPr>
        <w:tabs>
          <w:tab w:val="num" w:pos="1440"/>
        </w:tabs>
        <w:ind w:left="1440" w:hanging="360"/>
      </w:pPr>
      <w:rPr>
        <w:rFonts w:ascii="Arial" w:hAnsi="Arial" w:hint="default"/>
      </w:rPr>
    </w:lvl>
    <w:lvl w:ilvl="2" w:tplc="1954F3E2" w:tentative="1">
      <w:start w:val="1"/>
      <w:numFmt w:val="bullet"/>
      <w:lvlText w:val="•"/>
      <w:lvlJc w:val="left"/>
      <w:pPr>
        <w:tabs>
          <w:tab w:val="num" w:pos="2160"/>
        </w:tabs>
        <w:ind w:left="2160" w:hanging="360"/>
      </w:pPr>
      <w:rPr>
        <w:rFonts w:ascii="Arial" w:hAnsi="Arial" w:hint="default"/>
      </w:rPr>
    </w:lvl>
    <w:lvl w:ilvl="3" w:tplc="D47C2F9E" w:tentative="1">
      <w:start w:val="1"/>
      <w:numFmt w:val="bullet"/>
      <w:lvlText w:val="•"/>
      <w:lvlJc w:val="left"/>
      <w:pPr>
        <w:tabs>
          <w:tab w:val="num" w:pos="2880"/>
        </w:tabs>
        <w:ind w:left="2880" w:hanging="360"/>
      </w:pPr>
      <w:rPr>
        <w:rFonts w:ascii="Arial" w:hAnsi="Arial" w:hint="default"/>
      </w:rPr>
    </w:lvl>
    <w:lvl w:ilvl="4" w:tplc="1A48A950" w:tentative="1">
      <w:start w:val="1"/>
      <w:numFmt w:val="bullet"/>
      <w:lvlText w:val="•"/>
      <w:lvlJc w:val="left"/>
      <w:pPr>
        <w:tabs>
          <w:tab w:val="num" w:pos="3600"/>
        </w:tabs>
        <w:ind w:left="3600" w:hanging="360"/>
      </w:pPr>
      <w:rPr>
        <w:rFonts w:ascii="Arial" w:hAnsi="Arial" w:hint="default"/>
      </w:rPr>
    </w:lvl>
    <w:lvl w:ilvl="5" w:tplc="06B226D0" w:tentative="1">
      <w:start w:val="1"/>
      <w:numFmt w:val="bullet"/>
      <w:lvlText w:val="•"/>
      <w:lvlJc w:val="left"/>
      <w:pPr>
        <w:tabs>
          <w:tab w:val="num" w:pos="4320"/>
        </w:tabs>
        <w:ind w:left="4320" w:hanging="360"/>
      </w:pPr>
      <w:rPr>
        <w:rFonts w:ascii="Arial" w:hAnsi="Arial" w:hint="default"/>
      </w:rPr>
    </w:lvl>
    <w:lvl w:ilvl="6" w:tplc="5E789526" w:tentative="1">
      <w:start w:val="1"/>
      <w:numFmt w:val="bullet"/>
      <w:lvlText w:val="•"/>
      <w:lvlJc w:val="left"/>
      <w:pPr>
        <w:tabs>
          <w:tab w:val="num" w:pos="5040"/>
        </w:tabs>
        <w:ind w:left="5040" w:hanging="360"/>
      </w:pPr>
      <w:rPr>
        <w:rFonts w:ascii="Arial" w:hAnsi="Arial" w:hint="default"/>
      </w:rPr>
    </w:lvl>
    <w:lvl w:ilvl="7" w:tplc="75A4A99E" w:tentative="1">
      <w:start w:val="1"/>
      <w:numFmt w:val="bullet"/>
      <w:lvlText w:val="•"/>
      <w:lvlJc w:val="left"/>
      <w:pPr>
        <w:tabs>
          <w:tab w:val="num" w:pos="5760"/>
        </w:tabs>
        <w:ind w:left="5760" w:hanging="360"/>
      </w:pPr>
      <w:rPr>
        <w:rFonts w:ascii="Arial" w:hAnsi="Arial" w:hint="default"/>
      </w:rPr>
    </w:lvl>
    <w:lvl w:ilvl="8" w:tplc="B7AE2952"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399375EF"/>
    <w:multiLevelType w:val="hybridMultilevel"/>
    <w:tmpl w:val="6748A9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39DC6E3D"/>
    <w:multiLevelType w:val="hybridMultilevel"/>
    <w:tmpl w:val="17FED26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A127EEC"/>
    <w:multiLevelType w:val="hybridMultilevel"/>
    <w:tmpl w:val="E220A34E"/>
    <w:lvl w:ilvl="0" w:tplc="6C42AFA0">
      <w:start w:val="1"/>
      <w:numFmt w:val="bullet"/>
      <w:lvlText w:val=""/>
      <w:lvlJc w:val="left"/>
      <w:pPr>
        <w:ind w:left="720" w:hanging="360"/>
      </w:pPr>
      <w:rPr>
        <w:rFonts w:ascii="Symbol" w:hAnsi="Symbol" w:hint="default"/>
      </w:rPr>
    </w:lvl>
    <w:lvl w:ilvl="1" w:tplc="FF306CC8">
      <w:start w:val="1"/>
      <w:numFmt w:val="bullet"/>
      <w:lvlText w:val="o"/>
      <w:lvlJc w:val="left"/>
      <w:pPr>
        <w:ind w:left="1440" w:hanging="360"/>
      </w:pPr>
      <w:rPr>
        <w:rFonts w:ascii="Courier New" w:hAnsi="Courier New" w:hint="default"/>
      </w:rPr>
    </w:lvl>
    <w:lvl w:ilvl="2" w:tplc="AEF0A1B2">
      <w:start w:val="1"/>
      <w:numFmt w:val="bullet"/>
      <w:lvlText w:val=""/>
      <w:lvlJc w:val="left"/>
      <w:pPr>
        <w:ind w:left="2160" w:hanging="360"/>
      </w:pPr>
      <w:rPr>
        <w:rFonts w:ascii="Wingdings" w:hAnsi="Wingdings" w:hint="default"/>
      </w:rPr>
    </w:lvl>
    <w:lvl w:ilvl="3" w:tplc="CED44354">
      <w:start w:val="1"/>
      <w:numFmt w:val="bullet"/>
      <w:lvlText w:val=""/>
      <w:lvlJc w:val="left"/>
      <w:pPr>
        <w:ind w:left="2880" w:hanging="360"/>
      </w:pPr>
      <w:rPr>
        <w:rFonts w:ascii="Symbol" w:hAnsi="Symbol" w:hint="default"/>
      </w:rPr>
    </w:lvl>
    <w:lvl w:ilvl="4" w:tplc="73B8D1F2">
      <w:start w:val="1"/>
      <w:numFmt w:val="bullet"/>
      <w:lvlText w:val="o"/>
      <w:lvlJc w:val="left"/>
      <w:pPr>
        <w:ind w:left="3600" w:hanging="360"/>
      </w:pPr>
      <w:rPr>
        <w:rFonts w:ascii="Courier New" w:hAnsi="Courier New" w:hint="default"/>
      </w:rPr>
    </w:lvl>
    <w:lvl w:ilvl="5" w:tplc="B396F57E">
      <w:start w:val="1"/>
      <w:numFmt w:val="bullet"/>
      <w:lvlText w:val=""/>
      <w:lvlJc w:val="left"/>
      <w:pPr>
        <w:ind w:left="4320" w:hanging="360"/>
      </w:pPr>
      <w:rPr>
        <w:rFonts w:ascii="Wingdings" w:hAnsi="Wingdings" w:hint="default"/>
      </w:rPr>
    </w:lvl>
    <w:lvl w:ilvl="6" w:tplc="64D81FA6">
      <w:start w:val="1"/>
      <w:numFmt w:val="bullet"/>
      <w:lvlText w:val=""/>
      <w:lvlJc w:val="left"/>
      <w:pPr>
        <w:ind w:left="5040" w:hanging="360"/>
      </w:pPr>
      <w:rPr>
        <w:rFonts w:ascii="Symbol" w:hAnsi="Symbol" w:hint="default"/>
      </w:rPr>
    </w:lvl>
    <w:lvl w:ilvl="7" w:tplc="9670EDC6">
      <w:start w:val="1"/>
      <w:numFmt w:val="bullet"/>
      <w:lvlText w:val="o"/>
      <w:lvlJc w:val="left"/>
      <w:pPr>
        <w:ind w:left="5760" w:hanging="360"/>
      </w:pPr>
      <w:rPr>
        <w:rFonts w:ascii="Courier New" w:hAnsi="Courier New" w:hint="default"/>
      </w:rPr>
    </w:lvl>
    <w:lvl w:ilvl="8" w:tplc="7F0A02DA">
      <w:start w:val="1"/>
      <w:numFmt w:val="bullet"/>
      <w:lvlText w:val=""/>
      <w:lvlJc w:val="left"/>
      <w:pPr>
        <w:ind w:left="6480" w:hanging="360"/>
      </w:pPr>
      <w:rPr>
        <w:rFonts w:ascii="Wingdings" w:hAnsi="Wingdings" w:hint="default"/>
      </w:rPr>
    </w:lvl>
  </w:abstractNum>
  <w:abstractNum w:abstractNumId="69"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3AB73944"/>
    <w:multiLevelType w:val="hybridMultilevel"/>
    <w:tmpl w:val="25C2EE3A"/>
    <w:lvl w:ilvl="0" w:tplc="E8082E2E">
      <w:start w:val="1"/>
      <w:numFmt w:val="bullet"/>
      <w:lvlText w:val="·"/>
      <w:lvlJc w:val="left"/>
      <w:pPr>
        <w:ind w:left="720" w:hanging="360"/>
      </w:pPr>
      <w:rPr>
        <w:rFonts w:ascii="Symbol" w:hAnsi="Symbol" w:hint="default"/>
      </w:rPr>
    </w:lvl>
    <w:lvl w:ilvl="1" w:tplc="070493D8">
      <w:start w:val="1"/>
      <w:numFmt w:val="bullet"/>
      <w:lvlText w:val="o"/>
      <w:lvlJc w:val="left"/>
      <w:pPr>
        <w:ind w:left="1440" w:hanging="360"/>
      </w:pPr>
      <w:rPr>
        <w:rFonts w:ascii="Courier New" w:hAnsi="Courier New" w:hint="default"/>
      </w:rPr>
    </w:lvl>
    <w:lvl w:ilvl="2" w:tplc="51626C4E">
      <w:start w:val="1"/>
      <w:numFmt w:val="bullet"/>
      <w:lvlText w:val=""/>
      <w:lvlJc w:val="left"/>
      <w:pPr>
        <w:ind w:left="2160" w:hanging="360"/>
      </w:pPr>
      <w:rPr>
        <w:rFonts w:ascii="Wingdings" w:hAnsi="Wingdings" w:hint="default"/>
      </w:rPr>
    </w:lvl>
    <w:lvl w:ilvl="3" w:tplc="7ED4ED0E">
      <w:start w:val="1"/>
      <w:numFmt w:val="bullet"/>
      <w:lvlText w:val=""/>
      <w:lvlJc w:val="left"/>
      <w:pPr>
        <w:ind w:left="2880" w:hanging="360"/>
      </w:pPr>
      <w:rPr>
        <w:rFonts w:ascii="Symbol" w:hAnsi="Symbol" w:hint="default"/>
      </w:rPr>
    </w:lvl>
    <w:lvl w:ilvl="4" w:tplc="C85E5A04">
      <w:start w:val="1"/>
      <w:numFmt w:val="bullet"/>
      <w:lvlText w:val="o"/>
      <w:lvlJc w:val="left"/>
      <w:pPr>
        <w:ind w:left="3600" w:hanging="360"/>
      </w:pPr>
      <w:rPr>
        <w:rFonts w:ascii="Courier New" w:hAnsi="Courier New" w:hint="default"/>
      </w:rPr>
    </w:lvl>
    <w:lvl w:ilvl="5" w:tplc="AF3C2858">
      <w:start w:val="1"/>
      <w:numFmt w:val="bullet"/>
      <w:lvlText w:val=""/>
      <w:lvlJc w:val="left"/>
      <w:pPr>
        <w:ind w:left="4320" w:hanging="360"/>
      </w:pPr>
      <w:rPr>
        <w:rFonts w:ascii="Wingdings" w:hAnsi="Wingdings" w:hint="default"/>
      </w:rPr>
    </w:lvl>
    <w:lvl w:ilvl="6" w:tplc="2006DAEC">
      <w:start w:val="1"/>
      <w:numFmt w:val="bullet"/>
      <w:lvlText w:val=""/>
      <w:lvlJc w:val="left"/>
      <w:pPr>
        <w:ind w:left="5040" w:hanging="360"/>
      </w:pPr>
      <w:rPr>
        <w:rFonts w:ascii="Symbol" w:hAnsi="Symbol" w:hint="default"/>
      </w:rPr>
    </w:lvl>
    <w:lvl w:ilvl="7" w:tplc="4EBAC62C">
      <w:start w:val="1"/>
      <w:numFmt w:val="bullet"/>
      <w:lvlText w:val="o"/>
      <w:lvlJc w:val="left"/>
      <w:pPr>
        <w:ind w:left="5760" w:hanging="360"/>
      </w:pPr>
      <w:rPr>
        <w:rFonts w:ascii="Courier New" w:hAnsi="Courier New" w:hint="default"/>
      </w:rPr>
    </w:lvl>
    <w:lvl w:ilvl="8" w:tplc="20C8152C">
      <w:start w:val="1"/>
      <w:numFmt w:val="bullet"/>
      <w:lvlText w:val=""/>
      <w:lvlJc w:val="left"/>
      <w:pPr>
        <w:ind w:left="6480" w:hanging="360"/>
      </w:pPr>
      <w:rPr>
        <w:rFonts w:ascii="Wingdings" w:hAnsi="Wingdings" w:hint="default"/>
      </w:rPr>
    </w:lvl>
  </w:abstractNum>
  <w:abstractNum w:abstractNumId="71"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B526D5B"/>
    <w:multiLevelType w:val="hybridMultilevel"/>
    <w:tmpl w:val="FFFFFFFF"/>
    <w:lvl w:ilvl="0" w:tplc="13AE56FA">
      <w:start w:val="1"/>
      <w:numFmt w:val="bullet"/>
      <w:lvlText w:val=""/>
      <w:lvlJc w:val="left"/>
      <w:pPr>
        <w:ind w:left="720" w:hanging="360"/>
      </w:pPr>
      <w:rPr>
        <w:rFonts w:ascii="Symbol" w:hAnsi="Symbol" w:hint="default"/>
      </w:rPr>
    </w:lvl>
    <w:lvl w:ilvl="1" w:tplc="23DC0244">
      <w:start w:val="1"/>
      <w:numFmt w:val="bullet"/>
      <w:lvlText w:val="o"/>
      <w:lvlJc w:val="left"/>
      <w:pPr>
        <w:ind w:left="1440" w:hanging="360"/>
      </w:pPr>
      <w:rPr>
        <w:rFonts w:ascii="Courier New" w:hAnsi="Courier New" w:hint="default"/>
      </w:rPr>
    </w:lvl>
    <w:lvl w:ilvl="2" w:tplc="492A5740">
      <w:start w:val="1"/>
      <w:numFmt w:val="bullet"/>
      <w:lvlText w:val=""/>
      <w:lvlJc w:val="left"/>
      <w:pPr>
        <w:ind w:left="2160" w:hanging="360"/>
      </w:pPr>
      <w:rPr>
        <w:rFonts w:ascii="Wingdings" w:hAnsi="Wingdings" w:hint="default"/>
      </w:rPr>
    </w:lvl>
    <w:lvl w:ilvl="3" w:tplc="9C3C2F4E">
      <w:start w:val="1"/>
      <w:numFmt w:val="bullet"/>
      <w:lvlText w:val=""/>
      <w:lvlJc w:val="left"/>
      <w:pPr>
        <w:ind w:left="2880" w:hanging="360"/>
      </w:pPr>
      <w:rPr>
        <w:rFonts w:ascii="Symbol" w:hAnsi="Symbol" w:hint="default"/>
      </w:rPr>
    </w:lvl>
    <w:lvl w:ilvl="4" w:tplc="40B82064">
      <w:start w:val="1"/>
      <w:numFmt w:val="bullet"/>
      <w:lvlText w:val="o"/>
      <w:lvlJc w:val="left"/>
      <w:pPr>
        <w:ind w:left="3600" w:hanging="360"/>
      </w:pPr>
      <w:rPr>
        <w:rFonts w:ascii="Courier New" w:hAnsi="Courier New" w:hint="default"/>
      </w:rPr>
    </w:lvl>
    <w:lvl w:ilvl="5" w:tplc="E40090C8">
      <w:start w:val="1"/>
      <w:numFmt w:val="bullet"/>
      <w:lvlText w:val=""/>
      <w:lvlJc w:val="left"/>
      <w:pPr>
        <w:ind w:left="4320" w:hanging="360"/>
      </w:pPr>
      <w:rPr>
        <w:rFonts w:ascii="Wingdings" w:hAnsi="Wingdings" w:hint="default"/>
      </w:rPr>
    </w:lvl>
    <w:lvl w:ilvl="6" w:tplc="B40CB1B8">
      <w:start w:val="1"/>
      <w:numFmt w:val="bullet"/>
      <w:lvlText w:val=""/>
      <w:lvlJc w:val="left"/>
      <w:pPr>
        <w:ind w:left="5040" w:hanging="360"/>
      </w:pPr>
      <w:rPr>
        <w:rFonts w:ascii="Symbol" w:hAnsi="Symbol" w:hint="default"/>
      </w:rPr>
    </w:lvl>
    <w:lvl w:ilvl="7" w:tplc="81CA95C6">
      <w:start w:val="1"/>
      <w:numFmt w:val="bullet"/>
      <w:lvlText w:val="o"/>
      <w:lvlJc w:val="left"/>
      <w:pPr>
        <w:ind w:left="5760" w:hanging="360"/>
      </w:pPr>
      <w:rPr>
        <w:rFonts w:ascii="Courier New" w:hAnsi="Courier New" w:hint="default"/>
      </w:rPr>
    </w:lvl>
    <w:lvl w:ilvl="8" w:tplc="43D6CC9E">
      <w:start w:val="1"/>
      <w:numFmt w:val="bullet"/>
      <w:lvlText w:val=""/>
      <w:lvlJc w:val="left"/>
      <w:pPr>
        <w:ind w:left="6480" w:hanging="360"/>
      </w:pPr>
      <w:rPr>
        <w:rFonts w:ascii="Wingdings" w:hAnsi="Wingdings" w:hint="default"/>
      </w:rPr>
    </w:lvl>
  </w:abstractNum>
  <w:abstractNum w:abstractNumId="73"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E127F28"/>
    <w:multiLevelType w:val="hybridMultilevel"/>
    <w:tmpl w:val="0D8E6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F1844E0"/>
    <w:multiLevelType w:val="hybridMultilevel"/>
    <w:tmpl w:val="4DA2C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41616BB7"/>
    <w:multiLevelType w:val="hybridMultilevel"/>
    <w:tmpl w:val="418854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1EC48C7"/>
    <w:multiLevelType w:val="hybridMultilevel"/>
    <w:tmpl w:val="FFFFFFFF"/>
    <w:lvl w:ilvl="0" w:tplc="9D067D58">
      <w:start w:val="1"/>
      <w:numFmt w:val="bullet"/>
      <w:lvlText w:val=""/>
      <w:lvlJc w:val="left"/>
      <w:pPr>
        <w:ind w:left="720" w:hanging="360"/>
      </w:pPr>
      <w:rPr>
        <w:rFonts w:ascii="Symbol" w:hAnsi="Symbol" w:hint="default"/>
      </w:rPr>
    </w:lvl>
    <w:lvl w:ilvl="1" w:tplc="FA702E3A">
      <w:start w:val="1"/>
      <w:numFmt w:val="bullet"/>
      <w:lvlText w:val="o"/>
      <w:lvlJc w:val="left"/>
      <w:pPr>
        <w:ind w:left="1440" w:hanging="360"/>
      </w:pPr>
      <w:rPr>
        <w:rFonts w:ascii="Courier New" w:hAnsi="Courier New" w:hint="default"/>
      </w:rPr>
    </w:lvl>
    <w:lvl w:ilvl="2" w:tplc="F44EFD6E">
      <w:start w:val="1"/>
      <w:numFmt w:val="bullet"/>
      <w:lvlText w:val="o"/>
      <w:lvlJc w:val="left"/>
      <w:pPr>
        <w:ind w:left="2160" w:hanging="360"/>
      </w:pPr>
      <w:rPr>
        <w:rFonts w:ascii="Courier New" w:hAnsi="Courier New" w:hint="default"/>
      </w:rPr>
    </w:lvl>
    <w:lvl w:ilvl="3" w:tplc="FAF89E00">
      <w:start w:val="1"/>
      <w:numFmt w:val="bullet"/>
      <w:lvlText w:val=""/>
      <w:lvlJc w:val="left"/>
      <w:pPr>
        <w:ind w:left="2880" w:hanging="360"/>
      </w:pPr>
      <w:rPr>
        <w:rFonts w:ascii="Symbol" w:hAnsi="Symbol" w:hint="default"/>
      </w:rPr>
    </w:lvl>
    <w:lvl w:ilvl="4" w:tplc="DECCE936">
      <w:start w:val="1"/>
      <w:numFmt w:val="bullet"/>
      <w:lvlText w:val="o"/>
      <w:lvlJc w:val="left"/>
      <w:pPr>
        <w:ind w:left="3600" w:hanging="360"/>
      </w:pPr>
      <w:rPr>
        <w:rFonts w:ascii="Courier New" w:hAnsi="Courier New" w:hint="default"/>
      </w:rPr>
    </w:lvl>
    <w:lvl w:ilvl="5" w:tplc="41442296">
      <w:start w:val="1"/>
      <w:numFmt w:val="bullet"/>
      <w:lvlText w:val=""/>
      <w:lvlJc w:val="left"/>
      <w:pPr>
        <w:ind w:left="4320" w:hanging="360"/>
      </w:pPr>
      <w:rPr>
        <w:rFonts w:ascii="Wingdings" w:hAnsi="Wingdings" w:hint="default"/>
      </w:rPr>
    </w:lvl>
    <w:lvl w:ilvl="6" w:tplc="1ED41996">
      <w:start w:val="1"/>
      <w:numFmt w:val="bullet"/>
      <w:lvlText w:val=""/>
      <w:lvlJc w:val="left"/>
      <w:pPr>
        <w:ind w:left="5040" w:hanging="360"/>
      </w:pPr>
      <w:rPr>
        <w:rFonts w:ascii="Symbol" w:hAnsi="Symbol" w:hint="default"/>
      </w:rPr>
    </w:lvl>
    <w:lvl w:ilvl="7" w:tplc="F6A84888">
      <w:start w:val="1"/>
      <w:numFmt w:val="bullet"/>
      <w:lvlText w:val="o"/>
      <w:lvlJc w:val="left"/>
      <w:pPr>
        <w:ind w:left="5760" w:hanging="360"/>
      </w:pPr>
      <w:rPr>
        <w:rFonts w:ascii="Courier New" w:hAnsi="Courier New" w:hint="default"/>
      </w:rPr>
    </w:lvl>
    <w:lvl w:ilvl="8" w:tplc="F48A0A4A">
      <w:start w:val="1"/>
      <w:numFmt w:val="bullet"/>
      <w:lvlText w:val=""/>
      <w:lvlJc w:val="left"/>
      <w:pPr>
        <w:ind w:left="6480" w:hanging="360"/>
      </w:pPr>
      <w:rPr>
        <w:rFonts w:ascii="Wingdings" w:hAnsi="Wingdings" w:hint="default"/>
      </w:rPr>
    </w:lvl>
  </w:abstractNum>
  <w:abstractNum w:abstractNumId="80" w15:restartNumberingAfterBreak="0">
    <w:nsid w:val="422A7C3A"/>
    <w:multiLevelType w:val="hybridMultilevel"/>
    <w:tmpl w:val="33909BD6"/>
    <w:lvl w:ilvl="0" w:tplc="FB429786">
      <w:start w:val="1"/>
      <w:numFmt w:val="bullet"/>
      <w:lvlText w:val=""/>
      <w:lvlJc w:val="left"/>
      <w:pPr>
        <w:ind w:left="720" w:hanging="360"/>
      </w:pPr>
      <w:rPr>
        <w:rFonts w:ascii="Symbol" w:hAnsi="Symbol" w:hint="default"/>
      </w:rPr>
    </w:lvl>
    <w:lvl w:ilvl="1" w:tplc="5FBAD928">
      <w:start w:val="1"/>
      <w:numFmt w:val="bullet"/>
      <w:lvlText w:val=""/>
      <w:lvlJc w:val="left"/>
      <w:pPr>
        <w:ind w:left="1440" w:hanging="360"/>
      </w:pPr>
      <w:rPr>
        <w:rFonts w:ascii="Symbol" w:hAnsi="Symbol" w:hint="default"/>
      </w:rPr>
    </w:lvl>
    <w:lvl w:ilvl="2" w:tplc="6612204E">
      <w:start w:val="1"/>
      <w:numFmt w:val="bullet"/>
      <w:lvlText w:val=""/>
      <w:lvlJc w:val="left"/>
      <w:pPr>
        <w:ind w:left="2160" w:hanging="360"/>
      </w:pPr>
      <w:rPr>
        <w:rFonts w:ascii="Wingdings" w:hAnsi="Wingdings" w:hint="default"/>
      </w:rPr>
    </w:lvl>
    <w:lvl w:ilvl="3" w:tplc="95B85FC8">
      <w:start w:val="1"/>
      <w:numFmt w:val="bullet"/>
      <w:lvlText w:val=""/>
      <w:lvlJc w:val="left"/>
      <w:pPr>
        <w:ind w:left="2880" w:hanging="360"/>
      </w:pPr>
      <w:rPr>
        <w:rFonts w:ascii="Symbol" w:hAnsi="Symbol" w:hint="default"/>
      </w:rPr>
    </w:lvl>
    <w:lvl w:ilvl="4" w:tplc="DB32A2A4">
      <w:start w:val="1"/>
      <w:numFmt w:val="bullet"/>
      <w:lvlText w:val="o"/>
      <w:lvlJc w:val="left"/>
      <w:pPr>
        <w:ind w:left="3600" w:hanging="360"/>
      </w:pPr>
      <w:rPr>
        <w:rFonts w:ascii="Courier New" w:hAnsi="Courier New" w:hint="default"/>
      </w:rPr>
    </w:lvl>
    <w:lvl w:ilvl="5" w:tplc="FCE8DEFE">
      <w:start w:val="1"/>
      <w:numFmt w:val="bullet"/>
      <w:lvlText w:val=""/>
      <w:lvlJc w:val="left"/>
      <w:pPr>
        <w:ind w:left="4320" w:hanging="360"/>
      </w:pPr>
      <w:rPr>
        <w:rFonts w:ascii="Wingdings" w:hAnsi="Wingdings" w:hint="default"/>
      </w:rPr>
    </w:lvl>
    <w:lvl w:ilvl="6" w:tplc="3B2801CA">
      <w:start w:val="1"/>
      <w:numFmt w:val="bullet"/>
      <w:lvlText w:val=""/>
      <w:lvlJc w:val="left"/>
      <w:pPr>
        <w:ind w:left="5040" w:hanging="360"/>
      </w:pPr>
      <w:rPr>
        <w:rFonts w:ascii="Symbol" w:hAnsi="Symbol" w:hint="default"/>
      </w:rPr>
    </w:lvl>
    <w:lvl w:ilvl="7" w:tplc="DCF2F164">
      <w:start w:val="1"/>
      <w:numFmt w:val="bullet"/>
      <w:lvlText w:val="o"/>
      <w:lvlJc w:val="left"/>
      <w:pPr>
        <w:ind w:left="5760" w:hanging="360"/>
      </w:pPr>
      <w:rPr>
        <w:rFonts w:ascii="Courier New" w:hAnsi="Courier New" w:hint="default"/>
      </w:rPr>
    </w:lvl>
    <w:lvl w:ilvl="8" w:tplc="370AFA74">
      <w:start w:val="1"/>
      <w:numFmt w:val="bullet"/>
      <w:lvlText w:val=""/>
      <w:lvlJc w:val="left"/>
      <w:pPr>
        <w:ind w:left="6480" w:hanging="360"/>
      </w:pPr>
      <w:rPr>
        <w:rFonts w:ascii="Wingdings" w:hAnsi="Wingdings" w:hint="default"/>
      </w:rPr>
    </w:lvl>
  </w:abstractNum>
  <w:abstractNum w:abstractNumId="81"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84" w15:restartNumberingAfterBreak="0">
    <w:nsid w:val="459F28E6"/>
    <w:multiLevelType w:val="hybridMultilevel"/>
    <w:tmpl w:val="FFFFFFFF"/>
    <w:lvl w:ilvl="0" w:tplc="63ECB482">
      <w:start w:val="1"/>
      <w:numFmt w:val="bullet"/>
      <w:lvlText w:val=""/>
      <w:lvlJc w:val="left"/>
      <w:pPr>
        <w:ind w:left="720" w:hanging="360"/>
      </w:pPr>
      <w:rPr>
        <w:rFonts w:ascii="Symbol" w:hAnsi="Symbol" w:hint="default"/>
      </w:rPr>
    </w:lvl>
    <w:lvl w:ilvl="1" w:tplc="8E1A0C9A">
      <w:start w:val="1"/>
      <w:numFmt w:val="bullet"/>
      <w:lvlText w:val="o"/>
      <w:lvlJc w:val="left"/>
      <w:pPr>
        <w:ind w:left="1440" w:hanging="360"/>
      </w:pPr>
      <w:rPr>
        <w:rFonts w:ascii="Courier New" w:hAnsi="Courier New" w:hint="default"/>
      </w:rPr>
    </w:lvl>
    <w:lvl w:ilvl="2" w:tplc="E1B8E94A">
      <w:start w:val="1"/>
      <w:numFmt w:val="bullet"/>
      <w:lvlText w:val=""/>
      <w:lvlJc w:val="left"/>
      <w:pPr>
        <w:ind w:left="2160" w:hanging="360"/>
      </w:pPr>
      <w:rPr>
        <w:rFonts w:ascii="Wingdings" w:hAnsi="Wingdings" w:hint="default"/>
      </w:rPr>
    </w:lvl>
    <w:lvl w:ilvl="3" w:tplc="599C2746">
      <w:start w:val="1"/>
      <w:numFmt w:val="bullet"/>
      <w:lvlText w:val=""/>
      <w:lvlJc w:val="left"/>
      <w:pPr>
        <w:ind w:left="2880" w:hanging="360"/>
      </w:pPr>
      <w:rPr>
        <w:rFonts w:ascii="Symbol" w:hAnsi="Symbol" w:hint="default"/>
      </w:rPr>
    </w:lvl>
    <w:lvl w:ilvl="4" w:tplc="FEF4A292">
      <w:start w:val="1"/>
      <w:numFmt w:val="bullet"/>
      <w:lvlText w:val="o"/>
      <w:lvlJc w:val="left"/>
      <w:pPr>
        <w:ind w:left="3600" w:hanging="360"/>
      </w:pPr>
      <w:rPr>
        <w:rFonts w:ascii="Courier New" w:hAnsi="Courier New" w:hint="default"/>
      </w:rPr>
    </w:lvl>
    <w:lvl w:ilvl="5" w:tplc="50064668">
      <w:start w:val="1"/>
      <w:numFmt w:val="bullet"/>
      <w:lvlText w:val=""/>
      <w:lvlJc w:val="left"/>
      <w:pPr>
        <w:ind w:left="4320" w:hanging="360"/>
      </w:pPr>
      <w:rPr>
        <w:rFonts w:ascii="Wingdings" w:hAnsi="Wingdings" w:hint="default"/>
      </w:rPr>
    </w:lvl>
    <w:lvl w:ilvl="6" w:tplc="51D23F86">
      <w:start w:val="1"/>
      <w:numFmt w:val="bullet"/>
      <w:lvlText w:val=""/>
      <w:lvlJc w:val="left"/>
      <w:pPr>
        <w:ind w:left="5040" w:hanging="360"/>
      </w:pPr>
      <w:rPr>
        <w:rFonts w:ascii="Symbol" w:hAnsi="Symbol" w:hint="default"/>
      </w:rPr>
    </w:lvl>
    <w:lvl w:ilvl="7" w:tplc="5BD68E58">
      <w:start w:val="1"/>
      <w:numFmt w:val="bullet"/>
      <w:lvlText w:val="o"/>
      <w:lvlJc w:val="left"/>
      <w:pPr>
        <w:ind w:left="5760" w:hanging="360"/>
      </w:pPr>
      <w:rPr>
        <w:rFonts w:ascii="Courier New" w:hAnsi="Courier New" w:hint="default"/>
      </w:rPr>
    </w:lvl>
    <w:lvl w:ilvl="8" w:tplc="2BC802FC">
      <w:start w:val="1"/>
      <w:numFmt w:val="bullet"/>
      <w:lvlText w:val=""/>
      <w:lvlJc w:val="left"/>
      <w:pPr>
        <w:ind w:left="6480" w:hanging="360"/>
      </w:pPr>
      <w:rPr>
        <w:rFonts w:ascii="Wingdings" w:hAnsi="Wingdings" w:hint="default"/>
      </w:rPr>
    </w:lvl>
  </w:abstractNum>
  <w:abstractNum w:abstractNumId="85" w15:restartNumberingAfterBreak="0">
    <w:nsid w:val="48CB546B"/>
    <w:multiLevelType w:val="hybridMultilevel"/>
    <w:tmpl w:val="8BF498F4"/>
    <w:lvl w:ilvl="0" w:tplc="417CB792">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490759A3"/>
    <w:multiLevelType w:val="hybridMultilevel"/>
    <w:tmpl w:val="17F8C83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97C5A84"/>
    <w:multiLevelType w:val="hybridMultilevel"/>
    <w:tmpl w:val="F5928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9D94D1A"/>
    <w:multiLevelType w:val="hybridMultilevel"/>
    <w:tmpl w:val="4DD43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A224A07"/>
    <w:multiLevelType w:val="hybridMultilevel"/>
    <w:tmpl w:val="C6982D9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A810225"/>
    <w:multiLevelType w:val="hybridMultilevel"/>
    <w:tmpl w:val="80C44E20"/>
    <w:lvl w:ilvl="0" w:tplc="492477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CEB1A49"/>
    <w:multiLevelType w:val="hybridMultilevel"/>
    <w:tmpl w:val="FFFFFFFF"/>
    <w:lvl w:ilvl="0" w:tplc="1E5CF840">
      <w:start w:val="1"/>
      <w:numFmt w:val="bullet"/>
      <w:lvlText w:val=""/>
      <w:lvlJc w:val="left"/>
      <w:pPr>
        <w:ind w:left="720" w:hanging="360"/>
      </w:pPr>
      <w:rPr>
        <w:rFonts w:ascii="Symbol" w:hAnsi="Symbol" w:hint="default"/>
      </w:rPr>
    </w:lvl>
    <w:lvl w:ilvl="1" w:tplc="3DEE45BE">
      <w:start w:val="1"/>
      <w:numFmt w:val="bullet"/>
      <w:lvlText w:val=""/>
      <w:lvlJc w:val="left"/>
      <w:pPr>
        <w:ind w:left="1440" w:hanging="360"/>
      </w:pPr>
      <w:rPr>
        <w:rFonts w:ascii="Symbol" w:hAnsi="Symbol" w:hint="default"/>
      </w:rPr>
    </w:lvl>
    <w:lvl w:ilvl="2" w:tplc="E0AE1F58">
      <w:start w:val="1"/>
      <w:numFmt w:val="bullet"/>
      <w:lvlText w:val=""/>
      <w:lvlJc w:val="left"/>
      <w:pPr>
        <w:ind w:left="2160" w:hanging="360"/>
      </w:pPr>
      <w:rPr>
        <w:rFonts w:ascii="Wingdings" w:hAnsi="Wingdings" w:hint="default"/>
      </w:rPr>
    </w:lvl>
    <w:lvl w:ilvl="3" w:tplc="C4B28280">
      <w:start w:val="1"/>
      <w:numFmt w:val="bullet"/>
      <w:lvlText w:val=""/>
      <w:lvlJc w:val="left"/>
      <w:pPr>
        <w:ind w:left="2880" w:hanging="360"/>
      </w:pPr>
      <w:rPr>
        <w:rFonts w:ascii="Symbol" w:hAnsi="Symbol" w:hint="default"/>
      </w:rPr>
    </w:lvl>
    <w:lvl w:ilvl="4" w:tplc="03DA30AA">
      <w:start w:val="1"/>
      <w:numFmt w:val="bullet"/>
      <w:lvlText w:val="o"/>
      <w:lvlJc w:val="left"/>
      <w:pPr>
        <w:ind w:left="3600" w:hanging="360"/>
      </w:pPr>
      <w:rPr>
        <w:rFonts w:ascii="Courier New" w:hAnsi="Courier New" w:hint="default"/>
      </w:rPr>
    </w:lvl>
    <w:lvl w:ilvl="5" w:tplc="420ACF64">
      <w:start w:val="1"/>
      <w:numFmt w:val="bullet"/>
      <w:lvlText w:val=""/>
      <w:lvlJc w:val="left"/>
      <w:pPr>
        <w:ind w:left="4320" w:hanging="360"/>
      </w:pPr>
      <w:rPr>
        <w:rFonts w:ascii="Wingdings" w:hAnsi="Wingdings" w:hint="default"/>
      </w:rPr>
    </w:lvl>
    <w:lvl w:ilvl="6" w:tplc="D9589CAA">
      <w:start w:val="1"/>
      <w:numFmt w:val="bullet"/>
      <w:lvlText w:val=""/>
      <w:lvlJc w:val="left"/>
      <w:pPr>
        <w:ind w:left="5040" w:hanging="360"/>
      </w:pPr>
      <w:rPr>
        <w:rFonts w:ascii="Symbol" w:hAnsi="Symbol" w:hint="default"/>
      </w:rPr>
    </w:lvl>
    <w:lvl w:ilvl="7" w:tplc="CB1478E8">
      <w:start w:val="1"/>
      <w:numFmt w:val="bullet"/>
      <w:lvlText w:val="o"/>
      <w:lvlJc w:val="left"/>
      <w:pPr>
        <w:ind w:left="5760" w:hanging="360"/>
      </w:pPr>
      <w:rPr>
        <w:rFonts w:ascii="Courier New" w:hAnsi="Courier New" w:hint="default"/>
      </w:rPr>
    </w:lvl>
    <w:lvl w:ilvl="8" w:tplc="C154304A">
      <w:start w:val="1"/>
      <w:numFmt w:val="bullet"/>
      <w:lvlText w:val=""/>
      <w:lvlJc w:val="left"/>
      <w:pPr>
        <w:ind w:left="6480" w:hanging="360"/>
      </w:pPr>
      <w:rPr>
        <w:rFonts w:ascii="Wingdings" w:hAnsi="Wingdings" w:hint="default"/>
      </w:rPr>
    </w:lvl>
  </w:abstractNum>
  <w:abstractNum w:abstractNumId="94"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E863D67"/>
    <w:multiLevelType w:val="hybridMultilevel"/>
    <w:tmpl w:val="68829D8C"/>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6" w15:restartNumberingAfterBreak="0">
    <w:nsid w:val="4EBC45AB"/>
    <w:multiLevelType w:val="hybridMultilevel"/>
    <w:tmpl w:val="080ABA9E"/>
    <w:lvl w:ilvl="0" w:tplc="C4BE5BFE">
      <w:start w:val="1"/>
      <w:numFmt w:val="bullet"/>
      <w:lvlText w:val=""/>
      <w:lvlJc w:val="left"/>
      <w:pPr>
        <w:ind w:left="720" w:hanging="360"/>
      </w:pPr>
      <w:rPr>
        <w:rFonts w:ascii="Symbol" w:hAnsi="Symbol" w:hint="default"/>
      </w:rPr>
    </w:lvl>
    <w:lvl w:ilvl="1" w:tplc="7B9A62DC">
      <w:start w:val="1"/>
      <w:numFmt w:val="bullet"/>
      <w:lvlText w:val=""/>
      <w:lvlJc w:val="left"/>
      <w:pPr>
        <w:ind w:left="1440" w:hanging="360"/>
      </w:pPr>
      <w:rPr>
        <w:rFonts w:ascii="Symbol" w:hAnsi="Symbol" w:hint="default"/>
      </w:rPr>
    </w:lvl>
    <w:lvl w:ilvl="2" w:tplc="1988B7EA">
      <w:start w:val="1"/>
      <w:numFmt w:val="bullet"/>
      <w:lvlText w:val=""/>
      <w:lvlJc w:val="left"/>
      <w:pPr>
        <w:ind w:left="2160" w:hanging="360"/>
      </w:pPr>
      <w:rPr>
        <w:rFonts w:ascii="Wingdings" w:hAnsi="Wingdings" w:hint="default"/>
      </w:rPr>
    </w:lvl>
    <w:lvl w:ilvl="3" w:tplc="08DACE88">
      <w:start w:val="1"/>
      <w:numFmt w:val="bullet"/>
      <w:lvlText w:val=""/>
      <w:lvlJc w:val="left"/>
      <w:pPr>
        <w:ind w:left="2880" w:hanging="360"/>
      </w:pPr>
      <w:rPr>
        <w:rFonts w:ascii="Symbol" w:hAnsi="Symbol" w:hint="default"/>
      </w:rPr>
    </w:lvl>
    <w:lvl w:ilvl="4" w:tplc="CC0EAA04">
      <w:start w:val="1"/>
      <w:numFmt w:val="bullet"/>
      <w:lvlText w:val="o"/>
      <w:lvlJc w:val="left"/>
      <w:pPr>
        <w:ind w:left="3600" w:hanging="360"/>
      </w:pPr>
      <w:rPr>
        <w:rFonts w:ascii="Courier New" w:hAnsi="Courier New" w:hint="default"/>
      </w:rPr>
    </w:lvl>
    <w:lvl w:ilvl="5" w:tplc="0AB2CC5E">
      <w:start w:val="1"/>
      <w:numFmt w:val="bullet"/>
      <w:lvlText w:val=""/>
      <w:lvlJc w:val="left"/>
      <w:pPr>
        <w:ind w:left="4320" w:hanging="360"/>
      </w:pPr>
      <w:rPr>
        <w:rFonts w:ascii="Wingdings" w:hAnsi="Wingdings" w:hint="default"/>
      </w:rPr>
    </w:lvl>
    <w:lvl w:ilvl="6" w:tplc="A8F8E786">
      <w:start w:val="1"/>
      <w:numFmt w:val="bullet"/>
      <w:lvlText w:val=""/>
      <w:lvlJc w:val="left"/>
      <w:pPr>
        <w:ind w:left="5040" w:hanging="360"/>
      </w:pPr>
      <w:rPr>
        <w:rFonts w:ascii="Symbol" w:hAnsi="Symbol" w:hint="default"/>
      </w:rPr>
    </w:lvl>
    <w:lvl w:ilvl="7" w:tplc="A7304F26">
      <w:start w:val="1"/>
      <w:numFmt w:val="bullet"/>
      <w:lvlText w:val="o"/>
      <w:lvlJc w:val="left"/>
      <w:pPr>
        <w:ind w:left="5760" w:hanging="360"/>
      </w:pPr>
      <w:rPr>
        <w:rFonts w:ascii="Courier New" w:hAnsi="Courier New" w:hint="default"/>
      </w:rPr>
    </w:lvl>
    <w:lvl w:ilvl="8" w:tplc="B3FC629C">
      <w:start w:val="1"/>
      <w:numFmt w:val="bullet"/>
      <w:lvlText w:val=""/>
      <w:lvlJc w:val="left"/>
      <w:pPr>
        <w:ind w:left="6480" w:hanging="360"/>
      </w:pPr>
      <w:rPr>
        <w:rFonts w:ascii="Wingdings" w:hAnsi="Wingdings" w:hint="default"/>
      </w:rPr>
    </w:lvl>
  </w:abstractNum>
  <w:abstractNum w:abstractNumId="97" w15:restartNumberingAfterBreak="0">
    <w:nsid w:val="501155F0"/>
    <w:multiLevelType w:val="hybridMultilevel"/>
    <w:tmpl w:val="660A212E"/>
    <w:lvl w:ilvl="0" w:tplc="31748464">
      <w:start w:val="1"/>
      <w:numFmt w:val="bullet"/>
      <w:lvlText w:val=""/>
      <w:lvlJc w:val="left"/>
      <w:pPr>
        <w:ind w:left="720" w:hanging="360"/>
      </w:pPr>
      <w:rPr>
        <w:rFonts w:ascii="Symbol" w:hAnsi="Symbol" w:hint="default"/>
      </w:rPr>
    </w:lvl>
    <w:lvl w:ilvl="1" w:tplc="656068EE">
      <w:start w:val="1"/>
      <w:numFmt w:val="bullet"/>
      <w:lvlText w:val="o"/>
      <w:lvlJc w:val="left"/>
      <w:pPr>
        <w:ind w:left="1440" w:hanging="360"/>
      </w:pPr>
      <w:rPr>
        <w:rFonts w:ascii="Courier New" w:hAnsi="Courier New" w:hint="default"/>
      </w:rPr>
    </w:lvl>
    <w:lvl w:ilvl="2" w:tplc="F13AC762">
      <w:start w:val="1"/>
      <w:numFmt w:val="bullet"/>
      <w:lvlText w:val=""/>
      <w:lvlJc w:val="left"/>
      <w:pPr>
        <w:ind w:left="2160" w:hanging="360"/>
      </w:pPr>
      <w:rPr>
        <w:rFonts w:ascii="Wingdings" w:hAnsi="Wingdings" w:hint="default"/>
      </w:rPr>
    </w:lvl>
    <w:lvl w:ilvl="3" w:tplc="9AD67ED8">
      <w:start w:val="1"/>
      <w:numFmt w:val="bullet"/>
      <w:lvlText w:val=""/>
      <w:lvlJc w:val="left"/>
      <w:pPr>
        <w:ind w:left="2880" w:hanging="360"/>
      </w:pPr>
      <w:rPr>
        <w:rFonts w:ascii="Symbol" w:hAnsi="Symbol" w:hint="default"/>
      </w:rPr>
    </w:lvl>
    <w:lvl w:ilvl="4" w:tplc="B3E26700">
      <w:start w:val="1"/>
      <w:numFmt w:val="bullet"/>
      <w:lvlText w:val="o"/>
      <w:lvlJc w:val="left"/>
      <w:pPr>
        <w:ind w:left="3600" w:hanging="360"/>
      </w:pPr>
      <w:rPr>
        <w:rFonts w:ascii="Courier New" w:hAnsi="Courier New" w:hint="default"/>
      </w:rPr>
    </w:lvl>
    <w:lvl w:ilvl="5" w:tplc="E0B65EA8">
      <w:start w:val="1"/>
      <w:numFmt w:val="bullet"/>
      <w:lvlText w:val=""/>
      <w:lvlJc w:val="left"/>
      <w:pPr>
        <w:ind w:left="4320" w:hanging="360"/>
      </w:pPr>
      <w:rPr>
        <w:rFonts w:ascii="Wingdings" w:hAnsi="Wingdings" w:hint="default"/>
      </w:rPr>
    </w:lvl>
    <w:lvl w:ilvl="6" w:tplc="CC3A8A3E">
      <w:start w:val="1"/>
      <w:numFmt w:val="bullet"/>
      <w:lvlText w:val=""/>
      <w:lvlJc w:val="left"/>
      <w:pPr>
        <w:ind w:left="5040" w:hanging="360"/>
      </w:pPr>
      <w:rPr>
        <w:rFonts w:ascii="Symbol" w:hAnsi="Symbol" w:hint="default"/>
      </w:rPr>
    </w:lvl>
    <w:lvl w:ilvl="7" w:tplc="DA5C917E">
      <w:start w:val="1"/>
      <w:numFmt w:val="bullet"/>
      <w:lvlText w:val="o"/>
      <w:lvlJc w:val="left"/>
      <w:pPr>
        <w:ind w:left="5760" w:hanging="360"/>
      </w:pPr>
      <w:rPr>
        <w:rFonts w:ascii="Courier New" w:hAnsi="Courier New" w:hint="default"/>
      </w:rPr>
    </w:lvl>
    <w:lvl w:ilvl="8" w:tplc="0E04F620">
      <w:start w:val="1"/>
      <w:numFmt w:val="bullet"/>
      <w:lvlText w:val=""/>
      <w:lvlJc w:val="left"/>
      <w:pPr>
        <w:ind w:left="6480" w:hanging="360"/>
      </w:pPr>
      <w:rPr>
        <w:rFonts w:ascii="Wingdings" w:hAnsi="Wingdings" w:hint="default"/>
      </w:rPr>
    </w:lvl>
  </w:abstractNum>
  <w:abstractNum w:abstractNumId="98"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9" w15:restartNumberingAfterBreak="0">
    <w:nsid w:val="52A01244"/>
    <w:multiLevelType w:val="hybridMultilevel"/>
    <w:tmpl w:val="C4F68DD6"/>
    <w:lvl w:ilvl="0" w:tplc="C2FA8D5C">
      <w:start w:val="1"/>
      <w:numFmt w:val="bullet"/>
      <w:lvlText w:val="•"/>
      <w:lvlJc w:val="left"/>
      <w:pPr>
        <w:tabs>
          <w:tab w:val="num" w:pos="720"/>
        </w:tabs>
        <w:ind w:left="720" w:hanging="360"/>
      </w:pPr>
      <w:rPr>
        <w:rFonts w:ascii="Arial" w:hAnsi="Arial" w:hint="default"/>
      </w:rPr>
    </w:lvl>
    <w:lvl w:ilvl="1" w:tplc="69160882" w:tentative="1">
      <w:start w:val="1"/>
      <w:numFmt w:val="bullet"/>
      <w:lvlText w:val="•"/>
      <w:lvlJc w:val="left"/>
      <w:pPr>
        <w:tabs>
          <w:tab w:val="num" w:pos="1440"/>
        </w:tabs>
        <w:ind w:left="1440" w:hanging="360"/>
      </w:pPr>
      <w:rPr>
        <w:rFonts w:ascii="Arial" w:hAnsi="Arial" w:hint="default"/>
      </w:rPr>
    </w:lvl>
    <w:lvl w:ilvl="2" w:tplc="AD3C7E64" w:tentative="1">
      <w:start w:val="1"/>
      <w:numFmt w:val="bullet"/>
      <w:lvlText w:val="•"/>
      <w:lvlJc w:val="left"/>
      <w:pPr>
        <w:tabs>
          <w:tab w:val="num" w:pos="2160"/>
        </w:tabs>
        <w:ind w:left="2160" w:hanging="360"/>
      </w:pPr>
      <w:rPr>
        <w:rFonts w:ascii="Arial" w:hAnsi="Arial" w:hint="default"/>
      </w:rPr>
    </w:lvl>
    <w:lvl w:ilvl="3" w:tplc="265CF760" w:tentative="1">
      <w:start w:val="1"/>
      <w:numFmt w:val="bullet"/>
      <w:lvlText w:val="•"/>
      <w:lvlJc w:val="left"/>
      <w:pPr>
        <w:tabs>
          <w:tab w:val="num" w:pos="2880"/>
        </w:tabs>
        <w:ind w:left="2880" w:hanging="360"/>
      </w:pPr>
      <w:rPr>
        <w:rFonts w:ascii="Arial" w:hAnsi="Arial" w:hint="default"/>
      </w:rPr>
    </w:lvl>
    <w:lvl w:ilvl="4" w:tplc="D4127898" w:tentative="1">
      <w:start w:val="1"/>
      <w:numFmt w:val="bullet"/>
      <w:lvlText w:val="•"/>
      <w:lvlJc w:val="left"/>
      <w:pPr>
        <w:tabs>
          <w:tab w:val="num" w:pos="3600"/>
        </w:tabs>
        <w:ind w:left="3600" w:hanging="360"/>
      </w:pPr>
      <w:rPr>
        <w:rFonts w:ascii="Arial" w:hAnsi="Arial" w:hint="default"/>
      </w:rPr>
    </w:lvl>
    <w:lvl w:ilvl="5" w:tplc="DBEA4C9C" w:tentative="1">
      <w:start w:val="1"/>
      <w:numFmt w:val="bullet"/>
      <w:lvlText w:val="•"/>
      <w:lvlJc w:val="left"/>
      <w:pPr>
        <w:tabs>
          <w:tab w:val="num" w:pos="4320"/>
        </w:tabs>
        <w:ind w:left="4320" w:hanging="360"/>
      </w:pPr>
      <w:rPr>
        <w:rFonts w:ascii="Arial" w:hAnsi="Arial" w:hint="default"/>
      </w:rPr>
    </w:lvl>
    <w:lvl w:ilvl="6" w:tplc="577A4A8E" w:tentative="1">
      <w:start w:val="1"/>
      <w:numFmt w:val="bullet"/>
      <w:lvlText w:val="•"/>
      <w:lvlJc w:val="left"/>
      <w:pPr>
        <w:tabs>
          <w:tab w:val="num" w:pos="5040"/>
        </w:tabs>
        <w:ind w:left="5040" w:hanging="360"/>
      </w:pPr>
      <w:rPr>
        <w:rFonts w:ascii="Arial" w:hAnsi="Arial" w:hint="default"/>
      </w:rPr>
    </w:lvl>
    <w:lvl w:ilvl="7" w:tplc="AED22B36" w:tentative="1">
      <w:start w:val="1"/>
      <w:numFmt w:val="bullet"/>
      <w:lvlText w:val="•"/>
      <w:lvlJc w:val="left"/>
      <w:pPr>
        <w:tabs>
          <w:tab w:val="num" w:pos="5760"/>
        </w:tabs>
        <w:ind w:left="5760" w:hanging="360"/>
      </w:pPr>
      <w:rPr>
        <w:rFonts w:ascii="Arial" w:hAnsi="Arial" w:hint="default"/>
      </w:rPr>
    </w:lvl>
    <w:lvl w:ilvl="8" w:tplc="0C6A918C" w:tentative="1">
      <w:start w:val="1"/>
      <w:numFmt w:val="bullet"/>
      <w:lvlText w:val="•"/>
      <w:lvlJc w:val="left"/>
      <w:pPr>
        <w:tabs>
          <w:tab w:val="num" w:pos="6480"/>
        </w:tabs>
        <w:ind w:left="6480" w:hanging="360"/>
      </w:pPr>
      <w:rPr>
        <w:rFonts w:ascii="Arial" w:hAnsi="Arial" w:hint="default"/>
      </w:rPr>
    </w:lvl>
  </w:abstractNum>
  <w:abstractNum w:abstractNumId="100"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549F183D"/>
    <w:multiLevelType w:val="hybridMultilevel"/>
    <w:tmpl w:val="1A685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05" w15:restartNumberingAfterBreak="0">
    <w:nsid w:val="555D08C9"/>
    <w:multiLevelType w:val="hybridMultilevel"/>
    <w:tmpl w:val="734A6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5A844E9"/>
    <w:multiLevelType w:val="hybridMultilevel"/>
    <w:tmpl w:val="7682D632"/>
    <w:lvl w:ilvl="0" w:tplc="6F72FF52">
      <w:start w:val="20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60B27C0"/>
    <w:multiLevelType w:val="hybridMultilevel"/>
    <w:tmpl w:val="36F2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6776293"/>
    <w:multiLevelType w:val="hybridMultilevel"/>
    <w:tmpl w:val="C898F58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57FB7204"/>
    <w:multiLevelType w:val="hybridMultilevel"/>
    <w:tmpl w:val="A618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114"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15"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AF938ED"/>
    <w:multiLevelType w:val="hybridMultilevel"/>
    <w:tmpl w:val="3254526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CB41E1C"/>
    <w:multiLevelType w:val="hybridMultilevel"/>
    <w:tmpl w:val="FFFFFFFF"/>
    <w:lvl w:ilvl="0" w:tplc="856E44C2">
      <w:start w:val="1"/>
      <w:numFmt w:val="bullet"/>
      <w:lvlText w:val=""/>
      <w:lvlJc w:val="left"/>
      <w:pPr>
        <w:ind w:left="720" w:hanging="360"/>
      </w:pPr>
      <w:rPr>
        <w:rFonts w:ascii="Symbol" w:hAnsi="Symbol" w:hint="default"/>
      </w:rPr>
    </w:lvl>
    <w:lvl w:ilvl="1" w:tplc="3CD40C00">
      <w:start w:val="1"/>
      <w:numFmt w:val="bullet"/>
      <w:lvlText w:val=""/>
      <w:lvlJc w:val="left"/>
      <w:pPr>
        <w:ind w:left="1440" w:hanging="360"/>
      </w:pPr>
      <w:rPr>
        <w:rFonts w:ascii="Symbol" w:hAnsi="Symbol" w:hint="default"/>
      </w:rPr>
    </w:lvl>
    <w:lvl w:ilvl="2" w:tplc="A392C0C2">
      <w:start w:val="1"/>
      <w:numFmt w:val="bullet"/>
      <w:lvlText w:val=""/>
      <w:lvlJc w:val="left"/>
      <w:pPr>
        <w:ind w:left="2160" w:hanging="360"/>
      </w:pPr>
      <w:rPr>
        <w:rFonts w:ascii="Wingdings" w:hAnsi="Wingdings" w:hint="default"/>
      </w:rPr>
    </w:lvl>
    <w:lvl w:ilvl="3" w:tplc="65525CF2">
      <w:start w:val="1"/>
      <w:numFmt w:val="bullet"/>
      <w:lvlText w:val=""/>
      <w:lvlJc w:val="left"/>
      <w:pPr>
        <w:ind w:left="2880" w:hanging="360"/>
      </w:pPr>
      <w:rPr>
        <w:rFonts w:ascii="Symbol" w:hAnsi="Symbol" w:hint="default"/>
      </w:rPr>
    </w:lvl>
    <w:lvl w:ilvl="4" w:tplc="129E9B4A">
      <w:start w:val="1"/>
      <w:numFmt w:val="bullet"/>
      <w:lvlText w:val="o"/>
      <w:lvlJc w:val="left"/>
      <w:pPr>
        <w:ind w:left="3600" w:hanging="360"/>
      </w:pPr>
      <w:rPr>
        <w:rFonts w:ascii="Courier New" w:hAnsi="Courier New" w:hint="default"/>
      </w:rPr>
    </w:lvl>
    <w:lvl w:ilvl="5" w:tplc="DF241E2E">
      <w:start w:val="1"/>
      <w:numFmt w:val="bullet"/>
      <w:lvlText w:val=""/>
      <w:lvlJc w:val="left"/>
      <w:pPr>
        <w:ind w:left="4320" w:hanging="360"/>
      </w:pPr>
      <w:rPr>
        <w:rFonts w:ascii="Wingdings" w:hAnsi="Wingdings" w:hint="default"/>
      </w:rPr>
    </w:lvl>
    <w:lvl w:ilvl="6" w:tplc="404E67D2">
      <w:start w:val="1"/>
      <w:numFmt w:val="bullet"/>
      <w:lvlText w:val=""/>
      <w:lvlJc w:val="left"/>
      <w:pPr>
        <w:ind w:left="5040" w:hanging="360"/>
      </w:pPr>
      <w:rPr>
        <w:rFonts w:ascii="Symbol" w:hAnsi="Symbol" w:hint="default"/>
      </w:rPr>
    </w:lvl>
    <w:lvl w:ilvl="7" w:tplc="3E107314">
      <w:start w:val="1"/>
      <w:numFmt w:val="bullet"/>
      <w:lvlText w:val="o"/>
      <w:lvlJc w:val="left"/>
      <w:pPr>
        <w:ind w:left="5760" w:hanging="360"/>
      </w:pPr>
      <w:rPr>
        <w:rFonts w:ascii="Courier New" w:hAnsi="Courier New" w:hint="default"/>
      </w:rPr>
    </w:lvl>
    <w:lvl w:ilvl="8" w:tplc="5992BAD4">
      <w:start w:val="1"/>
      <w:numFmt w:val="bullet"/>
      <w:lvlText w:val=""/>
      <w:lvlJc w:val="left"/>
      <w:pPr>
        <w:ind w:left="6480" w:hanging="360"/>
      </w:pPr>
      <w:rPr>
        <w:rFonts w:ascii="Wingdings" w:hAnsi="Wingdings" w:hint="default"/>
      </w:rPr>
    </w:lvl>
  </w:abstractNum>
  <w:abstractNum w:abstractNumId="118"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CE501E7"/>
    <w:multiLevelType w:val="hybridMultilevel"/>
    <w:tmpl w:val="6998848E"/>
    <w:lvl w:ilvl="0" w:tplc="C5EA2632">
      <w:start w:val="1"/>
      <w:numFmt w:val="bullet"/>
      <w:lvlText w:val=""/>
      <w:lvlJc w:val="left"/>
      <w:pPr>
        <w:ind w:left="720" w:hanging="360"/>
      </w:pPr>
      <w:rPr>
        <w:rFonts w:ascii="Symbol" w:hAnsi="Symbol" w:hint="default"/>
      </w:rPr>
    </w:lvl>
    <w:lvl w:ilvl="1" w:tplc="AA981632">
      <w:start w:val="1"/>
      <w:numFmt w:val="bullet"/>
      <w:lvlText w:val=""/>
      <w:lvlJc w:val="left"/>
      <w:pPr>
        <w:ind w:left="1440" w:hanging="360"/>
      </w:pPr>
      <w:rPr>
        <w:rFonts w:ascii="Symbol" w:hAnsi="Symbol" w:hint="default"/>
      </w:rPr>
    </w:lvl>
    <w:lvl w:ilvl="2" w:tplc="D474FE1C">
      <w:start w:val="1"/>
      <w:numFmt w:val="bullet"/>
      <w:lvlText w:val=""/>
      <w:lvlJc w:val="left"/>
      <w:pPr>
        <w:ind w:left="2160" w:hanging="360"/>
      </w:pPr>
      <w:rPr>
        <w:rFonts w:ascii="Wingdings" w:hAnsi="Wingdings" w:hint="default"/>
      </w:rPr>
    </w:lvl>
    <w:lvl w:ilvl="3" w:tplc="278A3C9E">
      <w:start w:val="1"/>
      <w:numFmt w:val="bullet"/>
      <w:lvlText w:val=""/>
      <w:lvlJc w:val="left"/>
      <w:pPr>
        <w:ind w:left="2880" w:hanging="360"/>
      </w:pPr>
      <w:rPr>
        <w:rFonts w:ascii="Symbol" w:hAnsi="Symbol" w:hint="default"/>
      </w:rPr>
    </w:lvl>
    <w:lvl w:ilvl="4" w:tplc="DB0AAA80">
      <w:start w:val="1"/>
      <w:numFmt w:val="bullet"/>
      <w:lvlText w:val="o"/>
      <w:lvlJc w:val="left"/>
      <w:pPr>
        <w:ind w:left="3600" w:hanging="360"/>
      </w:pPr>
      <w:rPr>
        <w:rFonts w:ascii="Courier New" w:hAnsi="Courier New" w:hint="default"/>
      </w:rPr>
    </w:lvl>
    <w:lvl w:ilvl="5" w:tplc="718699F6">
      <w:start w:val="1"/>
      <w:numFmt w:val="bullet"/>
      <w:lvlText w:val=""/>
      <w:lvlJc w:val="left"/>
      <w:pPr>
        <w:ind w:left="4320" w:hanging="360"/>
      </w:pPr>
      <w:rPr>
        <w:rFonts w:ascii="Wingdings" w:hAnsi="Wingdings" w:hint="default"/>
      </w:rPr>
    </w:lvl>
    <w:lvl w:ilvl="6" w:tplc="FB3CE6D0">
      <w:start w:val="1"/>
      <w:numFmt w:val="bullet"/>
      <w:lvlText w:val=""/>
      <w:lvlJc w:val="left"/>
      <w:pPr>
        <w:ind w:left="5040" w:hanging="360"/>
      </w:pPr>
      <w:rPr>
        <w:rFonts w:ascii="Symbol" w:hAnsi="Symbol" w:hint="default"/>
      </w:rPr>
    </w:lvl>
    <w:lvl w:ilvl="7" w:tplc="5EF8EA32">
      <w:start w:val="1"/>
      <w:numFmt w:val="bullet"/>
      <w:lvlText w:val="o"/>
      <w:lvlJc w:val="left"/>
      <w:pPr>
        <w:ind w:left="5760" w:hanging="360"/>
      </w:pPr>
      <w:rPr>
        <w:rFonts w:ascii="Courier New" w:hAnsi="Courier New" w:hint="default"/>
      </w:rPr>
    </w:lvl>
    <w:lvl w:ilvl="8" w:tplc="31A4EADC">
      <w:start w:val="1"/>
      <w:numFmt w:val="bullet"/>
      <w:lvlText w:val=""/>
      <w:lvlJc w:val="left"/>
      <w:pPr>
        <w:ind w:left="6480" w:hanging="360"/>
      </w:pPr>
      <w:rPr>
        <w:rFonts w:ascii="Wingdings" w:hAnsi="Wingdings" w:hint="default"/>
      </w:rPr>
    </w:lvl>
  </w:abstractNum>
  <w:abstractNum w:abstractNumId="120"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EDA168C"/>
    <w:multiLevelType w:val="hybridMultilevel"/>
    <w:tmpl w:val="587E3386"/>
    <w:lvl w:ilvl="0" w:tplc="E3D024A8">
      <w:start w:val="1"/>
      <w:numFmt w:val="bullet"/>
      <w:lvlText w:val=""/>
      <w:lvlJc w:val="left"/>
      <w:pPr>
        <w:ind w:left="720" w:hanging="360"/>
      </w:pPr>
      <w:rPr>
        <w:rFonts w:ascii="Symbol" w:hAnsi="Symbol" w:hint="default"/>
      </w:rPr>
    </w:lvl>
    <w:lvl w:ilvl="1" w:tplc="9834A188">
      <w:start w:val="1"/>
      <w:numFmt w:val="bullet"/>
      <w:lvlText w:val="o"/>
      <w:lvlJc w:val="left"/>
      <w:pPr>
        <w:ind w:left="1440" w:hanging="360"/>
      </w:pPr>
      <w:rPr>
        <w:rFonts w:ascii="Courier New" w:hAnsi="Courier New" w:hint="default"/>
      </w:rPr>
    </w:lvl>
    <w:lvl w:ilvl="2" w:tplc="577A6160">
      <w:start w:val="1"/>
      <w:numFmt w:val="bullet"/>
      <w:lvlText w:val=""/>
      <w:lvlJc w:val="left"/>
      <w:pPr>
        <w:ind w:left="2160" w:hanging="360"/>
      </w:pPr>
      <w:rPr>
        <w:rFonts w:ascii="Wingdings" w:hAnsi="Wingdings" w:hint="default"/>
      </w:rPr>
    </w:lvl>
    <w:lvl w:ilvl="3" w:tplc="36D05750">
      <w:start w:val="1"/>
      <w:numFmt w:val="bullet"/>
      <w:lvlText w:val=""/>
      <w:lvlJc w:val="left"/>
      <w:pPr>
        <w:ind w:left="2880" w:hanging="360"/>
      </w:pPr>
      <w:rPr>
        <w:rFonts w:ascii="Symbol" w:hAnsi="Symbol" w:hint="default"/>
      </w:rPr>
    </w:lvl>
    <w:lvl w:ilvl="4" w:tplc="28A0DF74">
      <w:start w:val="1"/>
      <w:numFmt w:val="bullet"/>
      <w:lvlText w:val="o"/>
      <w:lvlJc w:val="left"/>
      <w:pPr>
        <w:ind w:left="3600" w:hanging="360"/>
      </w:pPr>
      <w:rPr>
        <w:rFonts w:ascii="Courier New" w:hAnsi="Courier New" w:hint="default"/>
      </w:rPr>
    </w:lvl>
    <w:lvl w:ilvl="5" w:tplc="08FE584C">
      <w:start w:val="1"/>
      <w:numFmt w:val="bullet"/>
      <w:lvlText w:val=""/>
      <w:lvlJc w:val="left"/>
      <w:pPr>
        <w:ind w:left="4320" w:hanging="360"/>
      </w:pPr>
      <w:rPr>
        <w:rFonts w:ascii="Wingdings" w:hAnsi="Wingdings" w:hint="default"/>
      </w:rPr>
    </w:lvl>
    <w:lvl w:ilvl="6" w:tplc="C2A495DC">
      <w:start w:val="1"/>
      <w:numFmt w:val="bullet"/>
      <w:lvlText w:val=""/>
      <w:lvlJc w:val="left"/>
      <w:pPr>
        <w:ind w:left="5040" w:hanging="360"/>
      </w:pPr>
      <w:rPr>
        <w:rFonts w:ascii="Symbol" w:hAnsi="Symbol" w:hint="default"/>
      </w:rPr>
    </w:lvl>
    <w:lvl w:ilvl="7" w:tplc="8710D582">
      <w:start w:val="1"/>
      <w:numFmt w:val="bullet"/>
      <w:lvlText w:val="o"/>
      <w:lvlJc w:val="left"/>
      <w:pPr>
        <w:ind w:left="5760" w:hanging="360"/>
      </w:pPr>
      <w:rPr>
        <w:rFonts w:ascii="Courier New" w:hAnsi="Courier New" w:hint="default"/>
      </w:rPr>
    </w:lvl>
    <w:lvl w:ilvl="8" w:tplc="8F02AD36">
      <w:start w:val="1"/>
      <w:numFmt w:val="bullet"/>
      <w:lvlText w:val=""/>
      <w:lvlJc w:val="left"/>
      <w:pPr>
        <w:ind w:left="6480" w:hanging="360"/>
      </w:pPr>
      <w:rPr>
        <w:rFonts w:ascii="Wingdings" w:hAnsi="Wingdings" w:hint="default"/>
      </w:rPr>
    </w:lvl>
  </w:abstractNum>
  <w:abstractNum w:abstractNumId="122" w15:restartNumberingAfterBreak="0">
    <w:nsid w:val="5F481A81"/>
    <w:multiLevelType w:val="hybridMultilevel"/>
    <w:tmpl w:val="E322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5"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3CF4427"/>
    <w:multiLevelType w:val="hybridMultilevel"/>
    <w:tmpl w:val="FFFFFFFF"/>
    <w:lvl w:ilvl="0" w:tplc="933AC12E">
      <w:start w:val="1"/>
      <w:numFmt w:val="bullet"/>
      <w:lvlText w:val=""/>
      <w:lvlJc w:val="left"/>
      <w:pPr>
        <w:ind w:left="720" w:hanging="360"/>
      </w:pPr>
      <w:rPr>
        <w:rFonts w:ascii="Symbol" w:hAnsi="Symbol" w:hint="default"/>
      </w:rPr>
    </w:lvl>
    <w:lvl w:ilvl="1" w:tplc="85709BB2">
      <w:start w:val="1"/>
      <w:numFmt w:val="bullet"/>
      <w:lvlText w:val=""/>
      <w:lvlJc w:val="left"/>
      <w:pPr>
        <w:ind w:left="1440" w:hanging="360"/>
      </w:pPr>
      <w:rPr>
        <w:rFonts w:ascii="Symbol" w:hAnsi="Symbol" w:hint="default"/>
      </w:rPr>
    </w:lvl>
    <w:lvl w:ilvl="2" w:tplc="A7F62C70">
      <w:start w:val="1"/>
      <w:numFmt w:val="bullet"/>
      <w:lvlText w:val=""/>
      <w:lvlJc w:val="left"/>
      <w:pPr>
        <w:ind w:left="2160" w:hanging="360"/>
      </w:pPr>
      <w:rPr>
        <w:rFonts w:ascii="Wingdings" w:hAnsi="Wingdings" w:hint="default"/>
      </w:rPr>
    </w:lvl>
    <w:lvl w:ilvl="3" w:tplc="1BD89DCE">
      <w:start w:val="1"/>
      <w:numFmt w:val="bullet"/>
      <w:lvlText w:val=""/>
      <w:lvlJc w:val="left"/>
      <w:pPr>
        <w:ind w:left="2880" w:hanging="360"/>
      </w:pPr>
      <w:rPr>
        <w:rFonts w:ascii="Symbol" w:hAnsi="Symbol" w:hint="default"/>
      </w:rPr>
    </w:lvl>
    <w:lvl w:ilvl="4" w:tplc="7D30027C">
      <w:start w:val="1"/>
      <w:numFmt w:val="bullet"/>
      <w:lvlText w:val="o"/>
      <w:lvlJc w:val="left"/>
      <w:pPr>
        <w:ind w:left="3600" w:hanging="360"/>
      </w:pPr>
      <w:rPr>
        <w:rFonts w:ascii="Courier New" w:hAnsi="Courier New" w:hint="default"/>
      </w:rPr>
    </w:lvl>
    <w:lvl w:ilvl="5" w:tplc="ADC2677C">
      <w:start w:val="1"/>
      <w:numFmt w:val="bullet"/>
      <w:lvlText w:val=""/>
      <w:lvlJc w:val="left"/>
      <w:pPr>
        <w:ind w:left="4320" w:hanging="360"/>
      </w:pPr>
      <w:rPr>
        <w:rFonts w:ascii="Wingdings" w:hAnsi="Wingdings" w:hint="default"/>
      </w:rPr>
    </w:lvl>
    <w:lvl w:ilvl="6" w:tplc="58065C5A">
      <w:start w:val="1"/>
      <w:numFmt w:val="bullet"/>
      <w:lvlText w:val=""/>
      <w:lvlJc w:val="left"/>
      <w:pPr>
        <w:ind w:left="5040" w:hanging="360"/>
      </w:pPr>
      <w:rPr>
        <w:rFonts w:ascii="Symbol" w:hAnsi="Symbol" w:hint="default"/>
      </w:rPr>
    </w:lvl>
    <w:lvl w:ilvl="7" w:tplc="5E266E40">
      <w:start w:val="1"/>
      <w:numFmt w:val="bullet"/>
      <w:lvlText w:val="o"/>
      <w:lvlJc w:val="left"/>
      <w:pPr>
        <w:ind w:left="5760" w:hanging="360"/>
      </w:pPr>
      <w:rPr>
        <w:rFonts w:ascii="Courier New" w:hAnsi="Courier New" w:hint="default"/>
      </w:rPr>
    </w:lvl>
    <w:lvl w:ilvl="8" w:tplc="0486D59A">
      <w:start w:val="1"/>
      <w:numFmt w:val="bullet"/>
      <w:lvlText w:val=""/>
      <w:lvlJc w:val="left"/>
      <w:pPr>
        <w:ind w:left="6480" w:hanging="360"/>
      </w:pPr>
      <w:rPr>
        <w:rFonts w:ascii="Wingdings" w:hAnsi="Wingdings" w:hint="default"/>
      </w:rPr>
    </w:lvl>
  </w:abstractNum>
  <w:abstractNum w:abstractNumId="128" w15:restartNumberingAfterBreak="0">
    <w:nsid w:val="64027822"/>
    <w:multiLevelType w:val="hybridMultilevel"/>
    <w:tmpl w:val="FC50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0" w15:restartNumberingAfterBreak="0">
    <w:nsid w:val="64B244AE"/>
    <w:multiLevelType w:val="hybridMultilevel"/>
    <w:tmpl w:val="31B454AE"/>
    <w:lvl w:ilvl="0" w:tplc="3C20FE9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1" w15:restartNumberingAfterBreak="0">
    <w:nsid w:val="65316117"/>
    <w:multiLevelType w:val="multilevel"/>
    <w:tmpl w:val="69E84C32"/>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2" w15:restartNumberingAfterBreak="0">
    <w:nsid w:val="678402AD"/>
    <w:multiLevelType w:val="hybridMultilevel"/>
    <w:tmpl w:val="B1D6FECE"/>
    <w:lvl w:ilvl="0" w:tplc="ECC268D2">
      <w:start w:val="3"/>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8D62B6D"/>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4" w15:restartNumberingAfterBreak="0">
    <w:nsid w:val="694014AD"/>
    <w:multiLevelType w:val="hybridMultilevel"/>
    <w:tmpl w:val="EC16CE2E"/>
    <w:lvl w:ilvl="0" w:tplc="4F68B4DA">
      <w:start w:val="1"/>
      <w:numFmt w:val="bullet"/>
      <w:lvlText w:val=""/>
      <w:lvlJc w:val="left"/>
      <w:pPr>
        <w:ind w:left="720" w:hanging="360"/>
      </w:pPr>
      <w:rPr>
        <w:rFonts w:ascii="Symbol" w:hAnsi="Symbol" w:hint="default"/>
      </w:rPr>
    </w:lvl>
    <w:lvl w:ilvl="1" w:tplc="A8D45572">
      <w:start w:val="1"/>
      <w:numFmt w:val="bullet"/>
      <w:lvlText w:val="o"/>
      <w:lvlJc w:val="left"/>
      <w:pPr>
        <w:ind w:left="1440" w:hanging="360"/>
      </w:pPr>
      <w:rPr>
        <w:rFonts w:ascii="Courier New" w:hAnsi="Courier New" w:hint="default"/>
      </w:rPr>
    </w:lvl>
    <w:lvl w:ilvl="2" w:tplc="590C8CF6">
      <w:start w:val="1"/>
      <w:numFmt w:val="bullet"/>
      <w:lvlText w:val="o"/>
      <w:lvlJc w:val="left"/>
      <w:pPr>
        <w:ind w:left="2160" w:hanging="360"/>
      </w:pPr>
      <w:rPr>
        <w:rFonts w:ascii="Courier New" w:hAnsi="Courier New" w:hint="default"/>
      </w:rPr>
    </w:lvl>
    <w:lvl w:ilvl="3" w:tplc="3B1C0AB2">
      <w:start w:val="1"/>
      <w:numFmt w:val="bullet"/>
      <w:lvlText w:val=""/>
      <w:lvlJc w:val="left"/>
      <w:pPr>
        <w:ind w:left="2880" w:hanging="360"/>
      </w:pPr>
      <w:rPr>
        <w:rFonts w:ascii="Symbol" w:hAnsi="Symbol" w:hint="default"/>
      </w:rPr>
    </w:lvl>
    <w:lvl w:ilvl="4" w:tplc="C7746874">
      <w:start w:val="1"/>
      <w:numFmt w:val="bullet"/>
      <w:lvlText w:val="o"/>
      <w:lvlJc w:val="left"/>
      <w:pPr>
        <w:ind w:left="3600" w:hanging="360"/>
      </w:pPr>
      <w:rPr>
        <w:rFonts w:ascii="Courier New" w:hAnsi="Courier New" w:hint="default"/>
      </w:rPr>
    </w:lvl>
    <w:lvl w:ilvl="5" w:tplc="9B522BEC">
      <w:start w:val="1"/>
      <w:numFmt w:val="bullet"/>
      <w:lvlText w:val=""/>
      <w:lvlJc w:val="left"/>
      <w:pPr>
        <w:ind w:left="4320" w:hanging="360"/>
      </w:pPr>
      <w:rPr>
        <w:rFonts w:ascii="Wingdings" w:hAnsi="Wingdings" w:hint="default"/>
      </w:rPr>
    </w:lvl>
    <w:lvl w:ilvl="6" w:tplc="5C860ED6">
      <w:start w:val="1"/>
      <w:numFmt w:val="bullet"/>
      <w:lvlText w:val=""/>
      <w:lvlJc w:val="left"/>
      <w:pPr>
        <w:ind w:left="5040" w:hanging="360"/>
      </w:pPr>
      <w:rPr>
        <w:rFonts w:ascii="Symbol" w:hAnsi="Symbol" w:hint="default"/>
      </w:rPr>
    </w:lvl>
    <w:lvl w:ilvl="7" w:tplc="81F8AEE0">
      <w:start w:val="1"/>
      <w:numFmt w:val="bullet"/>
      <w:lvlText w:val="o"/>
      <w:lvlJc w:val="left"/>
      <w:pPr>
        <w:ind w:left="5760" w:hanging="360"/>
      </w:pPr>
      <w:rPr>
        <w:rFonts w:ascii="Courier New" w:hAnsi="Courier New" w:hint="default"/>
      </w:rPr>
    </w:lvl>
    <w:lvl w:ilvl="8" w:tplc="74A0A896">
      <w:start w:val="1"/>
      <w:numFmt w:val="bullet"/>
      <w:lvlText w:val=""/>
      <w:lvlJc w:val="left"/>
      <w:pPr>
        <w:ind w:left="6480" w:hanging="360"/>
      </w:pPr>
      <w:rPr>
        <w:rFonts w:ascii="Wingdings" w:hAnsi="Wingdings" w:hint="default"/>
      </w:rPr>
    </w:lvl>
  </w:abstractNum>
  <w:abstractNum w:abstractNumId="135"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D772BBA"/>
    <w:multiLevelType w:val="hybridMultilevel"/>
    <w:tmpl w:val="FFFFFFFF"/>
    <w:lvl w:ilvl="0" w:tplc="93CC6B5E">
      <w:start w:val="1"/>
      <w:numFmt w:val="bullet"/>
      <w:lvlText w:val=""/>
      <w:lvlJc w:val="left"/>
      <w:pPr>
        <w:ind w:left="720" w:hanging="360"/>
      </w:pPr>
      <w:rPr>
        <w:rFonts w:ascii="Symbol" w:hAnsi="Symbol" w:hint="default"/>
      </w:rPr>
    </w:lvl>
    <w:lvl w:ilvl="1" w:tplc="5FAE10EE">
      <w:start w:val="1"/>
      <w:numFmt w:val="bullet"/>
      <w:lvlText w:val="o"/>
      <w:lvlJc w:val="left"/>
      <w:pPr>
        <w:ind w:left="1440" w:hanging="360"/>
      </w:pPr>
      <w:rPr>
        <w:rFonts w:ascii="Courier New" w:hAnsi="Courier New" w:hint="default"/>
      </w:rPr>
    </w:lvl>
    <w:lvl w:ilvl="2" w:tplc="E38C1534">
      <w:start w:val="1"/>
      <w:numFmt w:val="bullet"/>
      <w:lvlText w:val=""/>
      <w:lvlJc w:val="left"/>
      <w:pPr>
        <w:ind w:left="2160" w:hanging="360"/>
      </w:pPr>
      <w:rPr>
        <w:rFonts w:ascii="Wingdings" w:hAnsi="Wingdings" w:hint="default"/>
      </w:rPr>
    </w:lvl>
    <w:lvl w:ilvl="3" w:tplc="E01E9B1E">
      <w:start w:val="1"/>
      <w:numFmt w:val="bullet"/>
      <w:lvlText w:val=""/>
      <w:lvlJc w:val="left"/>
      <w:pPr>
        <w:ind w:left="2880" w:hanging="360"/>
      </w:pPr>
      <w:rPr>
        <w:rFonts w:ascii="Symbol" w:hAnsi="Symbol" w:hint="default"/>
      </w:rPr>
    </w:lvl>
    <w:lvl w:ilvl="4" w:tplc="759E8C76">
      <w:start w:val="1"/>
      <w:numFmt w:val="bullet"/>
      <w:lvlText w:val="o"/>
      <w:lvlJc w:val="left"/>
      <w:pPr>
        <w:ind w:left="3600" w:hanging="360"/>
      </w:pPr>
      <w:rPr>
        <w:rFonts w:ascii="Courier New" w:hAnsi="Courier New" w:hint="default"/>
      </w:rPr>
    </w:lvl>
    <w:lvl w:ilvl="5" w:tplc="1298A8BC">
      <w:start w:val="1"/>
      <w:numFmt w:val="bullet"/>
      <w:lvlText w:val=""/>
      <w:lvlJc w:val="left"/>
      <w:pPr>
        <w:ind w:left="4320" w:hanging="360"/>
      </w:pPr>
      <w:rPr>
        <w:rFonts w:ascii="Wingdings" w:hAnsi="Wingdings" w:hint="default"/>
      </w:rPr>
    </w:lvl>
    <w:lvl w:ilvl="6" w:tplc="B05E7C10">
      <w:start w:val="1"/>
      <w:numFmt w:val="bullet"/>
      <w:lvlText w:val=""/>
      <w:lvlJc w:val="left"/>
      <w:pPr>
        <w:ind w:left="5040" w:hanging="360"/>
      </w:pPr>
      <w:rPr>
        <w:rFonts w:ascii="Symbol" w:hAnsi="Symbol" w:hint="default"/>
      </w:rPr>
    </w:lvl>
    <w:lvl w:ilvl="7" w:tplc="0128A8B0">
      <w:start w:val="1"/>
      <w:numFmt w:val="bullet"/>
      <w:lvlText w:val="o"/>
      <w:lvlJc w:val="left"/>
      <w:pPr>
        <w:ind w:left="5760" w:hanging="360"/>
      </w:pPr>
      <w:rPr>
        <w:rFonts w:ascii="Courier New" w:hAnsi="Courier New" w:hint="default"/>
      </w:rPr>
    </w:lvl>
    <w:lvl w:ilvl="8" w:tplc="DB62D06C">
      <w:start w:val="1"/>
      <w:numFmt w:val="bullet"/>
      <w:lvlText w:val=""/>
      <w:lvlJc w:val="left"/>
      <w:pPr>
        <w:ind w:left="6480" w:hanging="360"/>
      </w:pPr>
      <w:rPr>
        <w:rFonts w:ascii="Wingdings" w:hAnsi="Wingdings" w:hint="default"/>
      </w:rPr>
    </w:lvl>
  </w:abstractNum>
  <w:abstractNum w:abstractNumId="138" w15:restartNumberingAfterBreak="0">
    <w:nsid w:val="6D826AB8"/>
    <w:multiLevelType w:val="hybridMultilevel"/>
    <w:tmpl w:val="FFFFFFFF"/>
    <w:lvl w:ilvl="0" w:tplc="B3649A38">
      <w:start w:val="1"/>
      <w:numFmt w:val="bullet"/>
      <w:lvlText w:val=""/>
      <w:lvlJc w:val="left"/>
      <w:pPr>
        <w:ind w:left="720" w:hanging="360"/>
      </w:pPr>
      <w:rPr>
        <w:rFonts w:ascii="Symbol" w:hAnsi="Symbol" w:hint="default"/>
      </w:rPr>
    </w:lvl>
    <w:lvl w:ilvl="1" w:tplc="DDBAD5D6">
      <w:start w:val="1"/>
      <w:numFmt w:val="bullet"/>
      <w:lvlText w:val="o"/>
      <w:lvlJc w:val="left"/>
      <w:pPr>
        <w:ind w:left="1440" w:hanging="360"/>
      </w:pPr>
      <w:rPr>
        <w:rFonts w:ascii="Courier New" w:hAnsi="Courier New" w:hint="default"/>
      </w:rPr>
    </w:lvl>
    <w:lvl w:ilvl="2" w:tplc="EFF2AF58">
      <w:start w:val="1"/>
      <w:numFmt w:val="bullet"/>
      <w:lvlText w:val=""/>
      <w:lvlJc w:val="left"/>
      <w:pPr>
        <w:ind w:left="2160" w:hanging="360"/>
      </w:pPr>
      <w:rPr>
        <w:rFonts w:ascii="Wingdings" w:hAnsi="Wingdings" w:hint="default"/>
      </w:rPr>
    </w:lvl>
    <w:lvl w:ilvl="3" w:tplc="4ED2424E">
      <w:start w:val="1"/>
      <w:numFmt w:val="bullet"/>
      <w:lvlText w:val=""/>
      <w:lvlJc w:val="left"/>
      <w:pPr>
        <w:ind w:left="2880" w:hanging="360"/>
      </w:pPr>
      <w:rPr>
        <w:rFonts w:ascii="Symbol" w:hAnsi="Symbol" w:hint="default"/>
      </w:rPr>
    </w:lvl>
    <w:lvl w:ilvl="4" w:tplc="15CA44BE">
      <w:start w:val="1"/>
      <w:numFmt w:val="bullet"/>
      <w:lvlText w:val="o"/>
      <w:lvlJc w:val="left"/>
      <w:pPr>
        <w:ind w:left="3600" w:hanging="360"/>
      </w:pPr>
      <w:rPr>
        <w:rFonts w:ascii="Courier New" w:hAnsi="Courier New" w:hint="default"/>
      </w:rPr>
    </w:lvl>
    <w:lvl w:ilvl="5" w:tplc="93DA8892">
      <w:start w:val="1"/>
      <w:numFmt w:val="bullet"/>
      <w:lvlText w:val=""/>
      <w:lvlJc w:val="left"/>
      <w:pPr>
        <w:ind w:left="4320" w:hanging="360"/>
      </w:pPr>
      <w:rPr>
        <w:rFonts w:ascii="Wingdings" w:hAnsi="Wingdings" w:hint="default"/>
      </w:rPr>
    </w:lvl>
    <w:lvl w:ilvl="6" w:tplc="AFCA51FE">
      <w:start w:val="1"/>
      <w:numFmt w:val="bullet"/>
      <w:lvlText w:val=""/>
      <w:lvlJc w:val="left"/>
      <w:pPr>
        <w:ind w:left="5040" w:hanging="360"/>
      </w:pPr>
      <w:rPr>
        <w:rFonts w:ascii="Symbol" w:hAnsi="Symbol" w:hint="default"/>
      </w:rPr>
    </w:lvl>
    <w:lvl w:ilvl="7" w:tplc="DF345E3C">
      <w:start w:val="1"/>
      <w:numFmt w:val="bullet"/>
      <w:lvlText w:val="o"/>
      <w:lvlJc w:val="left"/>
      <w:pPr>
        <w:ind w:left="5760" w:hanging="360"/>
      </w:pPr>
      <w:rPr>
        <w:rFonts w:ascii="Courier New" w:hAnsi="Courier New" w:hint="default"/>
      </w:rPr>
    </w:lvl>
    <w:lvl w:ilvl="8" w:tplc="935CB13C">
      <w:start w:val="1"/>
      <w:numFmt w:val="bullet"/>
      <w:lvlText w:val=""/>
      <w:lvlJc w:val="left"/>
      <w:pPr>
        <w:ind w:left="6480" w:hanging="360"/>
      </w:pPr>
      <w:rPr>
        <w:rFonts w:ascii="Wingdings" w:hAnsi="Wingdings" w:hint="default"/>
      </w:rPr>
    </w:lvl>
  </w:abstractNum>
  <w:abstractNum w:abstractNumId="139"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40" w15:restartNumberingAfterBreak="0">
    <w:nsid w:val="6E7C61DE"/>
    <w:multiLevelType w:val="hybridMultilevel"/>
    <w:tmpl w:val="9E140F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712621EA"/>
    <w:multiLevelType w:val="hybridMultilevel"/>
    <w:tmpl w:val="740C4F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7254419B"/>
    <w:multiLevelType w:val="hybridMultilevel"/>
    <w:tmpl w:val="FFFFFFFF"/>
    <w:lvl w:ilvl="0" w:tplc="350EB1CE">
      <w:start w:val="1"/>
      <w:numFmt w:val="bullet"/>
      <w:lvlText w:val=""/>
      <w:lvlJc w:val="left"/>
      <w:pPr>
        <w:ind w:left="720" w:hanging="360"/>
      </w:pPr>
      <w:rPr>
        <w:rFonts w:ascii="Symbol" w:hAnsi="Symbol" w:hint="default"/>
      </w:rPr>
    </w:lvl>
    <w:lvl w:ilvl="1" w:tplc="AA90E458">
      <w:start w:val="1"/>
      <w:numFmt w:val="bullet"/>
      <w:lvlText w:val="o"/>
      <w:lvlJc w:val="left"/>
      <w:pPr>
        <w:ind w:left="1440" w:hanging="360"/>
      </w:pPr>
      <w:rPr>
        <w:rFonts w:ascii="Courier New" w:hAnsi="Courier New" w:hint="default"/>
      </w:rPr>
    </w:lvl>
    <w:lvl w:ilvl="2" w:tplc="89445C0E">
      <w:start w:val="1"/>
      <w:numFmt w:val="bullet"/>
      <w:lvlText w:val=""/>
      <w:lvlJc w:val="left"/>
      <w:pPr>
        <w:ind w:left="2160" w:hanging="360"/>
      </w:pPr>
      <w:rPr>
        <w:rFonts w:ascii="Wingdings" w:hAnsi="Wingdings" w:hint="default"/>
      </w:rPr>
    </w:lvl>
    <w:lvl w:ilvl="3" w:tplc="1096A2B4">
      <w:start w:val="1"/>
      <w:numFmt w:val="bullet"/>
      <w:lvlText w:val=""/>
      <w:lvlJc w:val="left"/>
      <w:pPr>
        <w:ind w:left="2880" w:hanging="360"/>
      </w:pPr>
      <w:rPr>
        <w:rFonts w:ascii="Symbol" w:hAnsi="Symbol" w:hint="default"/>
      </w:rPr>
    </w:lvl>
    <w:lvl w:ilvl="4" w:tplc="5F1417A4">
      <w:start w:val="1"/>
      <w:numFmt w:val="bullet"/>
      <w:lvlText w:val="o"/>
      <w:lvlJc w:val="left"/>
      <w:pPr>
        <w:ind w:left="3600" w:hanging="360"/>
      </w:pPr>
      <w:rPr>
        <w:rFonts w:ascii="Courier New" w:hAnsi="Courier New" w:hint="default"/>
      </w:rPr>
    </w:lvl>
    <w:lvl w:ilvl="5" w:tplc="76728A38">
      <w:start w:val="1"/>
      <w:numFmt w:val="bullet"/>
      <w:lvlText w:val=""/>
      <w:lvlJc w:val="left"/>
      <w:pPr>
        <w:ind w:left="4320" w:hanging="360"/>
      </w:pPr>
      <w:rPr>
        <w:rFonts w:ascii="Wingdings" w:hAnsi="Wingdings" w:hint="default"/>
      </w:rPr>
    </w:lvl>
    <w:lvl w:ilvl="6" w:tplc="F976D642">
      <w:start w:val="1"/>
      <w:numFmt w:val="bullet"/>
      <w:lvlText w:val=""/>
      <w:lvlJc w:val="left"/>
      <w:pPr>
        <w:ind w:left="5040" w:hanging="360"/>
      </w:pPr>
      <w:rPr>
        <w:rFonts w:ascii="Symbol" w:hAnsi="Symbol" w:hint="default"/>
      </w:rPr>
    </w:lvl>
    <w:lvl w:ilvl="7" w:tplc="31B8A822">
      <w:start w:val="1"/>
      <w:numFmt w:val="bullet"/>
      <w:lvlText w:val="o"/>
      <w:lvlJc w:val="left"/>
      <w:pPr>
        <w:ind w:left="5760" w:hanging="360"/>
      </w:pPr>
      <w:rPr>
        <w:rFonts w:ascii="Courier New" w:hAnsi="Courier New" w:hint="default"/>
      </w:rPr>
    </w:lvl>
    <w:lvl w:ilvl="8" w:tplc="AD6C8E10">
      <w:start w:val="1"/>
      <w:numFmt w:val="bullet"/>
      <w:lvlText w:val=""/>
      <w:lvlJc w:val="left"/>
      <w:pPr>
        <w:ind w:left="6480" w:hanging="360"/>
      </w:pPr>
      <w:rPr>
        <w:rFonts w:ascii="Wingdings" w:hAnsi="Wingdings" w:hint="default"/>
      </w:rPr>
    </w:lvl>
  </w:abstractNum>
  <w:abstractNum w:abstractNumId="145" w15:restartNumberingAfterBreak="0">
    <w:nsid w:val="75447730"/>
    <w:multiLevelType w:val="hybridMultilevel"/>
    <w:tmpl w:val="9B98B2EA"/>
    <w:lvl w:ilvl="0" w:tplc="ECC268D2">
      <w:start w:val="3"/>
      <w:numFmt w:val="decimal"/>
      <w:lvlText w:val="%1."/>
      <w:lvlJc w:val="left"/>
      <w:pPr>
        <w:ind w:left="1440" w:hanging="360"/>
      </w:pPr>
      <w:rPr>
        <w:rFonts w:hint="default"/>
        <w:b/>
        <w:bCs/>
      </w:rPr>
    </w:lvl>
    <w:lvl w:ilvl="1" w:tplc="D2769FFE">
      <w:start w:val="4"/>
      <w:numFmt w:val="decimal"/>
      <w:lvlText w:val="%2."/>
      <w:lvlJc w:val="left"/>
      <w:pPr>
        <w:ind w:left="1440" w:hanging="360"/>
      </w:pPr>
      <w:rPr>
        <w:rFont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5BC7273"/>
    <w:multiLevelType w:val="hybridMultilevel"/>
    <w:tmpl w:val="4D5E779A"/>
    <w:lvl w:ilvl="0" w:tplc="013A6806">
      <w:start w:val="20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606119A"/>
    <w:multiLevelType w:val="hybridMultilevel"/>
    <w:tmpl w:val="977AB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15:restartNumberingAfterBreak="0">
    <w:nsid w:val="76241EAE"/>
    <w:multiLevelType w:val="hybridMultilevel"/>
    <w:tmpl w:val="432C63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0"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73924BC"/>
    <w:multiLevelType w:val="hybridMultilevel"/>
    <w:tmpl w:val="FB92A958"/>
    <w:lvl w:ilvl="0" w:tplc="3EA47234">
      <w:start w:val="1"/>
      <w:numFmt w:val="bullet"/>
      <w:lvlText w:val=""/>
      <w:lvlJc w:val="left"/>
      <w:pPr>
        <w:ind w:left="720" w:hanging="360"/>
      </w:pPr>
      <w:rPr>
        <w:rFonts w:ascii="Symbol" w:hAnsi="Symbol" w:hint="default"/>
      </w:rPr>
    </w:lvl>
    <w:lvl w:ilvl="1" w:tplc="C616BDFA">
      <w:start w:val="1"/>
      <w:numFmt w:val="bullet"/>
      <w:lvlText w:val=""/>
      <w:lvlJc w:val="left"/>
      <w:pPr>
        <w:ind w:left="1440" w:hanging="360"/>
      </w:pPr>
      <w:rPr>
        <w:rFonts w:ascii="Symbol" w:hAnsi="Symbol" w:hint="default"/>
      </w:rPr>
    </w:lvl>
    <w:lvl w:ilvl="2" w:tplc="C9681932">
      <w:start w:val="1"/>
      <w:numFmt w:val="bullet"/>
      <w:lvlText w:val=""/>
      <w:lvlJc w:val="left"/>
      <w:pPr>
        <w:ind w:left="2160" w:hanging="360"/>
      </w:pPr>
      <w:rPr>
        <w:rFonts w:ascii="Wingdings" w:hAnsi="Wingdings" w:hint="default"/>
      </w:rPr>
    </w:lvl>
    <w:lvl w:ilvl="3" w:tplc="086EC0BE">
      <w:start w:val="1"/>
      <w:numFmt w:val="bullet"/>
      <w:lvlText w:val=""/>
      <w:lvlJc w:val="left"/>
      <w:pPr>
        <w:ind w:left="2880" w:hanging="360"/>
      </w:pPr>
      <w:rPr>
        <w:rFonts w:ascii="Symbol" w:hAnsi="Symbol" w:hint="default"/>
      </w:rPr>
    </w:lvl>
    <w:lvl w:ilvl="4" w:tplc="D46CF3E6">
      <w:start w:val="1"/>
      <w:numFmt w:val="bullet"/>
      <w:lvlText w:val="o"/>
      <w:lvlJc w:val="left"/>
      <w:pPr>
        <w:ind w:left="3600" w:hanging="360"/>
      </w:pPr>
      <w:rPr>
        <w:rFonts w:ascii="Courier New" w:hAnsi="Courier New" w:hint="default"/>
      </w:rPr>
    </w:lvl>
    <w:lvl w:ilvl="5" w:tplc="53D21626">
      <w:start w:val="1"/>
      <w:numFmt w:val="bullet"/>
      <w:lvlText w:val=""/>
      <w:lvlJc w:val="left"/>
      <w:pPr>
        <w:ind w:left="4320" w:hanging="360"/>
      </w:pPr>
      <w:rPr>
        <w:rFonts w:ascii="Wingdings" w:hAnsi="Wingdings" w:hint="default"/>
      </w:rPr>
    </w:lvl>
    <w:lvl w:ilvl="6" w:tplc="10ACD638">
      <w:start w:val="1"/>
      <w:numFmt w:val="bullet"/>
      <w:lvlText w:val=""/>
      <w:lvlJc w:val="left"/>
      <w:pPr>
        <w:ind w:left="5040" w:hanging="360"/>
      </w:pPr>
      <w:rPr>
        <w:rFonts w:ascii="Symbol" w:hAnsi="Symbol" w:hint="default"/>
      </w:rPr>
    </w:lvl>
    <w:lvl w:ilvl="7" w:tplc="B268E41C">
      <w:start w:val="1"/>
      <w:numFmt w:val="bullet"/>
      <w:lvlText w:val="o"/>
      <w:lvlJc w:val="left"/>
      <w:pPr>
        <w:ind w:left="5760" w:hanging="360"/>
      </w:pPr>
      <w:rPr>
        <w:rFonts w:ascii="Courier New" w:hAnsi="Courier New" w:hint="default"/>
      </w:rPr>
    </w:lvl>
    <w:lvl w:ilvl="8" w:tplc="830E55A0">
      <w:start w:val="1"/>
      <w:numFmt w:val="bullet"/>
      <w:lvlText w:val=""/>
      <w:lvlJc w:val="left"/>
      <w:pPr>
        <w:ind w:left="6480" w:hanging="360"/>
      </w:pPr>
      <w:rPr>
        <w:rFonts w:ascii="Wingdings" w:hAnsi="Wingdings" w:hint="default"/>
      </w:rPr>
    </w:lvl>
  </w:abstractNum>
  <w:abstractNum w:abstractNumId="152"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94A655B"/>
    <w:multiLevelType w:val="hybridMultilevel"/>
    <w:tmpl w:val="657A4F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5" w15:restartNumberingAfterBreak="0">
    <w:nsid w:val="7A461FD4"/>
    <w:multiLevelType w:val="hybridMultilevel"/>
    <w:tmpl w:val="680E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A4B72DC"/>
    <w:multiLevelType w:val="hybridMultilevel"/>
    <w:tmpl w:val="4BBCD6D6"/>
    <w:lvl w:ilvl="0" w:tplc="076AA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7B623E61"/>
    <w:multiLevelType w:val="hybridMultilevel"/>
    <w:tmpl w:val="A52053C2"/>
    <w:lvl w:ilvl="0" w:tplc="B6069D56">
      <w:start w:val="1"/>
      <w:numFmt w:val="decimal"/>
      <w:lvlText w:val="%1."/>
      <w:lvlJc w:val="left"/>
      <w:pPr>
        <w:ind w:left="720" w:hanging="360"/>
      </w:pPr>
    </w:lvl>
    <w:lvl w:ilvl="1" w:tplc="88BC2D5A">
      <w:start w:val="1"/>
      <w:numFmt w:val="lowerLetter"/>
      <w:lvlText w:val="%2."/>
      <w:lvlJc w:val="left"/>
      <w:pPr>
        <w:ind w:left="1440" w:hanging="360"/>
      </w:pPr>
    </w:lvl>
    <w:lvl w:ilvl="2" w:tplc="318E922A">
      <w:start w:val="1"/>
      <w:numFmt w:val="lowerRoman"/>
      <w:lvlText w:val="%3."/>
      <w:lvlJc w:val="left"/>
      <w:pPr>
        <w:ind w:left="2160" w:hanging="180"/>
      </w:pPr>
    </w:lvl>
    <w:lvl w:ilvl="3" w:tplc="D9924052">
      <w:start w:val="1"/>
      <w:numFmt w:val="decimal"/>
      <w:lvlText w:val="%4."/>
      <w:lvlJc w:val="left"/>
      <w:pPr>
        <w:ind w:left="2880" w:hanging="360"/>
      </w:pPr>
    </w:lvl>
    <w:lvl w:ilvl="4" w:tplc="D55E2C44">
      <w:start w:val="1"/>
      <w:numFmt w:val="lowerLetter"/>
      <w:lvlText w:val="%5."/>
      <w:lvlJc w:val="left"/>
      <w:pPr>
        <w:ind w:left="3600" w:hanging="360"/>
      </w:pPr>
    </w:lvl>
    <w:lvl w:ilvl="5" w:tplc="AF16780E">
      <w:start w:val="1"/>
      <w:numFmt w:val="lowerRoman"/>
      <w:lvlText w:val="%6."/>
      <w:lvlJc w:val="right"/>
      <w:pPr>
        <w:ind w:left="4320" w:hanging="180"/>
      </w:pPr>
    </w:lvl>
    <w:lvl w:ilvl="6" w:tplc="0EF4229A">
      <w:start w:val="1"/>
      <w:numFmt w:val="decimal"/>
      <w:lvlText w:val="%7."/>
      <w:lvlJc w:val="left"/>
      <w:pPr>
        <w:ind w:left="5040" w:hanging="360"/>
      </w:pPr>
    </w:lvl>
    <w:lvl w:ilvl="7" w:tplc="B550672E">
      <w:start w:val="1"/>
      <w:numFmt w:val="lowerLetter"/>
      <w:lvlText w:val="%8."/>
      <w:lvlJc w:val="left"/>
      <w:pPr>
        <w:ind w:left="5760" w:hanging="360"/>
      </w:pPr>
    </w:lvl>
    <w:lvl w:ilvl="8" w:tplc="C52A5BFA">
      <w:start w:val="1"/>
      <w:numFmt w:val="lowerRoman"/>
      <w:lvlText w:val="%9."/>
      <w:lvlJc w:val="right"/>
      <w:pPr>
        <w:ind w:left="6480" w:hanging="180"/>
      </w:pPr>
    </w:lvl>
  </w:abstractNum>
  <w:abstractNum w:abstractNumId="158" w15:restartNumberingAfterBreak="0">
    <w:nsid w:val="7BC80B84"/>
    <w:multiLevelType w:val="hybridMultilevel"/>
    <w:tmpl w:val="19A41D6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60"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2"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ED33117"/>
    <w:multiLevelType w:val="hybridMultilevel"/>
    <w:tmpl w:val="F12817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4" w15:restartNumberingAfterBreak="0">
    <w:nsid w:val="7EF972AA"/>
    <w:multiLevelType w:val="hybridMultilevel"/>
    <w:tmpl w:val="4DC85474"/>
    <w:lvl w:ilvl="0" w:tplc="4F9EE61E">
      <w:start w:val="1"/>
      <w:numFmt w:val="bullet"/>
      <w:lvlText w:val=""/>
      <w:lvlJc w:val="left"/>
      <w:pPr>
        <w:ind w:left="720" w:hanging="360"/>
      </w:pPr>
      <w:rPr>
        <w:rFonts w:ascii="Symbol" w:hAnsi="Symbol" w:hint="default"/>
      </w:rPr>
    </w:lvl>
    <w:lvl w:ilvl="1" w:tplc="A6D85586">
      <w:start w:val="1"/>
      <w:numFmt w:val="bullet"/>
      <w:lvlText w:val="o"/>
      <w:lvlJc w:val="left"/>
      <w:pPr>
        <w:ind w:left="1440" w:hanging="360"/>
      </w:pPr>
      <w:rPr>
        <w:rFonts w:ascii="Courier New" w:hAnsi="Courier New" w:hint="default"/>
      </w:rPr>
    </w:lvl>
    <w:lvl w:ilvl="2" w:tplc="8670E880">
      <w:start w:val="1"/>
      <w:numFmt w:val="bullet"/>
      <w:lvlText w:val=""/>
      <w:lvlJc w:val="left"/>
      <w:pPr>
        <w:ind w:left="2160" w:hanging="360"/>
      </w:pPr>
      <w:rPr>
        <w:rFonts w:ascii="Wingdings" w:hAnsi="Wingdings" w:hint="default"/>
      </w:rPr>
    </w:lvl>
    <w:lvl w:ilvl="3" w:tplc="F516F254">
      <w:start w:val="1"/>
      <w:numFmt w:val="bullet"/>
      <w:lvlText w:val=""/>
      <w:lvlJc w:val="left"/>
      <w:pPr>
        <w:ind w:left="2880" w:hanging="360"/>
      </w:pPr>
      <w:rPr>
        <w:rFonts w:ascii="Symbol" w:hAnsi="Symbol" w:hint="default"/>
      </w:rPr>
    </w:lvl>
    <w:lvl w:ilvl="4" w:tplc="12C0C4B2">
      <w:start w:val="1"/>
      <w:numFmt w:val="bullet"/>
      <w:lvlText w:val="o"/>
      <w:lvlJc w:val="left"/>
      <w:pPr>
        <w:ind w:left="3600" w:hanging="360"/>
      </w:pPr>
      <w:rPr>
        <w:rFonts w:ascii="Courier New" w:hAnsi="Courier New" w:hint="default"/>
      </w:rPr>
    </w:lvl>
    <w:lvl w:ilvl="5" w:tplc="664AA160">
      <w:start w:val="1"/>
      <w:numFmt w:val="bullet"/>
      <w:lvlText w:val=""/>
      <w:lvlJc w:val="left"/>
      <w:pPr>
        <w:ind w:left="4320" w:hanging="360"/>
      </w:pPr>
      <w:rPr>
        <w:rFonts w:ascii="Wingdings" w:hAnsi="Wingdings" w:hint="default"/>
      </w:rPr>
    </w:lvl>
    <w:lvl w:ilvl="6" w:tplc="4F5CF40C">
      <w:start w:val="1"/>
      <w:numFmt w:val="bullet"/>
      <w:lvlText w:val=""/>
      <w:lvlJc w:val="left"/>
      <w:pPr>
        <w:ind w:left="5040" w:hanging="360"/>
      </w:pPr>
      <w:rPr>
        <w:rFonts w:ascii="Symbol" w:hAnsi="Symbol" w:hint="default"/>
      </w:rPr>
    </w:lvl>
    <w:lvl w:ilvl="7" w:tplc="F92CA912">
      <w:start w:val="1"/>
      <w:numFmt w:val="bullet"/>
      <w:lvlText w:val="o"/>
      <w:lvlJc w:val="left"/>
      <w:pPr>
        <w:ind w:left="5760" w:hanging="360"/>
      </w:pPr>
      <w:rPr>
        <w:rFonts w:ascii="Courier New" w:hAnsi="Courier New" w:hint="default"/>
      </w:rPr>
    </w:lvl>
    <w:lvl w:ilvl="8" w:tplc="B3CE75D8">
      <w:start w:val="1"/>
      <w:numFmt w:val="bullet"/>
      <w:lvlText w:val=""/>
      <w:lvlJc w:val="left"/>
      <w:pPr>
        <w:ind w:left="6480" w:hanging="360"/>
      </w:pPr>
      <w:rPr>
        <w:rFonts w:ascii="Wingdings" w:hAnsi="Wingdings" w:hint="default"/>
      </w:rPr>
    </w:lvl>
  </w:abstractNum>
  <w:abstractNum w:abstractNumId="165"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F5B1D85"/>
    <w:multiLevelType w:val="multilevel"/>
    <w:tmpl w:val="47B41BCE"/>
    <w:lvl w:ilvl="0">
      <w:start w:val="1"/>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7" w15:restartNumberingAfterBreak="0">
    <w:nsid w:val="7F943720"/>
    <w:multiLevelType w:val="hybridMultilevel"/>
    <w:tmpl w:val="FFFFFFFF"/>
    <w:lvl w:ilvl="0" w:tplc="232A4B16">
      <w:start w:val="1"/>
      <w:numFmt w:val="bullet"/>
      <w:lvlText w:val=""/>
      <w:lvlJc w:val="left"/>
      <w:pPr>
        <w:ind w:left="720" w:hanging="360"/>
      </w:pPr>
      <w:rPr>
        <w:rFonts w:ascii="Symbol" w:hAnsi="Symbol" w:hint="default"/>
      </w:rPr>
    </w:lvl>
    <w:lvl w:ilvl="1" w:tplc="DACA0978">
      <w:start w:val="1"/>
      <w:numFmt w:val="bullet"/>
      <w:lvlText w:val=""/>
      <w:lvlJc w:val="left"/>
      <w:pPr>
        <w:ind w:left="1440" w:hanging="360"/>
      </w:pPr>
      <w:rPr>
        <w:rFonts w:ascii="Symbol" w:hAnsi="Symbol" w:hint="default"/>
      </w:rPr>
    </w:lvl>
    <w:lvl w:ilvl="2" w:tplc="897CFF24">
      <w:start w:val="1"/>
      <w:numFmt w:val="bullet"/>
      <w:lvlText w:val=""/>
      <w:lvlJc w:val="left"/>
      <w:pPr>
        <w:ind w:left="2160" w:hanging="360"/>
      </w:pPr>
      <w:rPr>
        <w:rFonts w:ascii="Wingdings" w:hAnsi="Wingdings" w:hint="default"/>
      </w:rPr>
    </w:lvl>
    <w:lvl w:ilvl="3" w:tplc="925A1366">
      <w:start w:val="1"/>
      <w:numFmt w:val="bullet"/>
      <w:lvlText w:val=""/>
      <w:lvlJc w:val="left"/>
      <w:pPr>
        <w:ind w:left="2880" w:hanging="360"/>
      </w:pPr>
      <w:rPr>
        <w:rFonts w:ascii="Symbol" w:hAnsi="Symbol" w:hint="default"/>
      </w:rPr>
    </w:lvl>
    <w:lvl w:ilvl="4" w:tplc="8FB0EA7E">
      <w:start w:val="1"/>
      <w:numFmt w:val="bullet"/>
      <w:lvlText w:val="o"/>
      <w:lvlJc w:val="left"/>
      <w:pPr>
        <w:ind w:left="3600" w:hanging="360"/>
      </w:pPr>
      <w:rPr>
        <w:rFonts w:ascii="Courier New" w:hAnsi="Courier New" w:hint="default"/>
      </w:rPr>
    </w:lvl>
    <w:lvl w:ilvl="5" w:tplc="ABF8DFEA">
      <w:start w:val="1"/>
      <w:numFmt w:val="bullet"/>
      <w:lvlText w:val=""/>
      <w:lvlJc w:val="left"/>
      <w:pPr>
        <w:ind w:left="4320" w:hanging="360"/>
      </w:pPr>
      <w:rPr>
        <w:rFonts w:ascii="Wingdings" w:hAnsi="Wingdings" w:hint="default"/>
      </w:rPr>
    </w:lvl>
    <w:lvl w:ilvl="6" w:tplc="93021BC4">
      <w:start w:val="1"/>
      <w:numFmt w:val="bullet"/>
      <w:lvlText w:val=""/>
      <w:lvlJc w:val="left"/>
      <w:pPr>
        <w:ind w:left="5040" w:hanging="360"/>
      </w:pPr>
      <w:rPr>
        <w:rFonts w:ascii="Symbol" w:hAnsi="Symbol" w:hint="default"/>
      </w:rPr>
    </w:lvl>
    <w:lvl w:ilvl="7" w:tplc="7F5C9128">
      <w:start w:val="1"/>
      <w:numFmt w:val="bullet"/>
      <w:lvlText w:val="o"/>
      <w:lvlJc w:val="left"/>
      <w:pPr>
        <w:ind w:left="5760" w:hanging="360"/>
      </w:pPr>
      <w:rPr>
        <w:rFonts w:ascii="Courier New" w:hAnsi="Courier New" w:hint="default"/>
      </w:rPr>
    </w:lvl>
    <w:lvl w:ilvl="8" w:tplc="11C298E8">
      <w:start w:val="1"/>
      <w:numFmt w:val="bullet"/>
      <w:lvlText w:val=""/>
      <w:lvlJc w:val="left"/>
      <w:pPr>
        <w:ind w:left="6480" w:hanging="360"/>
      </w:pPr>
      <w:rPr>
        <w:rFonts w:ascii="Wingdings" w:hAnsi="Wingdings" w:hint="default"/>
      </w:rPr>
    </w:lvl>
  </w:abstractNum>
  <w:abstractNum w:abstractNumId="168" w15:restartNumberingAfterBreak="0">
    <w:nsid w:val="7FF41A59"/>
    <w:multiLevelType w:val="multilevel"/>
    <w:tmpl w:val="F6DC0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22133764">
    <w:abstractNumId w:val="53"/>
  </w:num>
  <w:num w:numId="2" w16cid:durableId="473328324">
    <w:abstractNumId w:val="151"/>
  </w:num>
  <w:num w:numId="3" w16cid:durableId="1092748705">
    <w:abstractNumId w:val="48"/>
  </w:num>
  <w:num w:numId="4" w16cid:durableId="1974734">
    <w:abstractNumId w:val="134"/>
  </w:num>
  <w:num w:numId="5" w16cid:durableId="1240097732">
    <w:abstractNumId w:val="157"/>
  </w:num>
  <w:num w:numId="6" w16cid:durableId="2128040768">
    <w:abstractNumId w:val="164"/>
  </w:num>
  <w:num w:numId="7" w16cid:durableId="466779455">
    <w:abstractNumId w:val="70"/>
  </w:num>
  <w:num w:numId="8" w16cid:durableId="2140027327">
    <w:abstractNumId w:val="7"/>
  </w:num>
  <w:num w:numId="9" w16cid:durableId="259029357">
    <w:abstractNumId w:val="68"/>
  </w:num>
  <w:num w:numId="10" w16cid:durableId="458039597">
    <w:abstractNumId w:val="119"/>
  </w:num>
  <w:num w:numId="11" w16cid:durableId="996809400">
    <w:abstractNumId w:val="96"/>
  </w:num>
  <w:num w:numId="12" w16cid:durableId="70784753">
    <w:abstractNumId w:val="80"/>
  </w:num>
  <w:num w:numId="13" w16cid:durableId="1888756845">
    <w:abstractNumId w:val="2"/>
  </w:num>
  <w:num w:numId="14" w16cid:durableId="2108691882">
    <w:abstractNumId w:val="121"/>
  </w:num>
  <w:num w:numId="15" w16cid:durableId="1792742493">
    <w:abstractNumId w:val="97"/>
  </w:num>
  <w:num w:numId="16" w16cid:durableId="945507274">
    <w:abstractNumId w:val="73"/>
  </w:num>
  <w:num w:numId="17" w16cid:durableId="564147380">
    <w:abstractNumId w:val="104"/>
  </w:num>
  <w:num w:numId="18" w16cid:durableId="1950971828">
    <w:abstractNumId w:val="11"/>
  </w:num>
  <w:num w:numId="19" w16cid:durableId="1983077810">
    <w:abstractNumId w:val="136"/>
  </w:num>
  <w:num w:numId="20" w16cid:durableId="1703549328">
    <w:abstractNumId w:val="22"/>
  </w:num>
  <w:num w:numId="21" w16cid:durableId="206919638">
    <w:abstractNumId w:val="1"/>
  </w:num>
  <w:num w:numId="22" w16cid:durableId="299698705">
    <w:abstractNumId w:val="103"/>
  </w:num>
  <w:num w:numId="23" w16cid:durableId="1792087199">
    <w:abstractNumId w:val="142"/>
  </w:num>
  <w:num w:numId="24" w16cid:durableId="2117290060">
    <w:abstractNumId w:val="10"/>
  </w:num>
  <w:num w:numId="25" w16cid:durableId="1461070602">
    <w:abstractNumId w:val="29"/>
  </w:num>
  <w:num w:numId="26" w16cid:durableId="62222041">
    <w:abstractNumId w:val="158"/>
  </w:num>
  <w:num w:numId="27" w16cid:durableId="1742021809">
    <w:abstractNumId w:val="147"/>
  </w:num>
  <w:num w:numId="28" w16cid:durableId="2022195390">
    <w:abstractNumId w:val="95"/>
  </w:num>
  <w:num w:numId="29" w16cid:durableId="1813404222">
    <w:abstractNumId w:val="109"/>
  </w:num>
  <w:num w:numId="30" w16cid:durableId="1098718240">
    <w:abstractNumId w:val="115"/>
  </w:num>
  <w:num w:numId="31" w16cid:durableId="1278294525">
    <w:abstractNumId w:val="28"/>
  </w:num>
  <w:num w:numId="32" w16cid:durableId="158887627">
    <w:abstractNumId w:val="108"/>
  </w:num>
  <w:num w:numId="33" w16cid:durableId="1237283515">
    <w:abstractNumId w:val="111"/>
  </w:num>
  <w:num w:numId="34" w16cid:durableId="45421062">
    <w:abstractNumId w:val="55"/>
  </w:num>
  <w:num w:numId="35" w16cid:durableId="1004011533">
    <w:abstractNumId w:val="16"/>
  </w:num>
  <w:num w:numId="36" w16cid:durableId="115488929">
    <w:abstractNumId w:val="36"/>
  </w:num>
  <w:num w:numId="37" w16cid:durableId="1468930698">
    <w:abstractNumId w:val="118"/>
  </w:num>
  <w:num w:numId="38" w16cid:durableId="1513299434">
    <w:abstractNumId w:val="113"/>
  </w:num>
  <w:num w:numId="39" w16cid:durableId="65499793">
    <w:abstractNumId w:val="60"/>
  </w:num>
  <w:num w:numId="40" w16cid:durableId="480388450">
    <w:abstractNumId w:val="114"/>
  </w:num>
  <w:num w:numId="41" w16cid:durableId="1137723647">
    <w:abstractNumId w:val="98"/>
  </w:num>
  <w:num w:numId="42" w16cid:durableId="368796322">
    <w:abstractNumId w:val="141"/>
  </w:num>
  <w:num w:numId="43" w16cid:durableId="289436205">
    <w:abstractNumId w:val="91"/>
  </w:num>
  <w:num w:numId="44" w16cid:durableId="304548401">
    <w:abstractNumId w:val="40"/>
  </w:num>
  <w:num w:numId="45" w16cid:durableId="1533806056">
    <w:abstractNumId w:val="37"/>
  </w:num>
  <w:num w:numId="46" w16cid:durableId="829977786">
    <w:abstractNumId w:val="113"/>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7" w16cid:durableId="1966616502">
    <w:abstractNumId w:val="4"/>
  </w:num>
  <w:num w:numId="48" w16cid:durableId="992677398">
    <w:abstractNumId w:val="124"/>
  </w:num>
  <w:num w:numId="49" w16cid:durableId="1628197194">
    <w:abstractNumId w:val="120"/>
  </w:num>
  <w:num w:numId="50" w16cid:durableId="1416974995">
    <w:abstractNumId w:val="31"/>
  </w:num>
  <w:num w:numId="51" w16cid:durableId="1476221179">
    <w:abstractNumId w:val="150"/>
  </w:num>
  <w:num w:numId="52" w16cid:durableId="2002273634">
    <w:abstractNumId w:val="139"/>
  </w:num>
  <w:num w:numId="53" w16cid:durableId="692848701">
    <w:abstractNumId w:val="38"/>
  </w:num>
  <w:num w:numId="54" w16cid:durableId="1564410480">
    <w:abstractNumId w:val="94"/>
  </w:num>
  <w:num w:numId="55" w16cid:durableId="74086372">
    <w:abstractNumId w:val="126"/>
  </w:num>
  <w:num w:numId="56" w16cid:durableId="1595941692">
    <w:abstractNumId w:val="74"/>
  </w:num>
  <w:num w:numId="57" w16cid:durableId="342324258">
    <w:abstractNumId w:val="85"/>
  </w:num>
  <w:num w:numId="58" w16cid:durableId="394399631">
    <w:abstractNumId w:val="30"/>
  </w:num>
  <w:num w:numId="59" w16cid:durableId="590626236">
    <w:abstractNumId w:val="51"/>
  </w:num>
  <w:num w:numId="60" w16cid:durableId="1828738813">
    <w:abstractNumId w:val="83"/>
  </w:num>
  <w:num w:numId="61" w16cid:durableId="1060054156">
    <w:abstractNumId w:val="20"/>
  </w:num>
  <w:num w:numId="62" w16cid:durableId="513955732">
    <w:abstractNumId w:val="56"/>
  </w:num>
  <w:num w:numId="63" w16cid:durableId="633945113">
    <w:abstractNumId w:val="58"/>
  </w:num>
  <w:num w:numId="64" w16cid:durableId="772243425">
    <w:abstractNumId w:val="160"/>
  </w:num>
  <w:num w:numId="65" w16cid:durableId="1007756038">
    <w:abstractNumId w:val="152"/>
  </w:num>
  <w:num w:numId="66" w16cid:durableId="1705520764">
    <w:abstractNumId w:val="135"/>
  </w:num>
  <w:num w:numId="67" w16cid:durableId="686910080">
    <w:abstractNumId w:val="88"/>
  </w:num>
  <w:num w:numId="68" w16cid:durableId="809636392">
    <w:abstractNumId w:val="43"/>
  </w:num>
  <w:num w:numId="69" w16cid:durableId="650603505">
    <w:abstractNumId w:val="101"/>
  </w:num>
  <w:num w:numId="70" w16cid:durableId="1900047808">
    <w:abstractNumId w:val="6"/>
  </w:num>
  <w:num w:numId="71" w16cid:durableId="265624855">
    <w:abstractNumId w:val="89"/>
  </w:num>
  <w:num w:numId="72" w16cid:durableId="556357240">
    <w:abstractNumId w:val="9"/>
  </w:num>
  <w:num w:numId="73" w16cid:durableId="1840316644">
    <w:abstractNumId w:val="161"/>
  </w:num>
  <w:num w:numId="74" w16cid:durableId="623850842">
    <w:abstractNumId w:val="75"/>
  </w:num>
  <w:num w:numId="75" w16cid:durableId="284585446">
    <w:abstractNumId w:val="153"/>
  </w:num>
  <w:num w:numId="76" w16cid:durableId="1170565191">
    <w:abstractNumId w:val="42"/>
  </w:num>
  <w:num w:numId="77" w16cid:durableId="1591810100">
    <w:abstractNumId w:val="71"/>
  </w:num>
  <w:num w:numId="78" w16cid:durableId="2029328854">
    <w:abstractNumId w:val="44"/>
  </w:num>
  <w:num w:numId="79" w16cid:durableId="1516454341">
    <w:abstractNumId w:val="149"/>
  </w:num>
  <w:num w:numId="80" w16cid:durableId="1929346300">
    <w:abstractNumId w:val="39"/>
  </w:num>
  <w:num w:numId="81" w16cid:durableId="1584073094">
    <w:abstractNumId w:val="148"/>
  </w:num>
  <w:num w:numId="82" w16cid:durableId="1872569036">
    <w:abstractNumId w:val="128"/>
  </w:num>
  <w:num w:numId="83" w16cid:durableId="1868135108">
    <w:abstractNumId w:val="61"/>
  </w:num>
  <w:num w:numId="84" w16cid:durableId="1774855706">
    <w:abstractNumId w:val="23"/>
  </w:num>
  <w:num w:numId="85" w16cid:durableId="1345861295">
    <w:abstractNumId w:val="18"/>
  </w:num>
  <w:num w:numId="86" w16cid:durableId="1244533990">
    <w:abstractNumId w:val="78"/>
  </w:num>
  <w:num w:numId="87" w16cid:durableId="1256596390">
    <w:abstractNumId w:val="162"/>
  </w:num>
  <w:num w:numId="88" w16cid:durableId="85156062">
    <w:abstractNumId w:val="8"/>
  </w:num>
  <w:num w:numId="89" w16cid:durableId="445274503">
    <w:abstractNumId w:val="59"/>
  </w:num>
  <w:num w:numId="90" w16cid:durableId="1249189519">
    <w:abstractNumId w:val="76"/>
  </w:num>
  <w:num w:numId="91" w16cid:durableId="1526674868">
    <w:abstractNumId w:val="27"/>
  </w:num>
  <w:num w:numId="92" w16cid:durableId="1001470611">
    <w:abstractNumId w:val="26"/>
  </w:num>
  <w:num w:numId="93" w16cid:durableId="1975019460">
    <w:abstractNumId w:val="125"/>
  </w:num>
  <w:num w:numId="94" w16cid:durableId="52895612">
    <w:abstractNumId w:val="122"/>
  </w:num>
  <w:num w:numId="95" w16cid:durableId="255403311">
    <w:abstractNumId w:val="105"/>
  </w:num>
  <w:num w:numId="96" w16cid:durableId="1989093210">
    <w:abstractNumId w:val="52"/>
  </w:num>
  <w:num w:numId="97" w16cid:durableId="167525241">
    <w:abstractNumId w:val="77"/>
  </w:num>
  <w:num w:numId="98" w16cid:durableId="672412153">
    <w:abstractNumId w:val="62"/>
  </w:num>
  <w:num w:numId="99" w16cid:durableId="1782530842">
    <w:abstractNumId w:val="90"/>
  </w:num>
  <w:num w:numId="100" w16cid:durableId="2070878753">
    <w:abstractNumId w:val="107"/>
  </w:num>
  <w:num w:numId="101" w16cid:durableId="1975788355">
    <w:abstractNumId w:val="116"/>
  </w:num>
  <w:num w:numId="102" w16cid:durableId="1624917051">
    <w:abstractNumId w:val="33"/>
  </w:num>
  <w:num w:numId="103" w16cid:durableId="5599971">
    <w:abstractNumId w:val="166"/>
  </w:num>
  <w:num w:numId="104" w16cid:durableId="1225529109">
    <w:abstractNumId w:val="50"/>
  </w:num>
  <w:num w:numId="105" w16cid:durableId="832263184">
    <w:abstractNumId w:val="14"/>
  </w:num>
  <w:num w:numId="106" w16cid:durableId="1548957021">
    <w:abstractNumId w:val="15"/>
  </w:num>
  <w:num w:numId="107" w16cid:durableId="1022778708">
    <w:abstractNumId w:val="163"/>
  </w:num>
  <w:num w:numId="108" w16cid:durableId="316419141">
    <w:abstractNumId w:val="0"/>
  </w:num>
  <w:num w:numId="109" w16cid:durableId="764808240">
    <w:abstractNumId w:val="131"/>
  </w:num>
  <w:num w:numId="110" w16cid:durableId="958607833">
    <w:abstractNumId w:val="129"/>
  </w:num>
  <w:num w:numId="111" w16cid:durableId="1979384461">
    <w:abstractNumId w:val="3"/>
  </w:num>
  <w:num w:numId="112" w16cid:durableId="1182205014">
    <w:abstractNumId w:val="69"/>
  </w:num>
  <w:num w:numId="113" w16cid:durableId="1837575631">
    <w:abstractNumId w:val="123"/>
  </w:num>
  <w:num w:numId="114" w16cid:durableId="1615551006">
    <w:abstractNumId w:val="100"/>
  </w:num>
  <w:num w:numId="115" w16cid:durableId="1604802196">
    <w:abstractNumId w:val="143"/>
  </w:num>
  <w:num w:numId="116" w16cid:durableId="1431704133">
    <w:abstractNumId w:val="140"/>
  </w:num>
  <w:num w:numId="117" w16cid:durableId="1394356568">
    <w:abstractNumId w:val="133"/>
  </w:num>
  <w:num w:numId="118" w16cid:durableId="1213691930">
    <w:abstractNumId w:val="87"/>
  </w:num>
  <w:num w:numId="119" w16cid:durableId="216818337">
    <w:abstractNumId w:val="21"/>
  </w:num>
  <w:num w:numId="120" w16cid:durableId="1232929452">
    <w:abstractNumId w:val="47"/>
  </w:num>
  <w:num w:numId="121" w16cid:durableId="450247414">
    <w:abstractNumId w:val="82"/>
  </w:num>
  <w:num w:numId="122" w16cid:durableId="1686401406">
    <w:abstractNumId w:val="67"/>
  </w:num>
  <w:num w:numId="123" w16cid:durableId="1650986453">
    <w:abstractNumId w:val="165"/>
  </w:num>
  <w:num w:numId="124" w16cid:durableId="1962036270">
    <w:abstractNumId w:val="81"/>
  </w:num>
  <w:num w:numId="125" w16cid:durableId="1261060798">
    <w:abstractNumId w:val="155"/>
  </w:num>
  <w:num w:numId="126" w16cid:durableId="1817337382">
    <w:abstractNumId w:val="59"/>
  </w:num>
  <w:num w:numId="127" w16cid:durableId="577522865">
    <w:abstractNumId w:val="159"/>
    <w:lvlOverride w:ilvl="0">
      <w:startOverride w:val="1"/>
    </w:lvlOverride>
    <w:lvlOverride w:ilvl="1"/>
    <w:lvlOverride w:ilvl="2"/>
    <w:lvlOverride w:ilvl="3"/>
    <w:lvlOverride w:ilvl="4"/>
    <w:lvlOverride w:ilvl="5"/>
    <w:lvlOverride w:ilvl="6"/>
    <w:lvlOverride w:ilvl="7"/>
    <w:lvlOverride w:ilvl="8"/>
  </w:num>
  <w:num w:numId="128" w16cid:durableId="1654022361">
    <w:abstractNumId w:val="35"/>
  </w:num>
  <w:num w:numId="129" w16cid:durableId="470635463">
    <w:abstractNumId w:val="110"/>
  </w:num>
  <w:num w:numId="130" w16cid:durableId="1460680964">
    <w:abstractNumId w:val="57"/>
  </w:num>
  <w:num w:numId="131" w16cid:durableId="1380939648">
    <w:abstractNumId w:val="102"/>
  </w:num>
  <w:num w:numId="132" w16cid:durableId="1823277211">
    <w:abstractNumId w:val="92"/>
  </w:num>
  <w:num w:numId="133" w16cid:durableId="418598891">
    <w:abstractNumId w:val="154"/>
  </w:num>
  <w:num w:numId="134" w16cid:durableId="2058578118">
    <w:abstractNumId w:val="65"/>
  </w:num>
  <w:num w:numId="135" w16cid:durableId="1640260693">
    <w:abstractNumId w:val="99"/>
  </w:num>
  <w:num w:numId="136" w16cid:durableId="459153675">
    <w:abstractNumId w:val="146"/>
  </w:num>
  <w:num w:numId="137" w16cid:durableId="370769190">
    <w:abstractNumId w:val="106"/>
  </w:num>
  <w:num w:numId="138" w16cid:durableId="667832530">
    <w:abstractNumId w:val="66"/>
  </w:num>
  <w:num w:numId="139" w16cid:durableId="1125925506">
    <w:abstractNumId w:val="46"/>
  </w:num>
  <w:num w:numId="140" w16cid:durableId="1360545510">
    <w:abstractNumId w:val="138"/>
  </w:num>
  <w:num w:numId="141" w16cid:durableId="1909263589">
    <w:abstractNumId w:val="117"/>
  </w:num>
  <w:num w:numId="142" w16cid:durableId="1380131021">
    <w:abstractNumId w:val="12"/>
  </w:num>
  <w:num w:numId="143" w16cid:durableId="1538154244">
    <w:abstractNumId w:val="93"/>
  </w:num>
  <w:num w:numId="144" w16cid:durableId="152989698">
    <w:abstractNumId w:val="144"/>
  </w:num>
  <w:num w:numId="145" w16cid:durableId="1558935172">
    <w:abstractNumId w:val="84"/>
  </w:num>
  <w:num w:numId="146" w16cid:durableId="508447591">
    <w:abstractNumId w:val="137"/>
  </w:num>
  <w:num w:numId="147" w16cid:durableId="410590159">
    <w:abstractNumId w:val="156"/>
  </w:num>
  <w:num w:numId="148" w16cid:durableId="1760760371">
    <w:abstractNumId w:val="86"/>
  </w:num>
  <w:num w:numId="149" w16cid:durableId="2087410872">
    <w:abstractNumId w:val="86"/>
  </w:num>
  <w:num w:numId="150" w16cid:durableId="319844592">
    <w:abstractNumId w:val="41"/>
  </w:num>
  <w:num w:numId="151" w16cid:durableId="528833183">
    <w:abstractNumId w:val="127"/>
  </w:num>
  <w:num w:numId="152" w16cid:durableId="507404034">
    <w:abstractNumId w:val="167"/>
  </w:num>
  <w:num w:numId="153" w16cid:durableId="1226064507">
    <w:abstractNumId w:val="79"/>
  </w:num>
  <w:num w:numId="154" w16cid:durableId="197623399">
    <w:abstractNumId w:val="24"/>
  </w:num>
  <w:num w:numId="155" w16cid:durableId="1777286207">
    <w:abstractNumId w:val="72"/>
  </w:num>
  <w:num w:numId="156" w16cid:durableId="1267158889">
    <w:abstractNumId w:val="63"/>
  </w:num>
  <w:num w:numId="157" w16cid:durableId="365982253">
    <w:abstractNumId w:val="45"/>
  </w:num>
  <w:num w:numId="158" w16cid:durableId="430779610">
    <w:abstractNumId w:val="49"/>
  </w:num>
  <w:num w:numId="159" w16cid:durableId="742604959">
    <w:abstractNumId w:val="132"/>
  </w:num>
  <w:num w:numId="160" w16cid:durableId="522743923">
    <w:abstractNumId w:val="5"/>
  </w:num>
  <w:num w:numId="161" w16cid:durableId="1290744180">
    <w:abstractNumId w:val="145"/>
  </w:num>
  <w:num w:numId="162" w16cid:durableId="47147542">
    <w:abstractNumId w:val="168"/>
  </w:num>
  <w:num w:numId="163" w16cid:durableId="1006665584">
    <w:abstractNumId w:val="112"/>
  </w:num>
  <w:num w:numId="164" w16cid:durableId="2069567739">
    <w:abstractNumId w:val="13"/>
  </w:num>
  <w:num w:numId="165" w16cid:durableId="882058558">
    <w:abstractNumId w:val="25"/>
  </w:num>
  <w:num w:numId="166" w16cid:durableId="2029790568">
    <w:abstractNumId w:val="34"/>
  </w:num>
  <w:num w:numId="167" w16cid:durableId="1992055871">
    <w:abstractNumId w:val="17"/>
  </w:num>
  <w:num w:numId="168" w16cid:durableId="1169489987">
    <w:abstractNumId w:val="67"/>
  </w:num>
  <w:num w:numId="169" w16cid:durableId="1039430363">
    <w:abstractNumId w:val="130"/>
  </w:num>
  <w:num w:numId="170" w16cid:durableId="1304194779">
    <w:abstractNumId w:val="32"/>
  </w:num>
  <w:num w:numId="171" w16cid:durableId="2036954054">
    <w:abstractNumId w:val="54"/>
  </w:num>
  <w:num w:numId="172" w16cid:durableId="1393433006">
    <w:abstractNumId w:val="64"/>
  </w:num>
  <w:num w:numId="173" w16cid:durableId="721827583">
    <w:abstractNumId w:val="19"/>
  </w:num>
  <w:numIdMacAtCleanup w:val="1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yhinger, Beverly (SAMHSA)">
    <w15:presenceInfo w15:providerId="AD" w15:userId="S::Beverly.Vayhinger@samhsa.hhs.gov::33a36435-57bf-4e50-9b08-f993de7a56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A8B"/>
    <w:rsid w:val="00000D0F"/>
    <w:rsid w:val="00000F12"/>
    <w:rsid w:val="00001034"/>
    <w:rsid w:val="00001D33"/>
    <w:rsid w:val="00001E40"/>
    <w:rsid w:val="000020BC"/>
    <w:rsid w:val="00002BEF"/>
    <w:rsid w:val="00002EDF"/>
    <w:rsid w:val="00003118"/>
    <w:rsid w:val="0000312F"/>
    <w:rsid w:val="000036B0"/>
    <w:rsid w:val="000037DF"/>
    <w:rsid w:val="00003F39"/>
    <w:rsid w:val="00003FC2"/>
    <w:rsid w:val="00005327"/>
    <w:rsid w:val="0000613F"/>
    <w:rsid w:val="00006217"/>
    <w:rsid w:val="00006CA2"/>
    <w:rsid w:val="00006DCE"/>
    <w:rsid w:val="00010234"/>
    <w:rsid w:val="000103A1"/>
    <w:rsid w:val="000104AB"/>
    <w:rsid w:val="000106FC"/>
    <w:rsid w:val="0001088A"/>
    <w:rsid w:val="00010CB0"/>
    <w:rsid w:val="000115B9"/>
    <w:rsid w:val="000122D6"/>
    <w:rsid w:val="000126C6"/>
    <w:rsid w:val="0001292E"/>
    <w:rsid w:val="00013296"/>
    <w:rsid w:val="00013A9B"/>
    <w:rsid w:val="00013BB5"/>
    <w:rsid w:val="0001407B"/>
    <w:rsid w:val="0001418D"/>
    <w:rsid w:val="000151F5"/>
    <w:rsid w:val="0001530C"/>
    <w:rsid w:val="00015A1D"/>
    <w:rsid w:val="00015DC6"/>
    <w:rsid w:val="0001609E"/>
    <w:rsid w:val="000164BF"/>
    <w:rsid w:val="000168C2"/>
    <w:rsid w:val="0001794E"/>
    <w:rsid w:val="000202F5"/>
    <w:rsid w:val="000212A8"/>
    <w:rsid w:val="000213D1"/>
    <w:rsid w:val="000216BD"/>
    <w:rsid w:val="00021A44"/>
    <w:rsid w:val="00021EE7"/>
    <w:rsid w:val="00022D07"/>
    <w:rsid w:val="00023539"/>
    <w:rsid w:val="00023A37"/>
    <w:rsid w:val="00023CE6"/>
    <w:rsid w:val="0002417B"/>
    <w:rsid w:val="000247E6"/>
    <w:rsid w:val="000249D6"/>
    <w:rsid w:val="00024C74"/>
    <w:rsid w:val="00025137"/>
    <w:rsid w:val="00025583"/>
    <w:rsid w:val="00025B82"/>
    <w:rsid w:val="00025CB6"/>
    <w:rsid w:val="00026000"/>
    <w:rsid w:val="00026707"/>
    <w:rsid w:val="000268A8"/>
    <w:rsid w:val="000268B5"/>
    <w:rsid w:val="00026C30"/>
    <w:rsid w:val="000276F3"/>
    <w:rsid w:val="00027E26"/>
    <w:rsid w:val="000300C1"/>
    <w:rsid w:val="00030512"/>
    <w:rsid w:val="000305C7"/>
    <w:rsid w:val="000314F6"/>
    <w:rsid w:val="000319CB"/>
    <w:rsid w:val="00031FE4"/>
    <w:rsid w:val="00032E91"/>
    <w:rsid w:val="0003313B"/>
    <w:rsid w:val="00033606"/>
    <w:rsid w:val="00034061"/>
    <w:rsid w:val="000340E7"/>
    <w:rsid w:val="00034527"/>
    <w:rsid w:val="000346C5"/>
    <w:rsid w:val="00034A74"/>
    <w:rsid w:val="00034B38"/>
    <w:rsid w:val="00034B64"/>
    <w:rsid w:val="00035C7D"/>
    <w:rsid w:val="00036175"/>
    <w:rsid w:val="000367AC"/>
    <w:rsid w:val="000376A4"/>
    <w:rsid w:val="00037851"/>
    <w:rsid w:val="0004016C"/>
    <w:rsid w:val="000403FE"/>
    <w:rsid w:val="00040502"/>
    <w:rsid w:val="00040616"/>
    <w:rsid w:val="00041090"/>
    <w:rsid w:val="00041323"/>
    <w:rsid w:val="0004169B"/>
    <w:rsid w:val="000417EC"/>
    <w:rsid w:val="00041834"/>
    <w:rsid w:val="00041F6C"/>
    <w:rsid w:val="0004249A"/>
    <w:rsid w:val="00042667"/>
    <w:rsid w:val="00044148"/>
    <w:rsid w:val="000446DA"/>
    <w:rsid w:val="00044800"/>
    <w:rsid w:val="0004492D"/>
    <w:rsid w:val="0004558D"/>
    <w:rsid w:val="00045D85"/>
    <w:rsid w:val="00045FFE"/>
    <w:rsid w:val="000462FC"/>
    <w:rsid w:val="00046E4F"/>
    <w:rsid w:val="00047995"/>
    <w:rsid w:val="00047A61"/>
    <w:rsid w:val="000502AF"/>
    <w:rsid w:val="00050C91"/>
    <w:rsid w:val="00050FD6"/>
    <w:rsid w:val="0005162E"/>
    <w:rsid w:val="00051EC7"/>
    <w:rsid w:val="00051ED7"/>
    <w:rsid w:val="000522ED"/>
    <w:rsid w:val="00053646"/>
    <w:rsid w:val="000538F4"/>
    <w:rsid w:val="00053DB3"/>
    <w:rsid w:val="00053DF5"/>
    <w:rsid w:val="00054347"/>
    <w:rsid w:val="000544FB"/>
    <w:rsid w:val="00054F84"/>
    <w:rsid w:val="0005535A"/>
    <w:rsid w:val="00055466"/>
    <w:rsid w:val="00056146"/>
    <w:rsid w:val="00056F20"/>
    <w:rsid w:val="000570FD"/>
    <w:rsid w:val="000571E3"/>
    <w:rsid w:val="00057801"/>
    <w:rsid w:val="000607D5"/>
    <w:rsid w:val="00060804"/>
    <w:rsid w:val="00060845"/>
    <w:rsid w:val="000620E0"/>
    <w:rsid w:val="000628F1"/>
    <w:rsid w:val="00062B23"/>
    <w:rsid w:val="00063BC9"/>
    <w:rsid w:val="0006416E"/>
    <w:rsid w:val="00064251"/>
    <w:rsid w:val="00064A25"/>
    <w:rsid w:val="00064A78"/>
    <w:rsid w:val="00065331"/>
    <w:rsid w:val="00066493"/>
    <w:rsid w:val="00066818"/>
    <w:rsid w:val="000668E1"/>
    <w:rsid w:val="000669BA"/>
    <w:rsid w:val="00066D9A"/>
    <w:rsid w:val="00066DF8"/>
    <w:rsid w:val="00067100"/>
    <w:rsid w:val="00067660"/>
    <w:rsid w:val="00070A1C"/>
    <w:rsid w:val="0007126B"/>
    <w:rsid w:val="00071842"/>
    <w:rsid w:val="000718F7"/>
    <w:rsid w:val="000725BD"/>
    <w:rsid w:val="0007380B"/>
    <w:rsid w:val="00074754"/>
    <w:rsid w:val="000747BE"/>
    <w:rsid w:val="00074D94"/>
    <w:rsid w:val="00074E0B"/>
    <w:rsid w:val="000752B6"/>
    <w:rsid w:val="000755DC"/>
    <w:rsid w:val="00075B3B"/>
    <w:rsid w:val="000767A1"/>
    <w:rsid w:val="000776B2"/>
    <w:rsid w:val="0008061F"/>
    <w:rsid w:val="0008071B"/>
    <w:rsid w:val="000808DD"/>
    <w:rsid w:val="00080DD3"/>
    <w:rsid w:val="0008180C"/>
    <w:rsid w:val="00081BFB"/>
    <w:rsid w:val="0008207C"/>
    <w:rsid w:val="00082986"/>
    <w:rsid w:val="00082F1C"/>
    <w:rsid w:val="000837BE"/>
    <w:rsid w:val="00083869"/>
    <w:rsid w:val="000843C9"/>
    <w:rsid w:val="00084610"/>
    <w:rsid w:val="00085357"/>
    <w:rsid w:val="0008566D"/>
    <w:rsid w:val="00085C15"/>
    <w:rsid w:val="00085D98"/>
    <w:rsid w:val="00085E29"/>
    <w:rsid w:val="000861EB"/>
    <w:rsid w:val="00087347"/>
    <w:rsid w:val="000875C2"/>
    <w:rsid w:val="00087A75"/>
    <w:rsid w:val="00090A1D"/>
    <w:rsid w:val="00090B98"/>
    <w:rsid w:val="00090D5A"/>
    <w:rsid w:val="00092183"/>
    <w:rsid w:val="000923FA"/>
    <w:rsid w:val="00092706"/>
    <w:rsid w:val="000938D1"/>
    <w:rsid w:val="00094C3F"/>
    <w:rsid w:val="00094C46"/>
    <w:rsid w:val="00095AA8"/>
    <w:rsid w:val="00095E5C"/>
    <w:rsid w:val="0009611A"/>
    <w:rsid w:val="00096C2E"/>
    <w:rsid w:val="00096C6F"/>
    <w:rsid w:val="00097316"/>
    <w:rsid w:val="000973D2"/>
    <w:rsid w:val="0009768F"/>
    <w:rsid w:val="00097C13"/>
    <w:rsid w:val="00097DA7"/>
    <w:rsid w:val="00097E0B"/>
    <w:rsid w:val="000A0628"/>
    <w:rsid w:val="000A06E5"/>
    <w:rsid w:val="000A0E5C"/>
    <w:rsid w:val="000A1540"/>
    <w:rsid w:val="000A161B"/>
    <w:rsid w:val="000A1D57"/>
    <w:rsid w:val="000A1D89"/>
    <w:rsid w:val="000A1E8D"/>
    <w:rsid w:val="000A305C"/>
    <w:rsid w:val="000A36C8"/>
    <w:rsid w:val="000A427A"/>
    <w:rsid w:val="000A47C2"/>
    <w:rsid w:val="000A4ADA"/>
    <w:rsid w:val="000A5136"/>
    <w:rsid w:val="000A56CD"/>
    <w:rsid w:val="000A5D27"/>
    <w:rsid w:val="000A5F37"/>
    <w:rsid w:val="000A631C"/>
    <w:rsid w:val="000A753A"/>
    <w:rsid w:val="000A7F45"/>
    <w:rsid w:val="000B04F4"/>
    <w:rsid w:val="000B0597"/>
    <w:rsid w:val="000B065B"/>
    <w:rsid w:val="000B0FF0"/>
    <w:rsid w:val="000B1460"/>
    <w:rsid w:val="000B1482"/>
    <w:rsid w:val="000B188D"/>
    <w:rsid w:val="000B2336"/>
    <w:rsid w:val="000B2780"/>
    <w:rsid w:val="000B2A5E"/>
    <w:rsid w:val="000B30A0"/>
    <w:rsid w:val="000B326C"/>
    <w:rsid w:val="000B3461"/>
    <w:rsid w:val="000B3CDF"/>
    <w:rsid w:val="000B3EC6"/>
    <w:rsid w:val="000B4247"/>
    <w:rsid w:val="000B44C1"/>
    <w:rsid w:val="000B44F3"/>
    <w:rsid w:val="000B4BB7"/>
    <w:rsid w:val="000B4C88"/>
    <w:rsid w:val="000B620E"/>
    <w:rsid w:val="000B6342"/>
    <w:rsid w:val="000B6D35"/>
    <w:rsid w:val="000B70AD"/>
    <w:rsid w:val="000B751D"/>
    <w:rsid w:val="000B78AA"/>
    <w:rsid w:val="000BF9B5"/>
    <w:rsid w:val="000C1A32"/>
    <w:rsid w:val="000C21A8"/>
    <w:rsid w:val="000C392C"/>
    <w:rsid w:val="000C4DD6"/>
    <w:rsid w:val="000C550B"/>
    <w:rsid w:val="000C5B7D"/>
    <w:rsid w:val="000C6552"/>
    <w:rsid w:val="000C6E10"/>
    <w:rsid w:val="000C7A22"/>
    <w:rsid w:val="000D077C"/>
    <w:rsid w:val="000D096A"/>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58A"/>
    <w:rsid w:val="000D6652"/>
    <w:rsid w:val="000D6987"/>
    <w:rsid w:val="000D6AF9"/>
    <w:rsid w:val="000D77C8"/>
    <w:rsid w:val="000D7838"/>
    <w:rsid w:val="000D7D11"/>
    <w:rsid w:val="000E05C6"/>
    <w:rsid w:val="000E0678"/>
    <w:rsid w:val="000E08BA"/>
    <w:rsid w:val="000E0CEA"/>
    <w:rsid w:val="000E147C"/>
    <w:rsid w:val="000E16C6"/>
    <w:rsid w:val="000E1C5C"/>
    <w:rsid w:val="000E1FE3"/>
    <w:rsid w:val="000E2099"/>
    <w:rsid w:val="000E2C9C"/>
    <w:rsid w:val="000E2CC4"/>
    <w:rsid w:val="000E3746"/>
    <w:rsid w:val="000E519A"/>
    <w:rsid w:val="000E5EDE"/>
    <w:rsid w:val="000E5FE9"/>
    <w:rsid w:val="000E6247"/>
    <w:rsid w:val="000E76B2"/>
    <w:rsid w:val="000F033F"/>
    <w:rsid w:val="000F0DA2"/>
    <w:rsid w:val="000F1251"/>
    <w:rsid w:val="000F1B7E"/>
    <w:rsid w:val="000F1EFD"/>
    <w:rsid w:val="000F2330"/>
    <w:rsid w:val="000F26AB"/>
    <w:rsid w:val="000F340A"/>
    <w:rsid w:val="000F38A9"/>
    <w:rsid w:val="000F3EEC"/>
    <w:rsid w:val="000F3EEF"/>
    <w:rsid w:val="000F4A5D"/>
    <w:rsid w:val="000F4B9D"/>
    <w:rsid w:val="000F52EF"/>
    <w:rsid w:val="000F53CC"/>
    <w:rsid w:val="000F5A94"/>
    <w:rsid w:val="000F5D8C"/>
    <w:rsid w:val="000F5F70"/>
    <w:rsid w:val="000F643C"/>
    <w:rsid w:val="000F6798"/>
    <w:rsid w:val="000F68C2"/>
    <w:rsid w:val="000F7A68"/>
    <w:rsid w:val="000F7DA7"/>
    <w:rsid w:val="00100285"/>
    <w:rsid w:val="001002D9"/>
    <w:rsid w:val="00100C35"/>
    <w:rsid w:val="00100F00"/>
    <w:rsid w:val="0010130D"/>
    <w:rsid w:val="00101393"/>
    <w:rsid w:val="001016A5"/>
    <w:rsid w:val="001018D4"/>
    <w:rsid w:val="00101BB3"/>
    <w:rsid w:val="00101C8D"/>
    <w:rsid w:val="00101E5F"/>
    <w:rsid w:val="0010273D"/>
    <w:rsid w:val="00102968"/>
    <w:rsid w:val="0010308E"/>
    <w:rsid w:val="0010326C"/>
    <w:rsid w:val="0010463D"/>
    <w:rsid w:val="001047BA"/>
    <w:rsid w:val="00104D79"/>
    <w:rsid w:val="001057A3"/>
    <w:rsid w:val="00105812"/>
    <w:rsid w:val="00105E66"/>
    <w:rsid w:val="00105FA8"/>
    <w:rsid w:val="00106930"/>
    <w:rsid w:val="0010748B"/>
    <w:rsid w:val="00107EAD"/>
    <w:rsid w:val="00110738"/>
    <w:rsid w:val="00110E98"/>
    <w:rsid w:val="00110FA9"/>
    <w:rsid w:val="00111DBA"/>
    <w:rsid w:val="00112345"/>
    <w:rsid w:val="00113251"/>
    <w:rsid w:val="0011336D"/>
    <w:rsid w:val="0011366E"/>
    <w:rsid w:val="0011394D"/>
    <w:rsid w:val="00114454"/>
    <w:rsid w:val="00114482"/>
    <w:rsid w:val="00114566"/>
    <w:rsid w:val="001147F5"/>
    <w:rsid w:val="00114913"/>
    <w:rsid w:val="0011497F"/>
    <w:rsid w:val="00114CC7"/>
    <w:rsid w:val="00114EA2"/>
    <w:rsid w:val="00115FA4"/>
    <w:rsid w:val="00116502"/>
    <w:rsid w:val="0011677E"/>
    <w:rsid w:val="001169F6"/>
    <w:rsid w:val="0011781D"/>
    <w:rsid w:val="00117921"/>
    <w:rsid w:val="0012011E"/>
    <w:rsid w:val="001205C4"/>
    <w:rsid w:val="001207E6"/>
    <w:rsid w:val="00120FC4"/>
    <w:rsid w:val="00121C2D"/>
    <w:rsid w:val="0012248A"/>
    <w:rsid w:val="00122BAC"/>
    <w:rsid w:val="00122CA7"/>
    <w:rsid w:val="00122E65"/>
    <w:rsid w:val="00123677"/>
    <w:rsid w:val="00124755"/>
    <w:rsid w:val="00125676"/>
    <w:rsid w:val="00126485"/>
    <w:rsid w:val="00126A49"/>
    <w:rsid w:val="00126DB7"/>
    <w:rsid w:val="00127B2F"/>
    <w:rsid w:val="00127EC5"/>
    <w:rsid w:val="001301CC"/>
    <w:rsid w:val="00130607"/>
    <w:rsid w:val="00130CFC"/>
    <w:rsid w:val="00131800"/>
    <w:rsid w:val="00131FE5"/>
    <w:rsid w:val="00132537"/>
    <w:rsid w:val="00132630"/>
    <w:rsid w:val="001326FC"/>
    <w:rsid w:val="00132A1E"/>
    <w:rsid w:val="00132F84"/>
    <w:rsid w:val="001337AC"/>
    <w:rsid w:val="0013456D"/>
    <w:rsid w:val="001356B3"/>
    <w:rsid w:val="00135869"/>
    <w:rsid w:val="0013601C"/>
    <w:rsid w:val="00136029"/>
    <w:rsid w:val="00136055"/>
    <w:rsid w:val="001368D7"/>
    <w:rsid w:val="00136BDA"/>
    <w:rsid w:val="00137B8E"/>
    <w:rsid w:val="00137D55"/>
    <w:rsid w:val="00137DD4"/>
    <w:rsid w:val="001402C8"/>
    <w:rsid w:val="00142047"/>
    <w:rsid w:val="00142126"/>
    <w:rsid w:val="00142241"/>
    <w:rsid w:val="001422E5"/>
    <w:rsid w:val="001423AF"/>
    <w:rsid w:val="00142465"/>
    <w:rsid w:val="001425B9"/>
    <w:rsid w:val="0014277D"/>
    <w:rsid w:val="00143273"/>
    <w:rsid w:val="001449A8"/>
    <w:rsid w:val="001454E0"/>
    <w:rsid w:val="0014610B"/>
    <w:rsid w:val="001465DF"/>
    <w:rsid w:val="00146B4D"/>
    <w:rsid w:val="00146D9C"/>
    <w:rsid w:val="00147113"/>
    <w:rsid w:val="00147508"/>
    <w:rsid w:val="00147C2E"/>
    <w:rsid w:val="00150293"/>
    <w:rsid w:val="00151317"/>
    <w:rsid w:val="0015131B"/>
    <w:rsid w:val="001514C0"/>
    <w:rsid w:val="001517A2"/>
    <w:rsid w:val="00151883"/>
    <w:rsid w:val="00152268"/>
    <w:rsid w:val="00152A74"/>
    <w:rsid w:val="00153C12"/>
    <w:rsid w:val="00154501"/>
    <w:rsid w:val="00154B3D"/>
    <w:rsid w:val="0015518F"/>
    <w:rsid w:val="00155396"/>
    <w:rsid w:val="0015568D"/>
    <w:rsid w:val="001556D6"/>
    <w:rsid w:val="001571D1"/>
    <w:rsid w:val="0015789F"/>
    <w:rsid w:val="0015791C"/>
    <w:rsid w:val="00157DEC"/>
    <w:rsid w:val="00160346"/>
    <w:rsid w:val="00161360"/>
    <w:rsid w:val="001614EB"/>
    <w:rsid w:val="00161825"/>
    <w:rsid w:val="001618A6"/>
    <w:rsid w:val="00161ACB"/>
    <w:rsid w:val="0016209C"/>
    <w:rsid w:val="00162773"/>
    <w:rsid w:val="00164452"/>
    <w:rsid w:val="001649AD"/>
    <w:rsid w:val="00164A4E"/>
    <w:rsid w:val="00166342"/>
    <w:rsid w:val="00166649"/>
    <w:rsid w:val="001666B3"/>
    <w:rsid w:val="001667C2"/>
    <w:rsid w:val="00166D2A"/>
    <w:rsid w:val="00166F37"/>
    <w:rsid w:val="001676FE"/>
    <w:rsid w:val="00167E9B"/>
    <w:rsid w:val="00170C9D"/>
    <w:rsid w:val="00170FC4"/>
    <w:rsid w:val="0017119F"/>
    <w:rsid w:val="0017135A"/>
    <w:rsid w:val="00171C24"/>
    <w:rsid w:val="00171CEC"/>
    <w:rsid w:val="00171E51"/>
    <w:rsid w:val="00172297"/>
    <w:rsid w:val="0017249E"/>
    <w:rsid w:val="00172DB2"/>
    <w:rsid w:val="00172E45"/>
    <w:rsid w:val="00173439"/>
    <w:rsid w:val="001735B1"/>
    <w:rsid w:val="00174241"/>
    <w:rsid w:val="001744AB"/>
    <w:rsid w:val="001744EC"/>
    <w:rsid w:val="00174768"/>
    <w:rsid w:val="0017554D"/>
    <w:rsid w:val="00175ACE"/>
    <w:rsid w:val="00175B22"/>
    <w:rsid w:val="00176006"/>
    <w:rsid w:val="0017665D"/>
    <w:rsid w:val="00176C78"/>
    <w:rsid w:val="001802D6"/>
    <w:rsid w:val="00180574"/>
    <w:rsid w:val="0018066F"/>
    <w:rsid w:val="001807BF"/>
    <w:rsid w:val="00180911"/>
    <w:rsid w:val="00180AA3"/>
    <w:rsid w:val="001814AA"/>
    <w:rsid w:val="001815AE"/>
    <w:rsid w:val="00181676"/>
    <w:rsid w:val="00181DE4"/>
    <w:rsid w:val="001836DB"/>
    <w:rsid w:val="001843A4"/>
    <w:rsid w:val="00184ECE"/>
    <w:rsid w:val="001851C1"/>
    <w:rsid w:val="00185215"/>
    <w:rsid w:val="00186121"/>
    <w:rsid w:val="00186503"/>
    <w:rsid w:val="00187335"/>
    <w:rsid w:val="0018769D"/>
    <w:rsid w:val="0019071B"/>
    <w:rsid w:val="0019073E"/>
    <w:rsid w:val="00190FFE"/>
    <w:rsid w:val="0019140D"/>
    <w:rsid w:val="0019178B"/>
    <w:rsid w:val="0019204D"/>
    <w:rsid w:val="001943F0"/>
    <w:rsid w:val="0019468F"/>
    <w:rsid w:val="00195585"/>
    <w:rsid w:val="001959B7"/>
    <w:rsid w:val="0019645B"/>
    <w:rsid w:val="001979AF"/>
    <w:rsid w:val="00197D17"/>
    <w:rsid w:val="001A0426"/>
    <w:rsid w:val="001A05AD"/>
    <w:rsid w:val="001A0EEC"/>
    <w:rsid w:val="001A2215"/>
    <w:rsid w:val="001A2D66"/>
    <w:rsid w:val="001A353D"/>
    <w:rsid w:val="001A4DFE"/>
    <w:rsid w:val="001A4F18"/>
    <w:rsid w:val="001A592B"/>
    <w:rsid w:val="001A627D"/>
    <w:rsid w:val="001A6BED"/>
    <w:rsid w:val="001A70BE"/>
    <w:rsid w:val="001A75E9"/>
    <w:rsid w:val="001A7656"/>
    <w:rsid w:val="001A765F"/>
    <w:rsid w:val="001A7EB4"/>
    <w:rsid w:val="001B095E"/>
    <w:rsid w:val="001B1238"/>
    <w:rsid w:val="001B3002"/>
    <w:rsid w:val="001B3FD8"/>
    <w:rsid w:val="001B4830"/>
    <w:rsid w:val="001B5944"/>
    <w:rsid w:val="001B732C"/>
    <w:rsid w:val="001B7A9B"/>
    <w:rsid w:val="001B7AD1"/>
    <w:rsid w:val="001B7DBA"/>
    <w:rsid w:val="001C006E"/>
    <w:rsid w:val="001C01C2"/>
    <w:rsid w:val="001C0CB8"/>
    <w:rsid w:val="001C16CD"/>
    <w:rsid w:val="001C297A"/>
    <w:rsid w:val="001C2A71"/>
    <w:rsid w:val="001C318F"/>
    <w:rsid w:val="001C34AB"/>
    <w:rsid w:val="001C366C"/>
    <w:rsid w:val="001C3972"/>
    <w:rsid w:val="001C4198"/>
    <w:rsid w:val="001C43A8"/>
    <w:rsid w:val="001C4830"/>
    <w:rsid w:val="001C50A1"/>
    <w:rsid w:val="001C5616"/>
    <w:rsid w:val="001C5AE0"/>
    <w:rsid w:val="001C68CA"/>
    <w:rsid w:val="001C6E7F"/>
    <w:rsid w:val="001C766A"/>
    <w:rsid w:val="001C7958"/>
    <w:rsid w:val="001D06C4"/>
    <w:rsid w:val="001D0AD3"/>
    <w:rsid w:val="001D0FE1"/>
    <w:rsid w:val="001D129A"/>
    <w:rsid w:val="001D14DB"/>
    <w:rsid w:val="001D1A3C"/>
    <w:rsid w:val="001D1E03"/>
    <w:rsid w:val="001D2A36"/>
    <w:rsid w:val="001D3EE7"/>
    <w:rsid w:val="001D4B12"/>
    <w:rsid w:val="001D4D12"/>
    <w:rsid w:val="001D779C"/>
    <w:rsid w:val="001D7A55"/>
    <w:rsid w:val="001E0601"/>
    <w:rsid w:val="001E0BC8"/>
    <w:rsid w:val="001E0EFB"/>
    <w:rsid w:val="001E10D4"/>
    <w:rsid w:val="001E16FF"/>
    <w:rsid w:val="001E1D95"/>
    <w:rsid w:val="001E1E5B"/>
    <w:rsid w:val="001E21C6"/>
    <w:rsid w:val="001E2293"/>
    <w:rsid w:val="001E242A"/>
    <w:rsid w:val="001E376F"/>
    <w:rsid w:val="001E4740"/>
    <w:rsid w:val="001E4832"/>
    <w:rsid w:val="001E4FE8"/>
    <w:rsid w:val="001E503B"/>
    <w:rsid w:val="001E51EA"/>
    <w:rsid w:val="001E53B6"/>
    <w:rsid w:val="001E548D"/>
    <w:rsid w:val="001E5EB6"/>
    <w:rsid w:val="001E638B"/>
    <w:rsid w:val="001E6AED"/>
    <w:rsid w:val="001E7508"/>
    <w:rsid w:val="001E797D"/>
    <w:rsid w:val="001E7CD2"/>
    <w:rsid w:val="001E7FD0"/>
    <w:rsid w:val="001F097E"/>
    <w:rsid w:val="001F1783"/>
    <w:rsid w:val="001F18AB"/>
    <w:rsid w:val="001F2075"/>
    <w:rsid w:val="001F22DE"/>
    <w:rsid w:val="001F3225"/>
    <w:rsid w:val="001F3371"/>
    <w:rsid w:val="001F344A"/>
    <w:rsid w:val="001F3832"/>
    <w:rsid w:val="001F4672"/>
    <w:rsid w:val="001F4B66"/>
    <w:rsid w:val="001F4E2F"/>
    <w:rsid w:val="001F5899"/>
    <w:rsid w:val="001F5BD3"/>
    <w:rsid w:val="001F5E50"/>
    <w:rsid w:val="001F65ED"/>
    <w:rsid w:val="001F743E"/>
    <w:rsid w:val="001F7A27"/>
    <w:rsid w:val="001F7C83"/>
    <w:rsid w:val="001F7D71"/>
    <w:rsid w:val="001F7E03"/>
    <w:rsid w:val="001F7FB9"/>
    <w:rsid w:val="001F7FDC"/>
    <w:rsid w:val="00200224"/>
    <w:rsid w:val="0020038B"/>
    <w:rsid w:val="00201137"/>
    <w:rsid w:val="002015F1"/>
    <w:rsid w:val="00203ABF"/>
    <w:rsid w:val="00203CC8"/>
    <w:rsid w:val="00203D8D"/>
    <w:rsid w:val="00204780"/>
    <w:rsid w:val="00204E3E"/>
    <w:rsid w:val="002067C2"/>
    <w:rsid w:val="00206DD1"/>
    <w:rsid w:val="002071A8"/>
    <w:rsid w:val="002101D1"/>
    <w:rsid w:val="00210872"/>
    <w:rsid w:val="00211523"/>
    <w:rsid w:val="00211593"/>
    <w:rsid w:val="00211BA3"/>
    <w:rsid w:val="00212099"/>
    <w:rsid w:val="00212526"/>
    <w:rsid w:val="00212754"/>
    <w:rsid w:val="002138B2"/>
    <w:rsid w:val="00214C78"/>
    <w:rsid w:val="00214FAC"/>
    <w:rsid w:val="00215081"/>
    <w:rsid w:val="00215100"/>
    <w:rsid w:val="002156FA"/>
    <w:rsid w:val="00216BD5"/>
    <w:rsid w:val="00216C7B"/>
    <w:rsid w:val="0021735C"/>
    <w:rsid w:val="00217510"/>
    <w:rsid w:val="002205AC"/>
    <w:rsid w:val="002207E6"/>
    <w:rsid w:val="002209D3"/>
    <w:rsid w:val="00221306"/>
    <w:rsid w:val="00221327"/>
    <w:rsid w:val="002215B1"/>
    <w:rsid w:val="00221758"/>
    <w:rsid w:val="00221B3E"/>
    <w:rsid w:val="00221C2E"/>
    <w:rsid w:val="00221FFA"/>
    <w:rsid w:val="00222F62"/>
    <w:rsid w:val="002230CE"/>
    <w:rsid w:val="00223387"/>
    <w:rsid w:val="00223653"/>
    <w:rsid w:val="0022396B"/>
    <w:rsid w:val="00224219"/>
    <w:rsid w:val="00224593"/>
    <w:rsid w:val="00224A68"/>
    <w:rsid w:val="00224EE3"/>
    <w:rsid w:val="0022555A"/>
    <w:rsid w:val="00225B0B"/>
    <w:rsid w:val="00226888"/>
    <w:rsid w:val="00226B5F"/>
    <w:rsid w:val="00230B77"/>
    <w:rsid w:val="00230C8F"/>
    <w:rsid w:val="002317BB"/>
    <w:rsid w:val="00231A46"/>
    <w:rsid w:val="00231B82"/>
    <w:rsid w:val="00231F0C"/>
    <w:rsid w:val="00231F98"/>
    <w:rsid w:val="002324C2"/>
    <w:rsid w:val="002328BB"/>
    <w:rsid w:val="002329C4"/>
    <w:rsid w:val="00232EFD"/>
    <w:rsid w:val="002331CF"/>
    <w:rsid w:val="002332D2"/>
    <w:rsid w:val="0023437F"/>
    <w:rsid w:val="002351F5"/>
    <w:rsid w:val="002352A1"/>
    <w:rsid w:val="002352EF"/>
    <w:rsid w:val="00235457"/>
    <w:rsid w:val="0023569F"/>
    <w:rsid w:val="00235CC9"/>
    <w:rsid w:val="00236046"/>
    <w:rsid w:val="002361D1"/>
    <w:rsid w:val="00236BDA"/>
    <w:rsid w:val="00236E75"/>
    <w:rsid w:val="00236EDF"/>
    <w:rsid w:val="0023702E"/>
    <w:rsid w:val="00237200"/>
    <w:rsid w:val="0023753F"/>
    <w:rsid w:val="0024076D"/>
    <w:rsid w:val="00241725"/>
    <w:rsid w:val="00241D6C"/>
    <w:rsid w:val="00242369"/>
    <w:rsid w:val="00242A9D"/>
    <w:rsid w:val="00242B21"/>
    <w:rsid w:val="0024336A"/>
    <w:rsid w:val="00243450"/>
    <w:rsid w:val="0024422B"/>
    <w:rsid w:val="00244519"/>
    <w:rsid w:val="00244593"/>
    <w:rsid w:val="002448A6"/>
    <w:rsid w:val="00244AE2"/>
    <w:rsid w:val="0024550A"/>
    <w:rsid w:val="0024604B"/>
    <w:rsid w:val="00246808"/>
    <w:rsid w:val="00246CF7"/>
    <w:rsid w:val="00247012"/>
    <w:rsid w:val="0024710A"/>
    <w:rsid w:val="0024752C"/>
    <w:rsid w:val="00247B8E"/>
    <w:rsid w:val="002503C3"/>
    <w:rsid w:val="00250BDB"/>
    <w:rsid w:val="00252196"/>
    <w:rsid w:val="00252852"/>
    <w:rsid w:val="00252B65"/>
    <w:rsid w:val="0025315B"/>
    <w:rsid w:val="0025372A"/>
    <w:rsid w:val="00253B35"/>
    <w:rsid w:val="002541CE"/>
    <w:rsid w:val="0025439C"/>
    <w:rsid w:val="002547AA"/>
    <w:rsid w:val="002549C2"/>
    <w:rsid w:val="0025502F"/>
    <w:rsid w:val="00255810"/>
    <w:rsid w:val="002563EA"/>
    <w:rsid w:val="0025663A"/>
    <w:rsid w:val="0025683F"/>
    <w:rsid w:val="00256A15"/>
    <w:rsid w:val="002572ED"/>
    <w:rsid w:val="00257461"/>
    <w:rsid w:val="00257EBB"/>
    <w:rsid w:val="00257EE7"/>
    <w:rsid w:val="00260BFB"/>
    <w:rsid w:val="002610AA"/>
    <w:rsid w:val="00261D68"/>
    <w:rsid w:val="002623CE"/>
    <w:rsid w:val="0026244C"/>
    <w:rsid w:val="00262BA9"/>
    <w:rsid w:val="0026307A"/>
    <w:rsid w:val="0026331F"/>
    <w:rsid w:val="00263395"/>
    <w:rsid w:val="00263615"/>
    <w:rsid w:val="002651A8"/>
    <w:rsid w:val="002658F0"/>
    <w:rsid w:val="00265E51"/>
    <w:rsid w:val="0026700D"/>
    <w:rsid w:val="00267048"/>
    <w:rsid w:val="00267438"/>
    <w:rsid w:val="00267D3E"/>
    <w:rsid w:val="002700CE"/>
    <w:rsid w:val="002701EC"/>
    <w:rsid w:val="00270F82"/>
    <w:rsid w:val="002711D4"/>
    <w:rsid w:val="00271216"/>
    <w:rsid w:val="0027199F"/>
    <w:rsid w:val="00271A0C"/>
    <w:rsid w:val="002723A9"/>
    <w:rsid w:val="002724D6"/>
    <w:rsid w:val="0027277E"/>
    <w:rsid w:val="0027297D"/>
    <w:rsid w:val="00272988"/>
    <w:rsid w:val="002729F7"/>
    <w:rsid w:val="0027326F"/>
    <w:rsid w:val="00274897"/>
    <w:rsid w:val="00274A9F"/>
    <w:rsid w:val="00274C80"/>
    <w:rsid w:val="00274D6C"/>
    <w:rsid w:val="002750D0"/>
    <w:rsid w:val="00276915"/>
    <w:rsid w:val="00276CBF"/>
    <w:rsid w:val="00277930"/>
    <w:rsid w:val="002805B6"/>
    <w:rsid w:val="00280BAC"/>
    <w:rsid w:val="002817A1"/>
    <w:rsid w:val="0028284D"/>
    <w:rsid w:val="00282919"/>
    <w:rsid w:val="0028317D"/>
    <w:rsid w:val="002832ED"/>
    <w:rsid w:val="002847EB"/>
    <w:rsid w:val="00284A0C"/>
    <w:rsid w:val="002854B0"/>
    <w:rsid w:val="00285756"/>
    <w:rsid w:val="00285947"/>
    <w:rsid w:val="00286CC7"/>
    <w:rsid w:val="0028717A"/>
    <w:rsid w:val="002871E8"/>
    <w:rsid w:val="00287439"/>
    <w:rsid w:val="00287783"/>
    <w:rsid w:val="00287EC1"/>
    <w:rsid w:val="00290208"/>
    <w:rsid w:val="00290631"/>
    <w:rsid w:val="002908CD"/>
    <w:rsid w:val="002917F5"/>
    <w:rsid w:val="00291D03"/>
    <w:rsid w:val="00291E28"/>
    <w:rsid w:val="00292B46"/>
    <w:rsid w:val="00292BA0"/>
    <w:rsid w:val="002934EC"/>
    <w:rsid w:val="00293813"/>
    <w:rsid w:val="00293A5B"/>
    <w:rsid w:val="00294273"/>
    <w:rsid w:val="002943C3"/>
    <w:rsid w:val="00294D7B"/>
    <w:rsid w:val="00295177"/>
    <w:rsid w:val="0029546E"/>
    <w:rsid w:val="00295D08"/>
    <w:rsid w:val="00295D24"/>
    <w:rsid w:val="00296148"/>
    <w:rsid w:val="00296661"/>
    <w:rsid w:val="00297628"/>
    <w:rsid w:val="00297DB1"/>
    <w:rsid w:val="002A055A"/>
    <w:rsid w:val="002A101A"/>
    <w:rsid w:val="002A1B1F"/>
    <w:rsid w:val="002A1D71"/>
    <w:rsid w:val="002A1D94"/>
    <w:rsid w:val="002A223A"/>
    <w:rsid w:val="002A243A"/>
    <w:rsid w:val="002A36CE"/>
    <w:rsid w:val="002A3F27"/>
    <w:rsid w:val="002A4D71"/>
    <w:rsid w:val="002A5266"/>
    <w:rsid w:val="002A57C5"/>
    <w:rsid w:val="002A5862"/>
    <w:rsid w:val="002A58BB"/>
    <w:rsid w:val="002A733D"/>
    <w:rsid w:val="002A7924"/>
    <w:rsid w:val="002B012D"/>
    <w:rsid w:val="002B130E"/>
    <w:rsid w:val="002B13B1"/>
    <w:rsid w:val="002B15FB"/>
    <w:rsid w:val="002B1981"/>
    <w:rsid w:val="002B237A"/>
    <w:rsid w:val="002B251C"/>
    <w:rsid w:val="002B276F"/>
    <w:rsid w:val="002B2850"/>
    <w:rsid w:val="002B2939"/>
    <w:rsid w:val="002B3B87"/>
    <w:rsid w:val="002B4923"/>
    <w:rsid w:val="002B4FDA"/>
    <w:rsid w:val="002B5415"/>
    <w:rsid w:val="002B5630"/>
    <w:rsid w:val="002B569C"/>
    <w:rsid w:val="002B5A1F"/>
    <w:rsid w:val="002B6468"/>
    <w:rsid w:val="002B792E"/>
    <w:rsid w:val="002C0175"/>
    <w:rsid w:val="002C031F"/>
    <w:rsid w:val="002C0559"/>
    <w:rsid w:val="002C081D"/>
    <w:rsid w:val="002C0CF8"/>
    <w:rsid w:val="002C14BF"/>
    <w:rsid w:val="002C186A"/>
    <w:rsid w:val="002C2374"/>
    <w:rsid w:val="002C27C7"/>
    <w:rsid w:val="002C2F0B"/>
    <w:rsid w:val="002C378C"/>
    <w:rsid w:val="002C3CE3"/>
    <w:rsid w:val="002C45E6"/>
    <w:rsid w:val="002C5AEC"/>
    <w:rsid w:val="002C6332"/>
    <w:rsid w:val="002C63AB"/>
    <w:rsid w:val="002C67E0"/>
    <w:rsid w:val="002C727A"/>
    <w:rsid w:val="002C74B9"/>
    <w:rsid w:val="002C7740"/>
    <w:rsid w:val="002C7848"/>
    <w:rsid w:val="002C7B42"/>
    <w:rsid w:val="002C7D6C"/>
    <w:rsid w:val="002D0368"/>
    <w:rsid w:val="002D095A"/>
    <w:rsid w:val="002D1D9F"/>
    <w:rsid w:val="002D2474"/>
    <w:rsid w:val="002D2F8F"/>
    <w:rsid w:val="002D3373"/>
    <w:rsid w:val="002D3A64"/>
    <w:rsid w:val="002D3A84"/>
    <w:rsid w:val="002D3BF5"/>
    <w:rsid w:val="002D4111"/>
    <w:rsid w:val="002D461F"/>
    <w:rsid w:val="002D4932"/>
    <w:rsid w:val="002D4DBA"/>
    <w:rsid w:val="002D4E1D"/>
    <w:rsid w:val="002D4F72"/>
    <w:rsid w:val="002D5F30"/>
    <w:rsid w:val="002D6080"/>
    <w:rsid w:val="002D617E"/>
    <w:rsid w:val="002D6733"/>
    <w:rsid w:val="002D675D"/>
    <w:rsid w:val="002D67B0"/>
    <w:rsid w:val="002D6952"/>
    <w:rsid w:val="002D6FE1"/>
    <w:rsid w:val="002D75C5"/>
    <w:rsid w:val="002E015C"/>
    <w:rsid w:val="002E026A"/>
    <w:rsid w:val="002E06ED"/>
    <w:rsid w:val="002E0F63"/>
    <w:rsid w:val="002E1D22"/>
    <w:rsid w:val="002E206D"/>
    <w:rsid w:val="002E272A"/>
    <w:rsid w:val="002E2806"/>
    <w:rsid w:val="002E2B38"/>
    <w:rsid w:val="002E35DF"/>
    <w:rsid w:val="002E36B4"/>
    <w:rsid w:val="002E3A78"/>
    <w:rsid w:val="002E4440"/>
    <w:rsid w:val="002E4714"/>
    <w:rsid w:val="002E6414"/>
    <w:rsid w:val="002E6973"/>
    <w:rsid w:val="002E69B5"/>
    <w:rsid w:val="002E6C41"/>
    <w:rsid w:val="002E6FD4"/>
    <w:rsid w:val="002E7285"/>
    <w:rsid w:val="002E7FD2"/>
    <w:rsid w:val="002F087B"/>
    <w:rsid w:val="002F0C90"/>
    <w:rsid w:val="002F0D60"/>
    <w:rsid w:val="002F21DB"/>
    <w:rsid w:val="002F2F50"/>
    <w:rsid w:val="002F32F3"/>
    <w:rsid w:val="002F379B"/>
    <w:rsid w:val="002F38A4"/>
    <w:rsid w:val="002F40B6"/>
    <w:rsid w:val="002F417D"/>
    <w:rsid w:val="002F4D3D"/>
    <w:rsid w:val="002F4E29"/>
    <w:rsid w:val="002F601B"/>
    <w:rsid w:val="002F6551"/>
    <w:rsid w:val="002F66FB"/>
    <w:rsid w:val="002F7C21"/>
    <w:rsid w:val="00300415"/>
    <w:rsid w:val="003006BE"/>
    <w:rsid w:val="00300D6D"/>
    <w:rsid w:val="00300FFF"/>
    <w:rsid w:val="0030115B"/>
    <w:rsid w:val="00301486"/>
    <w:rsid w:val="003017C3"/>
    <w:rsid w:val="0030194A"/>
    <w:rsid w:val="0030244F"/>
    <w:rsid w:val="003029F1"/>
    <w:rsid w:val="00302CB7"/>
    <w:rsid w:val="00302CCB"/>
    <w:rsid w:val="00302D67"/>
    <w:rsid w:val="00302D6A"/>
    <w:rsid w:val="00303C7D"/>
    <w:rsid w:val="00303EE4"/>
    <w:rsid w:val="0030419F"/>
    <w:rsid w:val="003043D9"/>
    <w:rsid w:val="00304E91"/>
    <w:rsid w:val="00304F0E"/>
    <w:rsid w:val="00305ECF"/>
    <w:rsid w:val="003061E3"/>
    <w:rsid w:val="00306210"/>
    <w:rsid w:val="003062A7"/>
    <w:rsid w:val="00306CE7"/>
    <w:rsid w:val="00306F6C"/>
    <w:rsid w:val="00307C78"/>
    <w:rsid w:val="003102E9"/>
    <w:rsid w:val="003110A3"/>
    <w:rsid w:val="0031144C"/>
    <w:rsid w:val="003114D4"/>
    <w:rsid w:val="00311DEF"/>
    <w:rsid w:val="00312B58"/>
    <w:rsid w:val="00313819"/>
    <w:rsid w:val="00313C97"/>
    <w:rsid w:val="00314257"/>
    <w:rsid w:val="003144B4"/>
    <w:rsid w:val="003144EA"/>
    <w:rsid w:val="00315313"/>
    <w:rsid w:val="003153A6"/>
    <w:rsid w:val="003156B7"/>
    <w:rsid w:val="00315BD2"/>
    <w:rsid w:val="0031634E"/>
    <w:rsid w:val="003168C9"/>
    <w:rsid w:val="00316A56"/>
    <w:rsid w:val="003172BA"/>
    <w:rsid w:val="00320225"/>
    <w:rsid w:val="003204BC"/>
    <w:rsid w:val="00320FFC"/>
    <w:rsid w:val="00321764"/>
    <w:rsid w:val="00321C08"/>
    <w:rsid w:val="003224CC"/>
    <w:rsid w:val="00322C35"/>
    <w:rsid w:val="003236B1"/>
    <w:rsid w:val="0032384A"/>
    <w:rsid w:val="00323A55"/>
    <w:rsid w:val="00323A94"/>
    <w:rsid w:val="00324B6E"/>
    <w:rsid w:val="003259ED"/>
    <w:rsid w:val="00325C2D"/>
    <w:rsid w:val="00326760"/>
    <w:rsid w:val="0032677A"/>
    <w:rsid w:val="003267A7"/>
    <w:rsid w:val="00326A73"/>
    <w:rsid w:val="00326D40"/>
    <w:rsid w:val="00326E24"/>
    <w:rsid w:val="00327206"/>
    <w:rsid w:val="00330153"/>
    <w:rsid w:val="0033036D"/>
    <w:rsid w:val="003306B4"/>
    <w:rsid w:val="00331500"/>
    <w:rsid w:val="00331744"/>
    <w:rsid w:val="00331E2C"/>
    <w:rsid w:val="00331EAC"/>
    <w:rsid w:val="0033256B"/>
    <w:rsid w:val="00332599"/>
    <w:rsid w:val="003328B9"/>
    <w:rsid w:val="00332D77"/>
    <w:rsid w:val="00333331"/>
    <w:rsid w:val="00333F49"/>
    <w:rsid w:val="00334C6D"/>
    <w:rsid w:val="00335057"/>
    <w:rsid w:val="003356BC"/>
    <w:rsid w:val="00335FB4"/>
    <w:rsid w:val="003370BF"/>
    <w:rsid w:val="0033790E"/>
    <w:rsid w:val="003379DD"/>
    <w:rsid w:val="00337E01"/>
    <w:rsid w:val="00340176"/>
    <w:rsid w:val="00340311"/>
    <w:rsid w:val="003409EE"/>
    <w:rsid w:val="00340A56"/>
    <w:rsid w:val="0034134A"/>
    <w:rsid w:val="00341A26"/>
    <w:rsid w:val="00341AAC"/>
    <w:rsid w:val="0034202E"/>
    <w:rsid w:val="00342468"/>
    <w:rsid w:val="00343119"/>
    <w:rsid w:val="0034404A"/>
    <w:rsid w:val="00344AAA"/>
    <w:rsid w:val="003455AB"/>
    <w:rsid w:val="00345F5A"/>
    <w:rsid w:val="00346416"/>
    <w:rsid w:val="0034674B"/>
    <w:rsid w:val="00347044"/>
    <w:rsid w:val="003471C9"/>
    <w:rsid w:val="00347739"/>
    <w:rsid w:val="00347924"/>
    <w:rsid w:val="00350BC6"/>
    <w:rsid w:val="003514C9"/>
    <w:rsid w:val="00351A44"/>
    <w:rsid w:val="00351AFA"/>
    <w:rsid w:val="00351B58"/>
    <w:rsid w:val="00351C7E"/>
    <w:rsid w:val="003532A5"/>
    <w:rsid w:val="00353797"/>
    <w:rsid w:val="00353A51"/>
    <w:rsid w:val="00354BE2"/>
    <w:rsid w:val="003557DC"/>
    <w:rsid w:val="00356033"/>
    <w:rsid w:val="003566E7"/>
    <w:rsid w:val="00356793"/>
    <w:rsid w:val="0035729C"/>
    <w:rsid w:val="003578CE"/>
    <w:rsid w:val="00357B4F"/>
    <w:rsid w:val="00357BCD"/>
    <w:rsid w:val="00360209"/>
    <w:rsid w:val="003602E9"/>
    <w:rsid w:val="00360FDC"/>
    <w:rsid w:val="00361141"/>
    <w:rsid w:val="003611C1"/>
    <w:rsid w:val="00361453"/>
    <w:rsid w:val="00361AD6"/>
    <w:rsid w:val="003628EA"/>
    <w:rsid w:val="00362965"/>
    <w:rsid w:val="00362B0B"/>
    <w:rsid w:val="00362E37"/>
    <w:rsid w:val="00363336"/>
    <w:rsid w:val="0036470B"/>
    <w:rsid w:val="00364D88"/>
    <w:rsid w:val="0036642B"/>
    <w:rsid w:val="00366522"/>
    <w:rsid w:val="0036652E"/>
    <w:rsid w:val="0036734F"/>
    <w:rsid w:val="0036743E"/>
    <w:rsid w:val="0036789F"/>
    <w:rsid w:val="00367971"/>
    <w:rsid w:val="00367B39"/>
    <w:rsid w:val="003701A6"/>
    <w:rsid w:val="00370DB0"/>
    <w:rsid w:val="00371533"/>
    <w:rsid w:val="0037226B"/>
    <w:rsid w:val="003728DB"/>
    <w:rsid w:val="0037290D"/>
    <w:rsid w:val="003729C3"/>
    <w:rsid w:val="003732EE"/>
    <w:rsid w:val="00373452"/>
    <w:rsid w:val="00373CB4"/>
    <w:rsid w:val="00373E30"/>
    <w:rsid w:val="00374071"/>
    <w:rsid w:val="0037435C"/>
    <w:rsid w:val="00374BCD"/>
    <w:rsid w:val="00374E8D"/>
    <w:rsid w:val="00375016"/>
    <w:rsid w:val="003751E3"/>
    <w:rsid w:val="00375464"/>
    <w:rsid w:val="00375C22"/>
    <w:rsid w:val="003764CD"/>
    <w:rsid w:val="003770AB"/>
    <w:rsid w:val="0037741F"/>
    <w:rsid w:val="0037790A"/>
    <w:rsid w:val="0038096E"/>
    <w:rsid w:val="00380D19"/>
    <w:rsid w:val="003818CA"/>
    <w:rsid w:val="00384253"/>
    <w:rsid w:val="00384278"/>
    <w:rsid w:val="003843BE"/>
    <w:rsid w:val="00384D78"/>
    <w:rsid w:val="00385F00"/>
    <w:rsid w:val="00386401"/>
    <w:rsid w:val="0038676B"/>
    <w:rsid w:val="00386AC6"/>
    <w:rsid w:val="00386AF5"/>
    <w:rsid w:val="00386B0A"/>
    <w:rsid w:val="00386BD8"/>
    <w:rsid w:val="00386E99"/>
    <w:rsid w:val="00387947"/>
    <w:rsid w:val="00387BA8"/>
    <w:rsid w:val="00387C2C"/>
    <w:rsid w:val="0039089D"/>
    <w:rsid w:val="00390A75"/>
    <w:rsid w:val="003913A0"/>
    <w:rsid w:val="00391DB6"/>
    <w:rsid w:val="00392DC6"/>
    <w:rsid w:val="00393664"/>
    <w:rsid w:val="0039373E"/>
    <w:rsid w:val="003937A9"/>
    <w:rsid w:val="00394016"/>
    <w:rsid w:val="0039494D"/>
    <w:rsid w:val="00394E57"/>
    <w:rsid w:val="00394FA1"/>
    <w:rsid w:val="00396760"/>
    <w:rsid w:val="00396768"/>
    <w:rsid w:val="00396857"/>
    <w:rsid w:val="003A04BA"/>
    <w:rsid w:val="003A12CD"/>
    <w:rsid w:val="003A153D"/>
    <w:rsid w:val="003A16A9"/>
    <w:rsid w:val="003A1703"/>
    <w:rsid w:val="003A17A6"/>
    <w:rsid w:val="003A1F18"/>
    <w:rsid w:val="003A295B"/>
    <w:rsid w:val="003A2A7C"/>
    <w:rsid w:val="003A325D"/>
    <w:rsid w:val="003A3280"/>
    <w:rsid w:val="003A3331"/>
    <w:rsid w:val="003A4B0E"/>
    <w:rsid w:val="003A50E2"/>
    <w:rsid w:val="003A53C4"/>
    <w:rsid w:val="003A54B8"/>
    <w:rsid w:val="003A5674"/>
    <w:rsid w:val="003A5B97"/>
    <w:rsid w:val="003A5D6C"/>
    <w:rsid w:val="003A647C"/>
    <w:rsid w:val="003A6761"/>
    <w:rsid w:val="003A6DDC"/>
    <w:rsid w:val="003A6EF3"/>
    <w:rsid w:val="003A7222"/>
    <w:rsid w:val="003A726D"/>
    <w:rsid w:val="003A73D4"/>
    <w:rsid w:val="003A7E82"/>
    <w:rsid w:val="003B067C"/>
    <w:rsid w:val="003B0D40"/>
    <w:rsid w:val="003B0D87"/>
    <w:rsid w:val="003B10B0"/>
    <w:rsid w:val="003B1B29"/>
    <w:rsid w:val="003B274B"/>
    <w:rsid w:val="003B2909"/>
    <w:rsid w:val="003B29F0"/>
    <w:rsid w:val="003B2E48"/>
    <w:rsid w:val="003B30D0"/>
    <w:rsid w:val="003B331B"/>
    <w:rsid w:val="003B38D2"/>
    <w:rsid w:val="003B3C90"/>
    <w:rsid w:val="003B409E"/>
    <w:rsid w:val="003B40F9"/>
    <w:rsid w:val="003B476E"/>
    <w:rsid w:val="003B4837"/>
    <w:rsid w:val="003B4FC3"/>
    <w:rsid w:val="003B5B19"/>
    <w:rsid w:val="003B607E"/>
    <w:rsid w:val="003B648D"/>
    <w:rsid w:val="003B67F8"/>
    <w:rsid w:val="003B68F8"/>
    <w:rsid w:val="003B6960"/>
    <w:rsid w:val="003B697C"/>
    <w:rsid w:val="003B6C1C"/>
    <w:rsid w:val="003B6CC0"/>
    <w:rsid w:val="003B6FC7"/>
    <w:rsid w:val="003B7488"/>
    <w:rsid w:val="003B7673"/>
    <w:rsid w:val="003B77F1"/>
    <w:rsid w:val="003B7F3E"/>
    <w:rsid w:val="003C0147"/>
    <w:rsid w:val="003C036E"/>
    <w:rsid w:val="003C06B8"/>
    <w:rsid w:val="003C0C18"/>
    <w:rsid w:val="003C0C41"/>
    <w:rsid w:val="003C15A4"/>
    <w:rsid w:val="003C2076"/>
    <w:rsid w:val="003C3AA1"/>
    <w:rsid w:val="003C3D23"/>
    <w:rsid w:val="003C43EE"/>
    <w:rsid w:val="003C4DAC"/>
    <w:rsid w:val="003C50DB"/>
    <w:rsid w:val="003C584D"/>
    <w:rsid w:val="003C595A"/>
    <w:rsid w:val="003C5B4E"/>
    <w:rsid w:val="003C5EE5"/>
    <w:rsid w:val="003C6010"/>
    <w:rsid w:val="003C61F3"/>
    <w:rsid w:val="003C6D11"/>
    <w:rsid w:val="003C6DE4"/>
    <w:rsid w:val="003C7177"/>
    <w:rsid w:val="003C71F2"/>
    <w:rsid w:val="003C7675"/>
    <w:rsid w:val="003C7DC6"/>
    <w:rsid w:val="003D03BA"/>
    <w:rsid w:val="003D055D"/>
    <w:rsid w:val="003D0828"/>
    <w:rsid w:val="003D0C03"/>
    <w:rsid w:val="003D0D12"/>
    <w:rsid w:val="003D1875"/>
    <w:rsid w:val="003D1F4F"/>
    <w:rsid w:val="003D26C8"/>
    <w:rsid w:val="003D37B7"/>
    <w:rsid w:val="003D4339"/>
    <w:rsid w:val="003D4C8B"/>
    <w:rsid w:val="003D4F06"/>
    <w:rsid w:val="003D5BE1"/>
    <w:rsid w:val="003D6087"/>
    <w:rsid w:val="003D6C4B"/>
    <w:rsid w:val="003D6DA4"/>
    <w:rsid w:val="003D7655"/>
    <w:rsid w:val="003D77B1"/>
    <w:rsid w:val="003D7A74"/>
    <w:rsid w:val="003E001E"/>
    <w:rsid w:val="003E03C6"/>
    <w:rsid w:val="003E1088"/>
    <w:rsid w:val="003E134B"/>
    <w:rsid w:val="003E1923"/>
    <w:rsid w:val="003E25DC"/>
    <w:rsid w:val="003E2820"/>
    <w:rsid w:val="003E29E1"/>
    <w:rsid w:val="003E312B"/>
    <w:rsid w:val="003E37ED"/>
    <w:rsid w:val="003E41D9"/>
    <w:rsid w:val="003E43A4"/>
    <w:rsid w:val="003E5857"/>
    <w:rsid w:val="003E5CC1"/>
    <w:rsid w:val="003E5CC4"/>
    <w:rsid w:val="003E6D53"/>
    <w:rsid w:val="003E6F9E"/>
    <w:rsid w:val="003E715D"/>
    <w:rsid w:val="003E71AA"/>
    <w:rsid w:val="003E7FA5"/>
    <w:rsid w:val="003E7FFA"/>
    <w:rsid w:val="003F09D5"/>
    <w:rsid w:val="003F0D99"/>
    <w:rsid w:val="003F0F7F"/>
    <w:rsid w:val="003F1330"/>
    <w:rsid w:val="003F17FF"/>
    <w:rsid w:val="003F1966"/>
    <w:rsid w:val="003F1C28"/>
    <w:rsid w:val="003F1FD6"/>
    <w:rsid w:val="003F2099"/>
    <w:rsid w:val="003F21FA"/>
    <w:rsid w:val="003F2307"/>
    <w:rsid w:val="003F2ECE"/>
    <w:rsid w:val="003F38BB"/>
    <w:rsid w:val="003F42C5"/>
    <w:rsid w:val="003F47A7"/>
    <w:rsid w:val="003F4DDA"/>
    <w:rsid w:val="003F5044"/>
    <w:rsid w:val="003F565E"/>
    <w:rsid w:val="003F5C21"/>
    <w:rsid w:val="003F632D"/>
    <w:rsid w:val="003F71D6"/>
    <w:rsid w:val="003F7776"/>
    <w:rsid w:val="003F7B16"/>
    <w:rsid w:val="003F7BD6"/>
    <w:rsid w:val="00401257"/>
    <w:rsid w:val="00401338"/>
    <w:rsid w:val="004020F1"/>
    <w:rsid w:val="00402E8D"/>
    <w:rsid w:val="004036D8"/>
    <w:rsid w:val="00403F5C"/>
    <w:rsid w:val="00404725"/>
    <w:rsid w:val="004057AF"/>
    <w:rsid w:val="00407061"/>
    <w:rsid w:val="004071B8"/>
    <w:rsid w:val="00407453"/>
    <w:rsid w:val="00407721"/>
    <w:rsid w:val="0041026C"/>
    <w:rsid w:val="0041098B"/>
    <w:rsid w:val="00410D95"/>
    <w:rsid w:val="00410F7C"/>
    <w:rsid w:val="004119AE"/>
    <w:rsid w:val="00411B4B"/>
    <w:rsid w:val="0041217B"/>
    <w:rsid w:val="0041278C"/>
    <w:rsid w:val="004133E2"/>
    <w:rsid w:val="004133F9"/>
    <w:rsid w:val="0041379D"/>
    <w:rsid w:val="004139DC"/>
    <w:rsid w:val="00413C4F"/>
    <w:rsid w:val="00413DEB"/>
    <w:rsid w:val="00413E02"/>
    <w:rsid w:val="0041484C"/>
    <w:rsid w:val="00414E8F"/>
    <w:rsid w:val="00415346"/>
    <w:rsid w:val="004153E3"/>
    <w:rsid w:val="004153F3"/>
    <w:rsid w:val="00415896"/>
    <w:rsid w:val="00415FFB"/>
    <w:rsid w:val="00416606"/>
    <w:rsid w:val="00416A1B"/>
    <w:rsid w:val="004171EC"/>
    <w:rsid w:val="00417452"/>
    <w:rsid w:val="00417932"/>
    <w:rsid w:val="00420B2C"/>
    <w:rsid w:val="004211F3"/>
    <w:rsid w:val="004216AF"/>
    <w:rsid w:val="00421EFB"/>
    <w:rsid w:val="00422155"/>
    <w:rsid w:val="00422629"/>
    <w:rsid w:val="0042284A"/>
    <w:rsid w:val="00422A09"/>
    <w:rsid w:val="00422F50"/>
    <w:rsid w:val="00423083"/>
    <w:rsid w:val="004234F3"/>
    <w:rsid w:val="00423964"/>
    <w:rsid w:val="00423FA6"/>
    <w:rsid w:val="004247FE"/>
    <w:rsid w:val="00424E2F"/>
    <w:rsid w:val="004251DB"/>
    <w:rsid w:val="004254EA"/>
    <w:rsid w:val="00426357"/>
    <w:rsid w:val="004264B6"/>
    <w:rsid w:val="00426509"/>
    <w:rsid w:val="004265E3"/>
    <w:rsid w:val="004304A2"/>
    <w:rsid w:val="00430827"/>
    <w:rsid w:val="004308DF"/>
    <w:rsid w:val="0043356E"/>
    <w:rsid w:val="00433F64"/>
    <w:rsid w:val="00433FBD"/>
    <w:rsid w:val="004341B0"/>
    <w:rsid w:val="00434858"/>
    <w:rsid w:val="00434D1A"/>
    <w:rsid w:val="00435018"/>
    <w:rsid w:val="004354FA"/>
    <w:rsid w:val="004359D6"/>
    <w:rsid w:val="00435D07"/>
    <w:rsid w:val="00436473"/>
    <w:rsid w:val="004365CF"/>
    <w:rsid w:val="00436FE6"/>
    <w:rsid w:val="00437134"/>
    <w:rsid w:val="0043734B"/>
    <w:rsid w:val="004373F1"/>
    <w:rsid w:val="00437D7D"/>
    <w:rsid w:val="00437EDA"/>
    <w:rsid w:val="0044010B"/>
    <w:rsid w:val="00441463"/>
    <w:rsid w:val="004429E6"/>
    <w:rsid w:val="004432D8"/>
    <w:rsid w:val="00443559"/>
    <w:rsid w:val="004436F5"/>
    <w:rsid w:val="00443979"/>
    <w:rsid w:val="00443B8A"/>
    <w:rsid w:val="0044400A"/>
    <w:rsid w:val="00444014"/>
    <w:rsid w:val="0044535F"/>
    <w:rsid w:val="004455B4"/>
    <w:rsid w:val="00445E86"/>
    <w:rsid w:val="0044622B"/>
    <w:rsid w:val="00446420"/>
    <w:rsid w:val="004466D6"/>
    <w:rsid w:val="004470DB"/>
    <w:rsid w:val="00447778"/>
    <w:rsid w:val="00450D9F"/>
    <w:rsid w:val="00450FAF"/>
    <w:rsid w:val="0045131E"/>
    <w:rsid w:val="00451423"/>
    <w:rsid w:val="00451540"/>
    <w:rsid w:val="00452BAF"/>
    <w:rsid w:val="004539F4"/>
    <w:rsid w:val="00453A4E"/>
    <w:rsid w:val="00453C85"/>
    <w:rsid w:val="00453C91"/>
    <w:rsid w:val="00454193"/>
    <w:rsid w:val="004544E1"/>
    <w:rsid w:val="004547C0"/>
    <w:rsid w:val="00454EA7"/>
    <w:rsid w:val="00455313"/>
    <w:rsid w:val="0045586D"/>
    <w:rsid w:val="00456975"/>
    <w:rsid w:val="00456A74"/>
    <w:rsid w:val="00456BEB"/>
    <w:rsid w:val="00457435"/>
    <w:rsid w:val="00457873"/>
    <w:rsid w:val="0046026E"/>
    <w:rsid w:val="00461604"/>
    <w:rsid w:val="00461E01"/>
    <w:rsid w:val="00462599"/>
    <w:rsid w:val="00462AF5"/>
    <w:rsid w:val="00463B81"/>
    <w:rsid w:val="00463C8B"/>
    <w:rsid w:val="00463DE6"/>
    <w:rsid w:val="00464D7C"/>
    <w:rsid w:val="00464F08"/>
    <w:rsid w:val="00465752"/>
    <w:rsid w:val="00465D34"/>
    <w:rsid w:val="00466B44"/>
    <w:rsid w:val="004678C2"/>
    <w:rsid w:val="00467A1E"/>
    <w:rsid w:val="00467B6B"/>
    <w:rsid w:val="00467FD7"/>
    <w:rsid w:val="00467FFA"/>
    <w:rsid w:val="00470144"/>
    <w:rsid w:val="0047036C"/>
    <w:rsid w:val="0047090C"/>
    <w:rsid w:val="00470D59"/>
    <w:rsid w:val="00470F25"/>
    <w:rsid w:val="00471293"/>
    <w:rsid w:val="00472296"/>
    <w:rsid w:val="00473E7B"/>
    <w:rsid w:val="004748D6"/>
    <w:rsid w:val="00474AC5"/>
    <w:rsid w:val="00474CC2"/>
    <w:rsid w:val="00474CFD"/>
    <w:rsid w:val="00475433"/>
    <w:rsid w:val="00475EA0"/>
    <w:rsid w:val="00476001"/>
    <w:rsid w:val="004760E7"/>
    <w:rsid w:val="00476612"/>
    <w:rsid w:val="004769DA"/>
    <w:rsid w:val="00476CA8"/>
    <w:rsid w:val="0047703E"/>
    <w:rsid w:val="00477609"/>
    <w:rsid w:val="00477953"/>
    <w:rsid w:val="00477AE5"/>
    <w:rsid w:val="00480A07"/>
    <w:rsid w:val="00480F39"/>
    <w:rsid w:val="004811E6"/>
    <w:rsid w:val="004825E1"/>
    <w:rsid w:val="00482614"/>
    <w:rsid w:val="004833E4"/>
    <w:rsid w:val="0048577F"/>
    <w:rsid w:val="00485925"/>
    <w:rsid w:val="00485F64"/>
    <w:rsid w:val="0048708A"/>
    <w:rsid w:val="004871F7"/>
    <w:rsid w:val="00487974"/>
    <w:rsid w:val="00490F4B"/>
    <w:rsid w:val="00491515"/>
    <w:rsid w:val="00491594"/>
    <w:rsid w:val="0049179B"/>
    <w:rsid w:val="00491E3F"/>
    <w:rsid w:val="00492715"/>
    <w:rsid w:val="00492B45"/>
    <w:rsid w:val="00492B66"/>
    <w:rsid w:val="004930F2"/>
    <w:rsid w:val="00493D86"/>
    <w:rsid w:val="004944E0"/>
    <w:rsid w:val="00494B77"/>
    <w:rsid w:val="00495759"/>
    <w:rsid w:val="00495E8E"/>
    <w:rsid w:val="004962ED"/>
    <w:rsid w:val="00496546"/>
    <w:rsid w:val="004966A6"/>
    <w:rsid w:val="00496AC5"/>
    <w:rsid w:val="004975CF"/>
    <w:rsid w:val="00497835"/>
    <w:rsid w:val="00497A4A"/>
    <w:rsid w:val="004A04D7"/>
    <w:rsid w:val="004A0BE1"/>
    <w:rsid w:val="004A0D03"/>
    <w:rsid w:val="004A0EF9"/>
    <w:rsid w:val="004A19F6"/>
    <w:rsid w:val="004A1D6F"/>
    <w:rsid w:val="004A1ED2"/>
    <w:rsid w:val="004A2C81"/>
    <w:rsid w:val="004A2D5F"/>
    <w:rsid w:val="004A3142"/>
    <w:rsid w:val="004A4125"/>
    <w:rsid w:val="004A4C0F"/>
    <w:rsid w:val="004A61DF"/>
    <w:rsid w:val="004A6340"/>
    <w:rsid w:val="004A6B20"/>
    <w:rsid w:val="004A6D46"/>
    <w:rsid w:val="004A7038"/>
    <w:rsid w:val="004A7B94"/>
    <w:rsid w:val="004A7FCE"/>
    <w:rsid w:val="004B05AB"/>
    <w:rsid w:val="004B0A73"/>
    <w:rsid w:val="004B135E"/>
    <w:rsid w:val="004B14AC"/>
    <w:rsid w:val="004B155A"/>
    <w:rsid w:val="004B1C41"/>
    <w:rsid w:val="004B1C62"/>
    <w:rsid w:val="004B1DA5"/>
    <w:rsid w:val="004B220D"/>
    <w:rsid w:val="004B2779"/>
    <w:rsid w:val="004B2C90"/>
    <w:rsid w:val="004B301A"/>
    <w:rsid w:val="004B3988"/>
    <w:rsid w:val="004B5483"/>
    <w:rsid w:val="004B556C"/>
    <w:rsid w:val="004B559C"/>
    <w:rsid w:val="004B61FB"/>
    <w:rsid w:val="004B66BB"/>
    <w:rsid w:val="004B693A"/>
    <w:rsid w:val="004B78E2"/>
    <w:rsid w:val="004B7F9E"/>
    <w:rsid w:val="004C1353"/>
    <w:rsid w:val="004C21FE"/>
    <w:rsid w:val="004C26B1"/>
    <w:rsid w:val="004C2A0A"/>
    <w:rsid w:val="004C2B49"/>
    <w:rsid w:val="004C34FE"/>
    <w:rsid w:val="004C3FFB"/>
    <w:rsid w:val="004C4C28"/>
    <w:rsid w:val="004C4F2C"/>
    <w:rsid w:val="004C538A"/>
    <w:rsid w:val="004C54EB"/>
    <w:rsid w:val="004C57D0"/>
    <w:rsid w:val="004C59EE"/>
    <w:rsid w:val="004C5BB9"/>
    <w:rsid w:val="004C66B5"/>
    <w:rsid w:val="004C6C3A"/>
    <w:rsid w:val="004D051F"/>
    <w:rsid w:val="004D0BA4"/>
    <w:rsid w:val="004D0E69"/>
    <w:rsid w:val="004D0FF9"/>
    <w:rsid w:val="004D1499"/>
    <w:rsid w:val="004D19FB"/>
    <w:rsid w:val="004D1B2C"/>
    <w:rsid w:val="004D2946"/>
    <w:rsid w:val="004D2F8A"/>
    <w:rsid w:val="004D36DF"/>
    <w:rsid w:val="004D3B0F"/>
    <w:rsid w:val="004D4191"/>
    <w:rsid w:val="004D4236"/>
    <w:rsid w:val="004D4320"/>
    <w:rsid w:val="004D437E"/>
    <w:rsid w:val="004D4A9C"/>
    <w:rsid w:val="004D4D55"/>
    <w:rsid w:val="004D54BE"/>
    <w:rsid w:val="004D5562"/>
    <w:rsid w:val="004D5613"/>
    <w:rsid w:val="004D641C"/>
    <w:rsid w:val="004D69B8"/>
    <w:rsid w:val="004D701E"/>
    <w:rsid w:val="004D7CFD"/>
    <w:rsid w:val="004D7D0C"/>
    <w:rsid w:val="004E1039"/>
    <w:rsid w:val="004E1652"/>
    <w:rsid w:val="004E1669"/>
    <w:rsid w:val="004E1813"/>
    <w:rsid w:val="004E18A8"/>
    <w:rsid w:val="004E1A2A"/>
    <w:rsid w:val="004E1ED5"/>
    <w:rsid w:val="004E3A22"/>
    <w:rsid w:val="004E3FE9"/>
    <w:rsid w:val="004E4452"/>
    <w:rsid w:val="004E4981"/>
    <w:rsid w:val="004E50A9"/>
    <w:rsid w:val="004E524A"/>
    <w:rsid w:val="004E5D86"/>
    <w:rsid w:val="004E6090"/>
    <w:rsid w:val="004E63A9"/>
    <w:rsid w:val="004E68E5"/>
    <w:rsid w:val="004E6F68"/>
    <w:rsid w:val="004E6FB3"/>
    <w:rsid w:val="004E7DC0"/>
    <w:rsid w:val="004F0B00"/>
    <w:rsid w:val="004F0DCC"/>
    <w:rsid w:val="004F10EB"/>
    <w:rsid w:val="004F1AA9"/>
    <w:rsid w:val="004F20AB"/>
    <w:rsid w:val="004F2A2A"/>
    <w:rsid w:val="004F35A2"/>
    <w:rsid w:val="004F3975"/>
    <w:rsid w:val="004F47EE"/>
    <w:rsid w:val="004F4A70"/>
    <w:rsid w:val="004F4B1A"/>
    <w:rsid w:val="004F5A9A"/>
    <w:rsid w:val="004F5B91"/>
    <w:rsid w:val="004F6781"/>
    <w:rsid w:val="004F67A7"/>
    <w:rsid w:val="004F6826"/>
    <w:rsid w:val="004F7286"/>
    <w:rsid w:val="004F7EBF"/>
    <w:rsid w:val="00500568"/>
    <w:rsid w:val="005005E6"/>
    <w:rsid w:val="00500B9F"/>
    <w:rsid w:val="00501002"/>
    <w:rsid w:val="005019BA"/>
    <w:rsid w:val="00501AC4"/>
    <w:rsid w:val="00501F78"/>
    <w:rsid w:val="00502D74"/>
    <w:rsid w:val="005031F0"/>
    <w:rsid w:val="0050328C"/>
    <w:rsid w:val="005041E0"/>
    <w:rsid w:val="005043A3"/>
    <w:rsid w:val="00504932"/>
    <w:rsid w:val="00505A2E"/>
    <w:rsid w:val="00505AE2"/>
    <w:rsid w:val="005062D4"/>
    <w:rsid w:val="005064C4"/>
    <w:rsid w:val="0050693F"/>
    <w:rsid w:val="00506A22"/>
    <w:rsid w:val="00506CB2"/>
    <w:rsid w:val="005071AA"/>
    <w:rsid w:val="00507718"/>
    <w:rsid w:val="00507FFA"/>
    <w:rsid w:val="0051081E"/>
    <w:rsid w:val="00510A6A"/>
    <w:rsid w:val="00511F71"/>
    <w:rsid w:val="00512A53"/>
    <w:rsid w:val="00512D16"/>
    <w:rsid w:val="005132B1"/>
    <w:rsid w:val="00513675"/>
    <w:rsid w:val="005146BE"/>
    <w:rsid w:val="00514F4A"/>
    <w:rsid w:val="00515422"/>
    <w:rsid w:val="0051543D"/>
    <w:rsid w:val="00515D4B"/>
    <w:rsid w:val="00515D8A"/>
    <w:rsid w:val="005164B2"/>
    <w:rsid w:val="00516959"/>
    <w:rsid w:val="00517A70"/>
    <w:rsid w:val="00517CCF"/>
    <w:rsid w:val="00517E35"/>
    <w:rsid w:val="00517ED1"/>
    <w:rsid w:val="00520954"/>
    <w:rsid w:val="00520CB7"/>
    <w:rsid w:val="00521CA8"/>
    <w:rsid w:val="00522282"/>
    <w:rsid w:val="00522393"/>
    <w:rsid w:val="005224D6"/>
    <w:rsid w:val="00522F6D"/>
    <w:rsid w:val="0052308F"/>
    <w:rsid w:val="00523A29"/>
    <w:rsid w:val="005241FD"/>
    <w:rsid w:val="0052474E"/>
    <w:rsid w:val="005247BB"/>
    <w:rsid w:val="00524D21"/>
    <w:rsid w:val="005253A9"/>
    <w:rsid w:val="005256D6"/>
    <w:rsid w:val="00525BB6"/>
    <w:rsid w:val="00525E9C"/>
    <w:rsid w:val="00525ED1"/>
    <w:rsid w:val="00526729"/>
    <w:rsid w:val="00526759"/>
    <w:rsid w:val="00527B90"/>
    <w:rsid w:val="005307FA"/>
    <w:rsid w:val="00530925"/>
    <w:rsid w:val="005309BE"/>
    <w:rsid w:val="00530C83"/>
    <w:rsid w:val="00530ECF"/>
    <w:rsid w:val="00530FB7"/>
    <w:rsid w:val="0053165D"/>
    <w:rsid w:val="00531A6C"/>
    <w:rsid w:val="00531C5F"/>
    <w:rsid w:val="00531CFB"/>
    <w:rsid w:val="00531D68"/>
    <w:rsid w:val="00531D8A"/>
    <w:rsid w:val="0053207B"/>
    <w:rsid w:val="005326EF"/>
    <w:rsid w:val="0053275D"/>
    <w:rsid w:val="0053278E"/>
    <w:rsid w:val="00532DCE"/>
    <w:rsid w:val="00532FC3"/>
    <w:rsid w:val="005348D5"/>
    <w:rsid w:val="0053568F"/>
    <w:rsid w:val="00535AF6"/>
    <w:rsid w:val="00535DE8"/>
    <w:rsid w:val="00535FDE"/>
    <w:rsid w:val="0053613B"/>
    <w:rsid w:val="00536321"/>
    <w:rsid w:val="0053670D"/>
    <w:rsid w:val="005369B4"/>
    <w:rsid w:val="00536C4C"/>
    <w:rsid w:val="00537381"/>
    <w:rsid w:val="005376B2"/>
    <w:rsid w:val="00537793"/>
    <w:rsid w:val="0053779C"/>
    <w:rsid w:val="005377E2"/>
    <w:rsid w:val="005410EE"/>
    <w:rsid w:val="00541536"/>
    <w:rsid w:val="005415FD"/>
    <w:rsid w:val="005419F6"/>
    <w:rsid w:val="00541D78"/>
    <w:rsid w:val="00542A34"/>
    <w:rsid w:val="00543483"/>
    <w:rsid w:val="00543802"/>
    <w:rsid w:val="00543949"/>
    <w:rsid w:val="00543C07"/>
    <w:rsid w:val="00544A82"/>
    <w:rsid w:val="00544B6C"/>
    <w:rsid w:val="00544CE0"/>
    <w:rsid w:val="00544E8C"/>
    <w:rsid w:val="005454FB"/>
    <w:rsid w:val="00545BFE"/>
    <w:rsid w:val="005471A6"/>
    <w:rsid w:val="00547753"/>
    <w:rsid w:val="005478D1"/>
    <w:rsid w:val="00551138"/>
    <w:rsid w:val="00551291"/>
    <w:rsid w:val="0055135E"/>
    <w:rsid w:val="00551D0F"/>
    <w:rsid w:val="0055221E"/>
    <w:rsid w:val="0055249B"/>
    <w:rsid w:val="0055346E"/>
    <w:rsid w:val="005535DD"/>
    <w:rsid w:val="00553E80"/>
    <w:rsid w:val="005541FE"/>
    <w:rsid w:val="0055540D"/>
    <w:rsid w:val="00555691"/>
    <w:rsid w:val="0055583D"/>
    <w:rsid w:val="00555DC6"/>
    <w:rsid w:val="005560B9"/>
    <w:rsid w:val="0055686F"/>
    <w:rsid w:val="00556DCF"/>
    <w:rsid w:val="00557407"/>
    <w:rsid w:val="005576C6"/>
    <w:rsid w:val="00557D4A"/>
    <w:rsid w:val="00560051"/>
    <w:rsid w:val="00560434"/>
    <w:rsid w:val="00560C5F"/>
    <w:rsid w:val="005616ED"/>
    <w:rsid w:val="00561D70"/>
    <w:rsid w:val="00561DC7"/>
    <w:rsid w:val="005622A3"/>
    <w:rsid w:val="00562537"/>
    <w:rsid w:val="005627DA"/>
    <w:rsid w:val="0056305F"/>
    <w:rsid w:val="005636DD"/>
    <w:rsid w:val="0056388E"/>
    <w:rsid w:val="00563A9D"/>
    <w:rsid w:val="00563F75"/>
    <w:rsid w:val="00564359"/>
    <w:rsid w:val="005646C2"/>
    <w:rsid w:val="0056483D"/>
    <w:rsid w:val="00564E6A"/>
    <w:rsid w:val="005652A5"/>
    <w:rsid w:val="005653D0"/>
    <w:rsid w:val="005653FB"/>
    <w:rsid w:val="005656F4"/>
    <w:rsid w:val="0056598E"/>
    <w:rsid w:val="005664F3"/>
    <w:rsid w:val="005665A5"/>
    <w:rsid w:val="00567725"/>
    <w:rsid w:val="00567C15"/>
    <w:rsid w:val="005702D5"/>
    <w:rsid w:val="00570464"/>
    <w:rsid w:val="00570A74"/>
    <w:rsid w:val="00570A9C"/>
    <w:rsid w:val="00571BED"/>
    <w:rsid w:val="005723AD"/>
    <w:rsid w:val="0057247A"/>
    <w:rsid w:val="00573080"/>
    <w:rsid w:val="005737A5"/>
    <w:rsid w:val="00573BE3"/>
    <w:rsid w:val="00573CA0"/>
    <w:rsid w:val="00573DD0"/>
    <w:rsid w:val="0057414D"/>
    <w:rsid w:val="00574486"/>
    <w:rsid w:val="00574981"/>
    <w:rsid w:val="0057563D"/>
    <w:rsid w:val="00575D5C"/>
    <w:rsid w:val="005763B0"/>
    <w:rsid w:val="00576D27"/>
    <w:rsid w:val="00576ED9"/>
    <w:rsid w:val="00576FDA"/>
    <w:rsid w:val="0057729A"/>
    <w:rsid w:val="005772DA"/>
    <w:rsid w:val="0057760C"/>
    <w:rsid w:val="005779E1"/>
    <w:rsid w:val="005804A6"/>
    <w:rsid w:val="00580C76"/>
    <w:rsid w:val="005816F2"/>
    <w:rsid w:val="00582143"/>
    <w:rsid w:val="00582C4E"/>
    <w:rsid w:val="00583962"/>
    <w:rsid w:val="00583AB4"/>
    <w:rsid w:val="00583DB5"/>
    <w:rsid w:val="00583EBA"/>
    <w:rsid w:val="00584BE9"/>
    <w:rsid w:val="00584E83"/>
    <w:rsid w:val="0058504D"/>
    <w:rsid w:val="00585B47"/>
    <w:rsid w:val="0058627E"/>
    <w:rsid w:val="005865C1"/>
    <w:rsid w:val="00586A23"/>
    <w:rsid w:val="00587FB1"/>
    <w:rsid w:val="00591049"/>
    <w:rsid w:val="0059128C"/>
    <w:rsid w:val="005915C3"/>
    <w:rsid w:val="005917E1"/>
    <w:rsid w:val="00591C8F"/>
    <w:rsid w:val="00592483"/>
    <w:rsid w:val="00592FEF"/>
    <w:rsid w:val="00593466"/>
    <w:rsid w:val="00593EE5"/>
    <w:rsid w:val="00595824"/>
    <w:rsid w:val="00595D8A"/>
    <w:rsid w:val="00596284"/>
    <w:rsid w:val="00596944"/>
    <w:rsid w:val="00596A0F"/>
    <w:rsid w:val="00596FB2"/>
    <w:rsid w:val="005970A9"/>
    <w:rsid w:val="00597B0A"/>
    <w:rsid w:val="00597BB0"/>
    <w:rsid w:val="00597E8B"/>
    <w:rsid w:val="005A02FF"/>
    <w:rsid w:val="005A0674"/>
    <w:rsid w:val="005A0985"/>
    <w:rsid w:val="005A0DAD"/>
    <w:rsid w:val="005A13C2"/>
    <w:rsid w:val="005A1C12"/>
    <w:rsid w:val="005A1E10"/>
    <w:rsid w:val="005A2833"/>
    <w:rsid w:val="005A2F3E"/>
    <w:rsid w:val="005A3E13"/>
    <w:rsid w:val="005A4242"/>
    <w:rsid w:val="005A4253"/>
    <w:rsid w:val="005A42F7"/>
    <w:rsid w:val="005A4641"/>
    <w:rsid w:val="005A5D91"/>
    <w:rsid w:val="005A5E4C"/>
    <w:rsid w:val="005A5F1F"/>
    <w:rsid w:val="005A5F29"/>
    <w:rsid w:val="005A66A2"/>
    <w:rsid w:val="005A67FC"/>
    <w:rsid w:val="005A69D1"/>
    <w:rsid w:val="005B047B"/>
    <w:rsid w:val="005B0871"/>
    <w:rsid w:val="005B0A1C"/>
    <w:rsid w:val="005B116B"/>
    <w:rsid w:val="005B1A12"/>
    <w:rsid w:val="005B1C97"/>
    <w:rsid w:val="005B268D"/>
    <w:rsid w:val="005B2DD5"/>
    <w:rsid w:val="005B2F9B"/>
    <w:rsid w:val="005B367B"/>
    <w:rsid w:val="005B3A0C"/>
    <w:rsid w:val="005B4BAD"/>
    <w:rsid w:val="005B5DEA"/>
    <w:rsid w:val="005B5F44"/>
    <w:rsid w:val="005B61C6"/>
    <w:rsid w:val="005B75B1"/>
    <w:rsid w:val="005B7A43"/>
    <w:rsid w:val="005C00FB"/>
    <w:rsid w:val="005C03D0"/>
    <w:rsid w:val="005C0883"/>
    <w:rsid w:val="005C0F5F"/>
    <w:rsid w:val="005C0F85"/>
    <w:rsid w:val="005C1703"/>
    <w:rsid w:val="005C1B01"/>
    <w:rsid w:val="005C3B06"/>
    <w:rsid w:val="005C3BDD"/>
    <w:rsid w:val="005C3D5A"/>
    <w:rsid w:val="005C458C"/>
    <w:rsid w:val="005C467E"/>
    <w:rsid w:val="005C5E69"/>
    <w:rsid w:val="005C6470"/>
    <w:rsid w:val="005C6C37"/>
    <w:rsid w:val="005C7456"/>
    <w:rsid w:val="005C7E20"/>
    <w:rsid w:val="005D020C"/>
    <w:rsid w:val="005D0261"/>
    <w:rsid w:val="005D1035"/>
    <w:rsid w:val="005D11F9"/>
    <w:rsid w:val="005D1760"/>
    <w:rsid w:val="005D17F9"/>
    <w:rsid w:val="005D1905"/>
    <w:rsid w:val="005D20D6"/>
    <w:rsid w:val="005D2728"/>
    <w:rsid w:val="005D2F04"/>
    <w:rsid w:val="005D31C1"/>
    <w:rsid w:val="005D354D"/>
    <w:rsid w:val="005D364E"/>
    <w:rsid w:val="005D43E2"/>
    <w:rsid w:val="005D4B92"/>
    <w:rsid w:val="005D4BA4"/>
    <w:rsid w:val="005D55C4"/>
    <w:rsid w:val="005D59EC"/>
    <w:rsid w:val="005D5B91"/>
    <w:rsid w:val="005D60F8"/>
    <w:rsid w:val="005D6351"/>
    <w:rsid w:val="005D65CE"/>
    <w:rsid w:val="005D6A1C"/>
    <w:rsid w:val="005E0B99"/>
    <w:rsid w:val="005E0EC9"/>
    <w:rsid w:val="005E10E0"/>
    <w:rsid w:val="005E11DC"/>
    <w:rsid w:val="005E13BF"/>
    <w:rsid w:val="005E1CE9"/>
    <w:rsid w:val="005E26A1"/>
    <w:rsid w:val="005E27C5"/>
    <w:rsid w:val="005E352E"/>
    <w:rsid w:val="005E3A8E"/>
    <w:rsid w:val="005E3FB4"/>
    <w:rsid w:val="005E42A9"/>
    <w:rsid w:val="005E4751"/>
    <w:rsid w:val="005E4B8E"/>
    <w:rsid w:val="005E4C67"/>
    <w:rsid w:val="005E511A"/>
    <w:rsid w:val="005E52A2"/>
    <w:rsid w:val="005E55BF"/>
    <w:rsid w:val="005E65A4"/>
    <w:rsid w:val="005E70B7"/>
    <w:rsid w:val="005E7A4A"/>
    <w:rsid w:val="005F0425"/>
    <w:rsid w:val="005F04CB"/>
    <w:rsid w:val="005F05EA"/>
    <w:rsid w:val="005F067A"/>
    <w:rsid w:val="005F0F1E"/>
    <w:rsid w:val="005F1481"/>
    <w:rsid w:val="005F1485"/>
    <w:rsid w:val="005F1727"/>
    <w:rsid w:val="005F209A"/>
    <w:rsid w:val="005F20F4"/>
    <w:rsid w:val="005F24C5"/>
    <w:rsid w:val="005F25B1"/>
    <w:rsid w:val="005F47C9"/>
    <w:rsid w:val="005F47E6"/>
    <w:rsid w:val="005F487C"/>
    <w:rsid w:val="005F491E"/>
    <w:rsid w:val="005F4B07"/>
    <w:rsid w:val="005F4CBA"/>
    <w:rsid w:val="005F5B4E"/>
    <w:rsid w:val="005F6EF1"/>
    <w:rsid w:val="005F7861"/>
    <w:rsid w:val="00600DC6"/>
    <w:rsid w:val="00600E03"/>
    <w:rsid w:val="00600F69"/>
    <w:rsid w:val="006011BC"/>
    <w:rsid w:val="0060155F"/>
    <w:rsid w:val="00602069"/>
    <w:rsid w:val="0060295E"/>
    <w:rsid w:val="00603977"/>
    <w:rsid w:val="00603DB5"/>
    <w:rsid w:val="00603E85"/>
    <w:rsid w:val="00604687"/>
    <w:rsid w:val="006052FA"/>
    <w:rsid w:val="006057A8"/>
    <w:rsid w:val="00605D74"/>
    <w:rsid w:val="006069BA"/>
    <w:rsid w:val="00606E7D"/>
    <w:rsid w:val="00606F82"/>
    <w:rsid w:val="006072AF"/>
    <w:rsid w:val="00607321"/>
    <w:rsid w:val="006074EF"/>
    <w:rsid w:val="006079E4"/>
    <w:rsid w:val="00611C71"/>
    <w:rsid w:val="00612647"/>
    <w:rsid w:val="00612ACA"/>
    <w:rsid w:val="006130B8"/>
    <w:rsid w:val="006141A1"/>
    <w:rsid w:val="00614256"/>
    <w:rsid w:val="00615422"/>
    <w:rsid w:val="00616317"/>
    <w:rsid w:val="00616AD6"/>
    <w:rsid w:val="00616ED9"/>
    <w:rsid w:val="00620586"/>
    <w:rsid w:val="006208FB"/>
    <w:rsid w:val="00620EA0"/>
    <w:rsid w:val="00620F3D"/>
    <w:rsid w:val="006210E8"/>
    <w:rsid w:val="006224CE"/>
    <w:rsid w:val="00622521"/>
    <w:rsid w:val="00622A7F"/>
    <w:rsid w:val="0062300C"/>
    <w:rsid w:val="00623221"/>
    <w:rsid w:val="00623591"/>
    <w:rsid w:val="00623666"/>
    <w:rsid w:val="00623907"/>
    <w:rsid w:val="00623FF7"/>
    <w:rsid w:val="00624BA7"/>
    <w:rsid w:val="00624E4C"/>
    <w:rsid w:val="00624FF3"/>
    <w:rsid w:val="00625057"/>
    <w:rsid w:val="00625B45"/>
    <w:rsid w:val="00625E9D"/>
    <w:rsid w:val="00625FF2"/>
    <w:rsid w:val="00626041"/>
    <w:rsid w:val="00626567"/>
    <w:rsid w:val="00626654"/>
    <w:rsid w:val="00626F57"/>
    <w:rsid w:val="00627F54"/>
    <w:rsid w:val="0063012D"/>
    <w:rsid w:val="00630677"/>
    <w:rsid w:val="00631472"/>
    <w:rsid w:val="0063159B"/>
    <w:rsid w:val="00631A50"/>
    <w:rsid w:val="006329DD"/>
    <w:rsid w:val="006338ED"/>
    <w:rsid w:val="00633948"/>
    <w:rsid w:val="00633BB4"/>
    <w:rsid w:val="006341BF"/>
    <w:rsid w:val="006344A4"/>
    <w:rsid w:val="00634521"/>
    <w:rsid w:val="00635926"/>
    <w:rsid w:val="00635D49"/>
    <w:rsid w:val="00636193"/>
    <w:rsid w:val="00636701"/>
    <w:rsid w:val="00636857"/>
    <w:rsid w:val="0063729E"/>
    <w:rsid w:val="00637C50"/>
    <w:rsid w:val="006409AB"/>
    <w:rsid w:val="00640D73"/>
    <w:rsid w:val="00640DDD"/>
    <w:rsid w:val="00640E2B"/>
    <w:rsid w:val="006410A0"/>
    <w:rsid w:val="00641C19"/>
    <w:rsid w:val="00641C24"/>
    <w:rsid w:val="00645322"/>
    <w:rsid w:val="0064577B"/>
    <w:rsid w:val="00645996"/>
    <w:rsid w:val="0064633D"/>
    <w:rsid w:val="00646A74"/>
    <w:rsid w:val="00646A75"/>
    <w:rsid w:val="00646CF5"/>
    <w:rsid w:val="00646FC4"/>
    <w:rsid w:val="006472A8"/>
    <w:rsid w:val="006477EA"/>
    <w:rsid w:val="00647893"/>
    <w:rsid w:val="00647C3E"/>
    <w:rsid w:val="0065036C"/>
    <w:rsid w:val="006511B7"/>
    <w:rsid w:val="00651514"/>
    <w:rsid w:val="006520AF"/>
    <w:rsid w:val="00652386"/>
    <w:rsid w:val="00652683"/>
    <w:rsid w:val="00652AE2"/>
    <w:rsid w:val="00652C1A"/>
    <w:rsid w:val="00653070"/>
    <w:rsid w:val="0065453F"/>
    <w:rsid w:val="00654709"/>
    <w:rsid w:val="00654DB3"/>
    <w:rsid w:val="00654E17"/>
    <w:rsid w:val="00655474"/>
    <w:rsid w:val="00655D44"/>
    <w:rsid w:val="00656095"/>
    <w:rsid w:val="0065685E"/>
    <w:rsid w:val="006571C6"/>
    <w:rsid w:val="006571D6"/>
    <w:rsid w:val="0066006C"/>
    <w:rsid w:val="00660453"/>
    <w:rsid w:val="00661346"/>
    <w:rsid w:val="00661570"/>
    <w:rsid w:val="00661596"/>
    <w:rsid w:val="00661781"/>
    <w:rsid w:val="00661B6E"/>
    <w:rsid w:val="006625C2"/>
    <w:rsid w:val="00663585"/>
    <w:rsid w:val="0066393E"/>
    <w:rsid w:val="00663DCE"/>
    <w:rsid w:val="00664248"/>
    <w:rsid w:val="00664327"/>
    <w:rsid w:val="0066452B"/>
    <w:rsid w:val="00664786"/>
    <w:rsid w:val="0066485D"/>
    <w:rsid w:val="00664A91"/>
    <w:rsid w:val="00664ABC"/>
    <w:rsid w:val="00664B54"/>
    <w:rsid w:val="006651F9"/>
    <w:rsid w:val="00666175"/>
    <w:rsid w:val="00666227"/>
    <w:rsid w:val="00666E52"/>
    <w:rsid w:val="00667082"/>
    <w:rsid w:val="006670CB"/>
    <w:rsid w:val="006675F9"/>
    <w:rsid w:val="00667F87"/>
    <w:rsid w:val="00667FF3"/>
    <w:rsid w:val="006708E1"/>
    <w:rsid w:val="006708EB"/>
    <w:rsid w:val="00670900"/>
    <w:rsid w:val="00670A7D"/>
    <w:rsid w:val="00671402"/>
    <w:rsid w:val="00671908"/>
    <w:rsid w:val="00671F1B"/>
    <w:rsid w:val="006722C1"/>
    <w:rsid w:val="006726C0"/>
    <w:rsid w:val="0067278C"/>
    <w:rsid w:val="0067290E"/>
    <w:rsid w:val="00672B88"/>
    <w:rsid w:val="00672E9D"/>
    <w:rsid w:val="00672FC6"/>
    <w:rsid w:val="006734DC"/>
    <w:rsid w:val="006737B8"/>
    <w:rsid w:val="0067383A"/>
    <w:rsid w:val="00673F62"/>
    <w:rsid w:val="00674EDF"/>
    <w:rsid w:val="006752A7"/>
    <w:rsid w:val="00676563"/>
    <w:rsid w:val="00676BB4"/>
    <w:rsid w:val="00676F60"/>
    <w:rsid w:val="00677307"/>
    <w:rsid w:val="00677CC0"/>
    <w:rsid w:val="00680EA5"/>
    <w:rsid w:val="00681264"/>
    <w:rsid w:val="00681567"/>
    <w:rsid w:val="00681574"/>
    <w:rsid w:val="00681724"/>
    <w:rsid w:val="0068193A"/>
    <w:rsid w:val="00681A27"/>
    <w:rsid w:val="00681A46"/>
    <w:rsid w:val="00681A9C"/>
    <w:rsid w:val="00681C11"/>
    <w:rsid w:val="00681DEA"/>
    <w:rsid w:val="006821FA"/>
    <w:rsid w:val="00682282"/>
    <w:rsid w:val="0068297E"/>
    <w:rsid w:val="00682E20"/>
    <w:rsid w:val="006833DE"/>
    <w:rsid w:val="00683B41"/>
    <w:rsid w:val="00683C7C"/>
    <w:rsid w:val="00684953"/>
    <w:rsid w:val="00684C34"/>
    <w:rsid w:val="006862B7"/>
    <w:rsid w:val="006866E4"/>
    <w:rsid w:val="00686B2D"/>
    <w:rsid w:val="00686DDA"/>
    <w:rsid w:val="006877EE"/>
    <w:rsid w:val="00690CE4"/>
    <w:rsid w:val="00691271"/>
    <w:rsid w:val="0069218F"/>
    <w:rsid w:val="00692796"/>
    <w:rsid w:val="00692D1A"/>
    <w:rsid w:val="00693A46"/>
    <w:rsid w:val="00693E0E"/>
    <w:rsid w:val="006944CE"/>
    <w:rsid w:val="00694579"/>
    <w:rsid w:val="00694BDF"/>
    <w:rsid w:val="00695EEA"/>
    <w:rsid w:val="0069610B"/>
    <w:rsid w:val="00696666"/>
    <w:rsid w:val="006966C6"/>
    <w:rsid w:val="006974AE"/>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54C"/>
    <w:rsid w:val="006A478D"/>
    <w:rsid w:val="006A4EA7"/>
    <w:rsid w:val="006A5485"/>
    <w:rsid w:val="006A572A"/>
    <w:rsid w:val="006A5811"/>
    <w:rsid w:val="006A6003"/>
    <w:rsid w:val="006A63C0"/>
    <w:rsid w:val="006A644B"/>
    <w:rsid w:val="006A6AAD"/>
    <w:rsid w:val="006B03F1"/>
    <w:rsid w:val="006B06EB"/>
    <w:rsid w:val="006B0A46"/>
    <w:rsid w:val="006B1450"/>
    <w:rsid w:val="006B188C"/>
    <w:rsid w:val="006B1957"/>
    <w:rsid w:val="006B20A0"/>
    <w:rsid w:val="006B2214"/>
    <w:rsid w:val="006B2913"/>
    <w:rsid w:val="006B36B4"/>
    <w:rsid w:val="006B39E4"/>
    <w:rsid w:val="006B3AC3"/>
    <w:rsid w:val="006B3BEA"/>
    <w:rsid w:val="006B3CFE"/>
    <w:rsid w:val="006B3D56"/>
    <w:rsid w:val="006B3F1E"/>
    <w:rsid w:val="006B4407"/>
    <w:rsid w:val="006B47C9"/>
    <w:rsid w:val="006B4FB7"/>
    <w:rsid w:val="006B50B6"/>
    <w:rsid w:val="006B654C"/>
    <w:rsid w:val="006B6A03"/>
    <w:rsid w:val="006B6F82"/>
    <w:rsid w:val="006B7933"/>
    <w:rsid w:val="006B794E"/>
    <w:rsid w:val="006C041F"/>
    <w:rsid w:val="006C09C3"/>
    <w:rsid w:val="006C0A3D"/>
    <w:rsid w:val="006C0C47"/>
    <w:rsid w:val="006C0CCF"/>
    <w:rsid w:val="006C101B"/>
    <w:rsid w:val="006C14C6"/>
    <w:rsid w:val="006C1F2E"/>
    <w:rsid w:val="006C26A0"/>
    <w:rsid w:val="006C2C1A"/>
    <w:rsid w:val="006C3146"/>
    <w:rsid w:val="006C367A"/>
    <w:rsid w:val="006C3714"/>
    <w:rsid w:val="006C39E3"/>
    <w:rsid w:val="006C3EBF"/>
    <w:rsid w:val="006C3EF8"/>
    <w:rsid w:val="006C49CC"/>
    <w:rsid w:val="006C54E3"/>
    <w:rsid w:val="006C5910"/>
    <w:rsid w:val="006C6742"/>
    <w:rsid w:val="006C73DD"/>
    <w:rsid w:val="006C7659"/>
    <w:rsid w:val="006C76E4"/>
    <w:rsid w:val="006C7B8C"/>
    <w:rsid w:val="006C7CBC"/>
    <w:rsid w:val="006C7D42"/>
    <w:rsid w:val="006D09BF"/>
    <w:rsid w:val="006D09D1"/>
    <w:rsid w:val="006D0B7A"/>
    <w:rsid w:val="006D0C22"/>
    <w:rsid w:val="006D147E"/>
    <w:rsid w:val="006D16E7"/>
    <w:rsid w:val="006D2560"/>
    <w:rsid w:val="006D2785"/>
    <w:rsid w:val="006D360F"/>
    <w:rsid w:val="006D3CA0"/>
    <w:rsid w:val="006D4332"/>
    <w:rsid w:val="006D43D4"/>
    <w:rsid w:val="006D4768"/>
    <w:rsid w:val="006D49D6"/>
    <w:rsid w:val="006D4B51"/>
    <w:rsid w:val="006D5617"/>
    <w:rsid w:val="006D5E75"/>
    <w:rsid w:val="006D62EB"/>
    <w:rsid w:val="006E0FCC"/>
    <w:rsid w:val="006E1898"/>
    <w:rsid w:val="006E1C2F"/>
    <w:rsid w:val="006E2C75"/>
    <w:rsid w:val="006E399F"/>
    <w:rsid w:val="006E3C73"/>
    <w:rsid w:val="006E3E44"/>
    <w:rsid w:val="006E3FD0"/>
    <w:rsid w:val="006E4285"/>
    <w:rsid w:val="006E46A9"/>
    <w:rsid w:val="006E51BC"/>
    <w:rsid w:val="006E5267"/>
    <w:rsid w:val="006E5703"/>
    <w:rsid w:val="006E665B"/>
    <w:rsid w:val="006E718D"/>
    <w:rsid w:val="006E7338"/>
    <w:rsid w:val="006E773B"/>
    <w:rsid w:val="006E78F6"/>
    <w:rsid w:val="006F020C"/>
    <w:rsid w:val="006F0F85"/>
    <w:rsid w:val="006F0FAE"/>
    <w:rsid w:val="006F12B6"/>
    <w:rsid w:val="006F19CD"/>
    <w:rsid w:val="006F19D2"/>
    <w:rsid w:val="006F1C17"/>
    <w:rsid w:val="006F2374"/>
    <w:rsid w:val="006F32C8"/>
    <w:rsid w:val="006F35EE"/>
    <w:rsid w:val="006F3769"/>
    <w:rsid w:val="006F3A6E"/>
    <w:rsid w:val="006F3BA7"/>
    <w:rsid w:val="006F4027"/>
    <w:rsid w:val="006F45E4"/>
    <w:rsid w:val="006F5AD1"/>
    <w:rsid w:val="006F63C2"/>
    <w:rsid w:val="006F685B"/>
    <w:rsid w:val="006F7057"/>
    <w:rsid w:val="006F731F"/>
    <w:rsid w:val="006F7482"/>
    <w:rsid w:val="006F75B4"/>
    <w:rsid w:val="006F7C86"/>
    <w:rsid w:val="0070008B"/>
    <w:rsid w:val="007003D8"/>
    <w:rsid w:val="00700ED1"/>
    <w:rsid w:val="00701204"/>
    <w:rsid w:val="00701B4A"/>
    <w:rsid w:val="00702249"/>
    <w:rsid w:val="0070280B"/>
    <w:rsid w:val="007028B4"/>
    <w:rsid w:val="00702A7C"/>
    <w:rsid w:val="007036B5"/>
    <w:rsid w:val="007046E8"/>
    <w:rsid w:val="00704BE0"/>
    <w:rsid w:val="00704DBF"/>
    <w:rsid w:val="00704F95"/>
    <w:rsid w:val="00705A91"/>
    <w:rsid w:val="007062CE"/>
    <w:rsid w:val="007065DE"/>
    <w:rsid w:val="00706F06"/>
    <w:rsid w:val="00707779"/>
    <w:rsid w:val="00707972"/>
    <w:rsid w:val="00707D8A"/>
    <w:rsid w:val="00710496"/>
    <w:rsid w:val="00710538"/>
    <w:rsid w:val="0071111B"/>
    <w:rsid w:val="00711633"/>
    <w:rsid w:val="00712EE3"/>
    <w:rsid w:val="00713016"/>
    <w:rsid w:val="00713406"/>
    <w:rsid w:val="007142B3"/>
    <w:rsid w:val="00714C5C"/>
    <w:rsid w:val="00714D3C"/>
    <w:rsid w:val="00714F0B"/>
    <w:rsid w:val="0071531D"/>
    <w:rsid w:val="00715960"/>
    <w:rsid w:val="0071605F"/>
    <w:rsid w:val="007210D6"/>
    <w:rsid w:val="00721463"/>
    <w:rsid w:val="00721549"/>
    <w:rsid w:val="00722634"/>
    <w:rsid w:val="00722B3D"/>
    <w:rsid w:val="00722C97"/>
    <w:rsid w:val="007231EB"/>
    <w:rsid w:val="007235C1"/>
    <w:rsid w:val="00723666"/>
    <w:rsid w:val="007236EF"/>
    <w:rsid w:val="00723907"/>
    <w:rsid w:val="00723B54"/>
    <w:rsid w:val="00723B9C"/>
    <w:rsid w:val="0072500C"/>
    <w:rsid w:val="00725D34"/>
    <w:rsid w:val="007260A6"/>
    <w:rsid w:val="007261FF"/>
    <w:rsid w:val="00726216"/>
    <w:rsid w:val="007269D5"/>
    <w:rsid w:val="00726F6C"/>
    <w:rsid w:val="00727A4B"/>
    <w:rsid w:val="00727DF1"/>
    <w:rsid w:val="00727F8F"/>
    <w:rsid w:val="0073064C"/>
    <w:rsid w:val="00730CDB"/>
    <w:rsid w:val="00730F3A"/>
    <w:rsid w:val="00731753"/>
    <w:rsid w:val="0073176E"/>
    <w:rsid w:val="00731E16"/>
    <w:rsid w:val="0073220A"/>
    <w:rsid w:val="00732280"/>
    <w:rsid w:val="0073356F"/>
    <w:rsid w:val="00734236"/>
    <w:rsid w:val="007346F7"/>
    <w:rsid w:val="007350B4"/>
    <w:rsid w:val="00735C11"/>
    <w:rsid w:val="00735C17"/>
    <w:rsid w:val="00736983"/>
    <w:rsid w:val="00737076"/>
    <w:rsid w:val="007373D3"/>
    <w:rsid w:val="00740BB5"/>
    <w:rsid w:val="00740C5E"/>
    <w:rsid w:val="007417F3"/>
    <w:rsid w:val="00741BB9"/>
    <w:rsid w:val="00741FFE"/>
    <w:rsid w:val="00742906"/>
    <w:rsid w:val="00743932"/>
    <w:rsid w:val="00743A5A"/>
    <w:rsid w:val="00743A9F"/>
    <w:rsid w:val="00744A79"/>
    <w:rsid w:val="00744CF2"/>
    <w:rsid w:val="00744DD2"/>
    <w:rsid w:val="00745A00"/>
    <w:rsid w:val="007464DC"/>
    <w:rsid w:val="0074660B"/>
    <w:rsid w:val="00746961"/>
    <w:rsid w:val="007474E2"/>
    <w:rsid w:val="00747D27"/>
    <w:rsid w:val="00750F5A"/>
    <w:rsid w:val="00751911"/>
    <w:rsid w:val="00751B0F"/>
    <w:rsid w:val="00751B3D"/>
    <w:rsid w:val="00752551"/>
    <w:rsid w:val="0075320E"/>
    <w:rsid w:val="0075367C"/>
    <w:rsid w:val="00755361"/>
    <w:rsid w:val="00755ABB"/>
    <w:rsid w:val="0075608C"/>
    <w:rsid w:val="0075617C"/>
    <w:rsid w:val="007563E0"/>
    <w:rsid w:val="00756D29"/>
    <w:rsid w:val="007570B1"/>
    <w:rsid w:val="00757E33"/>
    <w:rsid w:val="00757E8B"/>
    <w:rsid w:val="00757F99"/>
    <w:rsid w:val="007607E6"/>
    <w:rsid w:val="007609F8"/>
    <w:rsid w:val="00760A35"/>
    <w:rsid w:val="00760C68"/>
    <w:rsid w:val="00760D17"/>
    <w:rsid w:val="00760F53"/>
    <w:rsid w:val="00761691"/>
    <w:rsid w:val="00762397"/>
    <w:rsid w:val="00762541"/>
    <w:rsid w:val="007629A4"/>
    <w:rsid w:val="00763935"/>
    <w:rsid w:val="007640D8"/>
    <w:rsid w:val="007640E6"/>
    <w:rsid w:val="007644CE"/>
    <w:rsid w:val="0076478F"/>
    <w:rsid w:val="007651CC"/>
    <w:rsid w:val="0076520E"/>
    <w:rsid w:val="007656BC"/>
    <w:rsid w:val="007657AF"/>
    <w:rsid w:val="007662F4"/>
    <w:rsid w:val="00766CA1"/>
    <w:rsid w:val="00767358"/>
    <w:rsid w:val="00767B48"/>
    <w:rsid w:val="00767C59"/>
    <w:rsid w:val="00770944"/>
    <w:rsid w:val="00770E50"/>
    <w:rsid w:val="00770F02"/>
    <w:rsid w:val="00772070"/>
    <w:rsid w:val="007721A8"/>
    <w:rsid w:val="00772301"/>
    <w:rsid w:val="00772E13"/>
    <w:rsid w:val="00773CCA"/>
    <w:rsid w:val="0077406B"/>
    <w:rsid w:val="0077616E"/>
    <w:rsid w:val="00776C5C"/>
    <w:rsid w:val="00777275"/>
    <w:rsid w:val="007773E0"/>
    <w:rsid w:val="007775F8"/>
    <w:rsid w:val="007778EA"/>
    <w:rsid w:val="00777957"/>
    <w:rsid w:val="007806C6"/>
    <w:rsid w:val="00780A91"/>
    <w:rsid w:val="00780D34"/>
    <w:rsid w:val="00781F27"/>
    <w:rsid w:val="0078213A"/>
    <w:rsid w:val="00782DC0"/>
    <w:rsid w:val="00782EBC"/>
    <w:rsid w:val="0078361A"/>
    <w:rsid w:val="007838B8"/>
    <w:rsid w:val="00783949"/>
    <w:rsid w:val="0078421B"/>
    <w:rsid w:val="00784A2F"/>
    <w:rsid w:val="00784D8E"/>
    <w:rsid w:val="00784E4E"/>
    <w:rsid w:val="00784F46"/>
    <w:rsid w:val="007851A7"/>
    <w:rsid w:val="00786134"/>
    <w:rsid w:val="00786FC0"/>
    <w:rsid w:val="00787553"/>
    <w:rsid w:val="00787E18"/>
    <w:rsid w:val="00790697"/>
    <w:rsid w:val="00790DA9"/>
    <w:rsid w:val="00790DCE"/>
    <w:rsid w:val="007915C1"/>
    <w:rsid w:val="007919AA"/>
    <w:rsid w:val="00791AE8"/>
    <w:rsid w:val="00791D1C"/>
    <w:rsid w:val="007923C6"/>
    <w:rsid w:val="0079351A"/>
    <w:rsid w:val="0079374B"/>
    <w:rsid w:val="00793C1A"/>
    <w:rsid w:val="007945E0"/>
    <w:rsid w:val="0079499D"/>
    <w:rsid w:val="007949AA"/>
    <w:rsid w:val="00794B07"/>
    <w:rsid w:val="00794B3F"/>
    <w:rsid w:val="00794B93"/>
    <w:rsid w:val="00794DB2"/>
    <w:rsid w:val="007952DA"/>
    <w:rsid w:val="00795A77"/>
    <w:rsid w:val="0079631B"/>
    <w:rsid w:val="00796E1A"/>
    <w:rsid w:val="00797AD6"/>
    <w:rsid w:val="0079B2F2"/>
    <w:rsid w:val="007A0508"/>
    <w:rsid w:val="007A05F3"/>
    <w:rsid w:val="007A0E27"/>
    <w:rsid w:val="007A0FA4"/>
    <w:rsid w:val="007A17D0"/>
    <w:rsid w:val="007A186D"/>
    <w:rsid w:val="007A1896"/>
    <w:rsid w:val="007A1CC9"/>
    <w:rsid w:val="007A265C"/>
    <w:rsid w:val="007A27E4"/>
    <w:rsid w:val="007A32FF"/>
    <w:rsid w:val="007A4257"/>
    <w:rsid w:val="007A45D9"/>
    <w:rsid w:val="007A53F7"/>
    <w:rsid w:val="007A59DF"/>
    <w:rsid w:val="007A64E0"/>
    <w:rsid w:val="007A6DAE"/>
    <w:rsid w:val="007A6E11"/>
    <w:rsid w:val="007A73ED"/>
    <w:rsid w:val="007A7A18"/>
    <w:rsid w:val="007A7A5B"/>
    <w:rsid w:val="007B05D7"/>
    <w:rsid w:val="007B090A"/>
    <w:rsid w:val="007B0CDB"/>
    <w:rsid w:val="007B0FBE"/>
    <w:rsid w:val="007B298F"/>
    <w:rsid w:val="007B37C9"/>
    <w:rsid w:val="007B3985"/>
    <w:rsid w:val="007B39EA"/>
    <w:rsid w:val="007B41B5"/>
    <w:rsid w:val="007B4E8C"/>
    <w:rsid w:val="007B4FEE"/>
    <w:rsid w:val="007B58F7"/>
    <w:rsid w:val="007B5C77"/>
    <w:rsid w:val="007B60D6"/>
    <w:rsid w:val="007B6D16"/>
    <w:rsid w:val="007B7472"/>
    <w:rsid w:val="007B77A3"/>
    <w:rsid w:val="007B77C3"/>
    <w:rsid w:val="007B7D14"/>
    <w:rsid w:val="007C0838"/>
    <w:rsid w:val="007C0942"/>
    <w:rsid w:val="007C09D9"/>
    <w:rsid w:val="007C1ECA"/>
    <w:rsid w:val="007C2169"/>
    <w:rsid w:val="007C28B1"/>
    <w:rsid w:val="007C308B"/>
    <w:rsid w:val="007C3492"/>
    <w:rsid w:val="007C34FF"/>
    <w:rsid w:val="007C3E69"/>
    <w:rsid w:val="007C4403"/>
    <w:rsid w:val="007C49FF"/>
    <w:rsid w:val="007C4A20"/>
    <w:rsid w:val="007C4EE3"/>
    <w:rsid w:val="007C5025"/>
    <w:rsid w:val="007C5320"/>
    <w:rsid w:val="007C5925"/>
    <w:rsid w:val="007C59D4"/>
    <w:rsid w:val="007C6022"/>
    <w:rsid w:val="007C623B"/>
    <w:rsid w:val="007C674C"/>
    <w:rsid w:val="007C682D"/>
    <w:rsid w:val="007C7186"/>
    <w:rsid w:val="007C78DB"/>
    <w:rsid w:val="007C7EA6"/>
    <w:rsid w:val="007D1665"/>
    <w:rsid w:val="007D16F7"/>
    <w:rsid w:val="007D1B21"/>
    <w:rsid w:val="007D1C35"/>
    <w:rsid w:val="007D25B2"/>
    <w:rsid w:val="007D2876"/>
    <w:rsid w:val="007D2C1F"/>
    <w:rsid w:val="007D2FE1"/>
    <w:rsid w:val="007D38E2"/>
    <w:rsid w:val="007D3A12"/>
    <w:rsid w:val="007D488A"/>
    <w:rsid w:val="007D4971"/>
    <w:rsid w:val="007D52C3"/>
    <w:rsid w:val="007D570A"/>
    <w:rsid w:val="007D6985"/>
    <w:rsid w:val="007D703D"/>
    <w:rsid w:val="007D708A"/>
    <w:rsid w:val="007D7F56"/>
    <w:rsid w:val="007E01FA"/>
    <w:rsid w:val="007E0431"/>
    <w:rsid w:val="007E0C69"/>
    <w:rsid w:val="007E0F3B"/>
    <w:rsid w:val="007E10B1"/>
    <w:rsid w:val="007E16F3"/>
    <w:rsid w:val="007E16F6"/>
    <w:rsid w:val="007E171A"/>
    <w:rsid w:val="007E1B2D"/>
    <w:rsid w:val="007E2125"/>
    <w:rsid w:val="007E34CE"/>
    <w:rsid w:val="007E3A44"/>
    <w:rsid w:val="007E41BF"/>
    <w:rsid w:val="007E440A"/>
    <w:rsid w:val="007E469F"/>
    <w:rsid w:val="007E4B35"/>
    <w:rsid w:val="007E5068"/>
    <w:rsid w:val="007E5101"/>
    <w:rsid w:val="007E5851"/>
    <w:rsid w:val="007E5A69"/>
    <w:rsid w:val="007E6D52"/>
    <w:rsid w:val="007E6EE1"/>
    <w:rsid w:val="007E79AF"/>
    <w:rsid w:val="007E7B99"/>
    <w:rsid w:val="007E7BEB"/>
    <w:rsid w:val="007E7C2E"/>
    <w:rsid w:val="007F0D47"/>
    <w:rsid w:val="007F0D96"/>
    <w:rsid w:val="007F0F79"/>
    <w:rsid w:val="007F154D"/>
    <w:rsid w:val="007F1C30"/>
    <w:rsid w:val="007F1D6C"/>
    <w:rsid w:val="007F2B66"/>
    <w:rsid w:val="007F2DE5"/>
    <w:rsid w:val="007F3272"/>
    <w:rsid w:val="007F37C0"/>
    <w:rsid w:val="007F39DC"/>
    <w:rsid w:val="007F4772"/>
    <w:rsid w:val="007F4805"/>
    <w:rsid w:val="007F4953"/>
    <w:rsid w:val="007F4A4E"/>
    <w:rsid w:val="007F4E88"/>
    <w:rsid w:val="007F56A6"/>
    <w:rsid w:val="007F5A6A"/>
    <w:rsid w:val="007F5D3A"/>
    <w:rsid w:val="007F60E5"/>
    <w:rsid w:val="007F65C1"/>
    <w:rsid w:val="007F6AE4"/>
    <w:rsid w:val="007F6E93"/>
    <w:rsid w:val="007F7801"/>
    <w:rsid w:val="008001DF"/>
    <w:rsid w:val="00800400"/>
    <w:rsid w:val="0080071B"/>
    <w:rsid w:val="00800882"/>
    <w:rsid w:val="00800E43"/>
    <w:rsid w:val="00801904"/>
    <w:rsid w:val="00801BB7"/>
    <w:rsid w:val="00802564"/>
    <w:rsid w:val="008027BD"/>
    <w:rsid w:val="00803DE1"/>
    <w:rsid w:val="0080419A"/>
    <w:rsid w:val="008046BF"/>
    <w:rsid w:val="008048A9"/>
    <w:rsid w:val="00805392"/>
    <w:rsid w:val="00805958"/>
    <w:rsid w:val="00805E6F"/>
    <w:rsid w:val="008061AE"/>
    <w:rsid w:val="008068C2"/>
    <w:rsid w:val="00810D65"/>
    <w:rsid w:val="00810FEF"/>
    <w:rsid w:val="00811314"/>
    <w:rsid w:val="00811F48"/>
    <w:rsid w:val="008120A2"/>
    <w:rsid w:val="00812367"/>
    <w:rsid w:val="008124DE"/>
    <w:rsid w:val="0081399B"/>
    <w:rsid w:val="00814785"/>
    <w:rsid w:val="00814867"/>
    <w:rsid w:val="00814F77"/>
    <w:rsid w:val="008151E5"/>
    <w:rsid w:val="0081534F"/>
    <w:rsid w:val="00815B5D"/>
    <w:rsid w:val="0081667C"/>
    <w:rsid w:val="0081695A"/>
    <w:rsid w:val="00817252"/>
    <w:rsid w:val="00817511"/>
    <w:rsid w:val="0081798E"/>
    <w:rsid w:val="008203FA"/>
    <w:rsid w:val="00820E94"/>
    <w:rsid w:val="00821025"/>
    <w:rsid w:val="00821071"/>
    <w:rsid w:val="00821140"/>
    <w:rsid w:val="008211B2"/>
    <w:rsid w:val="00821443"/>
    <w:rsid w:val="008216B5"/>
    <w:rsid w:val="00822A73"/>
    <w:rsid w:val="00823F68"/>
    <w:rsid w:val="0082447C"/>
    <w:rsid w:val="00824488"/>
    <w:rsid w:val="00824C94"/>
    <w:rsid w:val="00824DC7"/>
    <w:rsid w:val="008260D1"/>
    <w:rsid w:val="0082612B"/>
    <w:rsid w:val="00826171"/>
    <w:rsid w:val="00826800"/>
    <w:rsid w:val="008269B7"/>
    <w:rsid w:val="0082727B"/>
    <w:rsid w:val="00827290"/>
    <w:rsid w:val="008276EA"/>
    <w:rsid w:val="00827C8C"/>
    <w:rsid w:val="00830453"/>
    <w:rsid w:val="00830669"/>
    <w:rsid w:val="00831F6D"/>
    <w:rsid w:val="00832170"/>
    <w:rsid w:val="0083284C"/>
    <w:rsid w:val="00833902"/>
    <w:rsid w:val="00833B1F"/>
    <w:rsid w:val="008348DE"/>
    <w:rsid w:val="00834E70"/>
    <w:rsid w:val="00834ECF"/>
    <w:rsid w:val="00835881"/>
    <w:rsid w:val="00835AE9"/>
    <w:rsid w:val="00835F34"/>
    <w:rsid w:val="00836106"/>
    <w:rsid w:val="00836318"/>
    <w:rsid w:val="00836CE7"/>
    <w:rsid w:val="00840485"/>
    <w:rsid w:val="00840E30"/>
    <w:rsid w:val="00841BB7"/>
    <w:rsid w:val="00841DC4"/>
    <w:rsid w:val="008424CF"/>
    <w:rsid w:val="008431AA"/>
    <w:rsid w:val="0084321A"/>
    <w:rsid w:val="008434C2"/>
    <w:rsid w:val="00843DE6"/>
    <w:rsid w:val="00843E15"/>
    <w:rsid w:val="00843E52"/>
    <w:rsid w:val="00844254"/>
    <w:rsid w:val="00845D91"/>
    <w:rsid w:val="00845FF7"/>
    <w:rsid w:val="00846121"/>
    <w:rsid w:val="0084663D"/>
    <w:rsid w:val="00846854"/>
    <w:rsid w:val="00846FC6"/>
    <w:rsid w:val="00847907"/>
    <w:rsid w:val="00847C66"/>
    <w:rsid w:val="00850391"/>
    <w:rsid w:val="0085074E"/>
    <w:rsid w:val="00850A70"/>
    <w:rsid w:val="00850B0F"/>
    <w:rsid w:val="0085235F"/>
    <w:rsid w:val="0085240A"/>
    <w:rsid w:val="008526EB"/>
    <w:rsid w:val="0085277A"/>
    <w:rsid w:val="00852F8E"/>
    <w:rsid w:val="00852FE0"/>
    <w:rsid w:val="00853749"/>
    <w:rsid w:val="008538C2"/>
    <w:rsid w:val="00853911"/>
    <w:rsid w:val="00853BB3"/>
    <w:rsid w:val="00853DC2"/>
    <w:rsid w:val="00853FBC"/>
    <w:rsid w:val="0085477E"/>
    <w:rsid w:val="00854C81"/>
    <w:rsid w:val="00854D6B"/>
    <w:rsid w:val="00854EEB"/>
    <w:rsid w:val="0085544B"/>
    <w:rsid w:val="00855854"/>
    <w:rsid w:val="0085604D"/>
    <w:rsid w:val="00856667"/>
    <w:rsid w:val="00856A81"/>
    <w:rsid w:val="008570D3"/>
    <w:rsid w:val="0085799D"/>
    <w:rsid w:val="0085E7A2"/>
    <w:rsid w:val="008604F7"/>
    <w:rsid w:val="00860A54"/>
    <w:rsid w:val="00860E82"/>
    <w:rsid w:val="0086111D"/>
    <w:rsid w:val="008613B3"/>
    <w:rsid w:val="008617C9"/>
    <w:rsid w:val="008625DE"/>
    <w:rsid w:val="00862CBB"/>
    <w:rsid w:val="00863095"/>
    <w:rsid w:val="008637D0"/>
    <w:rsid w:val="0086445C"/>
    <w:rsid w:val="008651E0"/>
    <w:rsid w:val="00865358"/>
    <w:rsid w:val="0086539E"/>
    <w:rsid w:val="00865445"/>
    <w:rsid w:val="00865615"/>
    <w:rsid w:val="00865C48"/>
    <w:rsid w:val="00865C4F"/>
    <w:rsid w:val="00866AE7"/>
    <w:rsid w:val="00867979"/>
    <w:rsid w:val="00867C35"/>
    <w:rsid w:val="00867DCB"/>
    <w:rsid w:val="008700B6"/>
    <w:rsid w:val="00870153"/>
    <w:rsid w:val="00870519"/>
    <w:rsid w:val="0087075F"/>
    <w:rsid w:val="00871343"/>
    <w:rsid w:val="00871AAC"/>
    <w:rsid w:val="00871AE8"/>
    <w:rsid w:val="0087276A"/>
    <w:rsid w:val="008728E5"/>
    <w:rsid w:val="00872D2E"/>
    <w:rsid w:val="00872E74"/>
    <w:rsid w:val="00872F1D"/>
    <w:rsid w:val="00873136"/>
    <w:rsid w:val="008732CF"/>
    <w:rsid w:val="00873AE9"/>
    <w:rsid w:val="00874215"/>
    <w:rsid w:val="00875201"/>
    <w:rsid w:val="008754DB"/>
    <w:rsid w:val="00875B34"/>
    <w:rsid w:val="00875C13"/>
    <w:rsid w:val="00875CD1"/>
    <w:rsid w:val="008764DB"/>
    <w:rsid w:val="0087656F"/>
    <w:rsid w:val="00876B58"/>
    <w:rsid w:val="00876CB2"/>
    <w:rsid w:val="00876DE1"/>
    <w:rsid w:val="0087735A"/>
    <w:rsid w:val="0088006B"/>
    <w:rsid w:val="00880555"/>
    <w:rsid w:val="00880989"/>
    <w:rsid w:val="00880D94"/>
    <w:rsid w:val="00880E53"/>
    <w:rsid w:val="00880F7D"/>
    <w:rsid w:val="00881059"/>
    <w:rsid w:val="00881522"/>
    <w:rsid w:val="0088217A"/>
    <w:rsid w:val="008821FB"/>
    <w:rsid w:val="008824E8"/>
    <w:rsid w:val="00882E31"/>
    <w:rsid w:val="00884A47"/>
    <w:rsid w:val="008854C0"/>
    <w:rsid w:val="008859A4"/>
    <w:rsid w:val="00885BFE"/>
    <w:rsid w:val="00885DA1"/>
    <w:rsid w:val="008873A1"/>
    <w:rsid w:val="00887E53"/>
    <w:rsid w:val="008906A5"/>
    <w:rsid w:val="00890759"/>
    <w:rsid w:val="00890C83"/>
    <w:rsid w:val="00891D59"/>
    <w:rsid w:val="00891DD3"/>
    <w:rsid w:val="008920F4"/>
    <w:rsid w:val="008929BA"/>
    <w:rsid w:val="00894797"/>
    <w:rsid w:val="00894A29"/>
    <w:rsid w:val="00894B1F"/>
    <w:rsid w:val="00894D0A"/>
    <w:rsid w:val="00894F34"/>
    <w:rsid w:val="00895194"/>
    <w:rsid w:val="00895678"/>
    <w:rsid w:val="008956CB"/>
    <w:rsid w:val="008957B2"/>
    <w:rsid w:val="00895D47"/>
    <w:rsid w:val="00896676"/>
    <w:rsid w:val="00896F4A"/>
    <w:rsid w:val="00897289"/>
    <w:rsid w:val="0089733D"/>
    <w:rsid w:val="00897459"/>
    <w:rsid w:val="008A0391"/>
    <w:rsid w:val="008A0C86"/>
    <w:rsid w:val="008A1078"/>
    <w:rsid w:val="008A144E"/>
    <w:rsid w:val="008A2637"/>
    <w:rsid w:val="008A2A12"/>
    <w:rsid w:val="008A2F42"/>
    <w:rsid w:val="008A364D"/>
    <w:rsid w:val="008A3FB6"/>
    <w:rsid w:val="008A44E0"/>
    <w:rsid w:val="008A4967"/>
    <w:rsid w:val="008A4B24"/>
    <w:rsid w:val="008A4DF8"/>
    <w:rsid w:val="008A4EA5"/>
    <w:rsid w:val="008A576D"/>
    <w:rsid w:val="008A5999"/>
    <w:rsid w:val="008A6D99"/>
    <w:rsid w:val="008A7889"/>
    <w:rsid w:val="008A7907"/>
    <w:rsid w:val="008A7D50"/>
    <w:rsid w:val="008A7ED3"/>
    <w:rsid w:val="008B00C6"/>
    <w:rsid w:val="008B0BC8"/>
    <w:rsid w:val="008B13E0"/>
    <w:rsid w:val="008B23CC"/>
    <w:rsid w:val="008B248E"/>
    <w:rsid w:val="008B25FC"/>
    <w:rsid w:val="008B3285"/>
    <w:rsid w:val="008B3636"/>
    <w:rsid w:val="008B38F2"/>
    <w:rsid w:val="008B39F1"/>
    <w:rsid w:val="008B3A67"/>
    <w:rsid w:val="008B4729"/>
    <w:rsid w:val="008B474B"/>
    <w:rsid w:val="008B5650"/>
    <w:rsid w:val="008B565C"/>
    <w:rsid w:val="008B72C5"/>
    <w:rsid w:val="008B7306"/>
    <w:rsid w:val="008B79AF"/>
    <w:rsid w:val="008B7ACD"/>
    <w:rsid w:val="008C0F4F"/>
    <w:rsid w:val="008C1729"/>
    <w:rsid w:val="008C1730"/>
    <w:rsid w:val="008C2D61"/>
    <w:rsid w:val="008C2E52"/>
    <w:rsid w:val="008C3427"/>
    <w:rsid w:val="008C428D"/>
    <w:rsid w:val="008C45D8"/>
    <w:rsid w:val="008C465F"/>
    <w:rsid w:val="008C4C4D"/>
    <w:rsid w:val="008C4CA0"/>
    <w:rsid w:val="008C5CC4"/>
    <w:rsid w:val="008C5FC6"/>
    <w:rsid w:val="008C6581"/>
    <w:rsid w:val="008C663C"/>
    <w:rsid w:val="008C6A70"/>
    <w:rsid w:val="008C6ADD"/>
    <w:rsid w:val="008C6D93"/>
    <w:rsid w:val="008C75EB"/>
    <w:rsid w:val="008C7C34"/>
    <w:rsid w:val="008D00A4"/>
    <w:rsid w:val="008D0485"/>
    <w:rsid w:val="008D0FF0"/>
    <w:rsid w:val="008D12A1"/>
    <w:rsid w:val="008D12F2"/>
    <w:rsid w:val="008D238B"/>
    <w:rsid w:val="008D2398"/>
    <w:rsid w:val="008D348F"/>
    <w:rsid w:val="008D3609"/>
    <w:rsid w:val="008D391A"/>
    <w:rsid w:val="008D4D53"/>
    <w:rsid w:val="008D4DFD"/>
    <w:rsid w:val="008D5AC1"/>
    <w:rsid w:val="008D6795"/>
    <w:rsid w:val="008D6839"/>
    <w:rsid w:val="008D69A4"/>
    <w:rsid w:val="008D6BEA"/>
    <w:rsid w:val="008E0032"/>
    <w:rsid w:val="008E047A"/>
    <w:rsid w:val="008E0848"/>
    <w:rsid w:val="008E137A"/>
    <w:rsid w:val="008E178F"/>
    <w:rsid w:val="008E2388"/>
    <w:rsid w:val="008E29F3"/>
    <w:rsid w:val="008E2AAA"/>
    <w:rsid w:val="008E2B86"/>
    <w:rsid w:val="008E2F00"/>
    <w:rsid w:val="008E33F0"/>
    <w:rsid w:val="008E4431"/>
    <w:rsid w:val="008E4A9C"/>
    <w:rsid w:val="008E4D63"/>
    <w:rsid w:val="008E4DAA"/>
    <w:rsid w:val="008E4F8E"/>
    <w:rsid w:val="008E4FED"/>
    <w:rsid w:val="008E5169"/>
    <w:rsid w:val="008E5930"/>
    <w:rsid w:val="008E5CFF"/>
    <w:rsid w:val="008E6147"/>
    <w:rsid w:val="008E6660"/>
    <w:rsid w:val="008E6A04"/>
    <w:rsid w:val="008E73B7"/>
    <w:rsid w:val="008E7F40"/>
    <w:rsid w:val="008E7F53"/>
    <w:rsid w:val="008E7FA1"/>
    <w:rsid w:val="008F00E3"/>
    <w:rsid w:val="008F031C"/>
    <w:rsid w:val="008F0E7F"/>
    <w:rsid w:val="008F0EAD"/>
    <w:rsid w:val="008F0F87"/>
    <w:rsid w:val="008F0FDA"/>
    <w:rsid w:val="008F106E"/>
    <w:rsid w:val="008F29F8"/>
    <w:rsid w:val="008F2F11"/>
    <w:rsid w:val="008F34AD"/>
    <w:rsid w:val="008F3893"/>
    <w:rsid w:val="008F3A92"/>
    <w:rsid w:val="008F3C05"/>
    <w:rsid w:val="008F3CCE"/>
    <w:rsid w:val="008F3E51"/>
    <w:rsid w:val="008F4952"/>
    <w:rsid w:val="008F495B"/>
    <w:rsid w:val="008F4ABB"/>
    <w:rsid w:val="008F4BC8"/>
    <w:rsid w:val="008F4F3A"/>
    <w:rsid w:val="008F51EA"/>
    <w:rsid w:val="008F5D78"/>
    <w:rsid w:val="008F609A"/>
    <w:rsid w:val="008F672D"/>
    <w:rsid w:val="008F67D1"/>
    <w:rsid w:val="008F686D"/>
    <w:rsid w:val="008F6CA6"/>
    <w:rsid w:val="008F73EA"/>
    <w:rsid w:val="008F78B8"/>
    <w:rsid w:val="008F7F92"/>
    <w:rsid w:val="0090088B"/>
    <w:rsid w:val="009009E4"/>
    <w:rsid w:val="00901083"/>
    <w:rsid w:val="009010FB"/>
    <w:rsid w:val="0090144B"/>
    <w:rsid w:val="00901468"/>
    <w:rsid w:val="009014FD"/>
    <w:rsid w:val="009021A6"/>
    <w:rsid w:val="00902829"/>
    <w:rsid w:val="009028F1"/>
    <w:rsid w:val="00902AAB"/>
    <w:rsid w:val="00902E0A"/>
    <w:rsid w:val="00903403"/>
    <w:rsid w:val="009037C6"/>
    <w:rsid w:val="00903AC8"/>
    <w:rsid w:val="00903D28"/>
    <w:rsid w:val="00903DFB"/>
    <w:rsid w:val="00903EE8"/>
    <w:rsid w:val="009043F4"/>
    <w:rsid w:val="00905053"/>
    <w:rsid w:val="009055FF"/>
    <w:rsid w:val="009064F5"/>
    <w:rsid w:val="009066A1"/>
    <w:rsid w:val="00906A48"/>
    <w:rsid w:val="00906F56"/>
    <w:rsid w:val="00907596"/>
    <w:rsid w:val="00907A26"/>
    <w:rsid w:val="00907A9D"/>
    <w:rsid w:val="009107FB"/>
    <w:rsid w:val="00910832"/>
    <w:rsid w:val="00910B8E"/>
    <w:rsid w:val="009117EC"/>
    <w:rsid w:val="00911DE8"/>
    <w:rsid w:val="00912535"/>
    <w:rsid w:val="009128E4"/>
    <w:rsid w:val="00912A77"/>
    <w:rsid w:val="00912C84"/>
    <w:rsid w:val="009139E7"/>
    <w:rsid w:val="00913B61"/>
    <w:rsid w:val="009146E1"/>
    <w:rsid w:val="00914877"/>
    <w:rsid w:val="00914C5C"/>
    <w:rsid w:val="00914C96"/>
    <w:rsid w:val="00914CB6"/>
    <w:rsid w:val="00914FB2"/>
    <w:rsid w:val="00916046"/>
    <w:rsid w:val="0091652F"/>
    <w:rsid w:val="00917372"/>
    <w:rsid w:val="009173EE"/>
    <w:rsid w:val="0091757B"/>
    <w:rsid w:val="00917D04"/>
    <w:rsid w:val="00917F21"/>
    <w:rsid w:val="009203C9"/>
    <w:rsid w:val="00920D6D"/>
    <w:rsid w:val="00921015"/>
    <w:rsid w:val="0092122F"/>
    <w:rsid w:val="00925302"/>
    <w:rsid w:val="00926031"/>
    <w:rsid w:val="00926BE7"/>
    <w:rsid w:val="00926C84"/>
    <w:rsid w:val="00927626"/>
    <w:rsid w:val="00931AB3"/>
    <w:rsid w:val="00932B28"/>
    <w:rsid w:val="00932FD9"/>
    <w:rsid w:val="009331A6"/>
    <w:rsid w:val="009336AB"/>
    <w:rsid w:val="00933E29"/>
    <w:rsid w:val="0093485F"/>
    <w:rsid w:val="0093486F"/>
    <w:rsid w:val="009349EE"/>
    <w:rsid w:val="00934BCC"/>
    <w:rsid w:val="00935777"/>
    <w:rsid w:val="00935BCC"/>
    <w:rsid w:val="00935BF0"/>
    <w:rsid w:val="00935C5B"/>
    <w:rsid w:val="00935C8D"/>
    <w:rsid w:val="00935E94"/>
    <w:rsid w:val="00935FCC"/>
    <w:rsid w:val="009361DC"/>
    <w:rsid w:val="00937117"/>
    <w:rsid w:val="0093712C"/>
    <w:rsid w:val="0093738E"/>
    <w:rsid w:val="009376BF"/>
    <w:rsid w:val="009377A1"/>
    <w:rsid w:val="00937954"/>
    <w:rsid w:val="009409D5"/>
    <w:rsid w:val="009415D8"/>
    <w:rsid w:val="009416C3"/>
    <w:rsid w:val="00941CE2"/>
    <w:rsid w:val="009426F3"/>
    <w:rsid w:val="00942778"/>
    <w:rsid w:val="00942927"/>
    <w:rsid w:val="00942B73"/>
    <w:rsid w:val="009439FE"/>
    <w:rsid w:val="00943C52"/>
    <w:rsid w:val="009442E3"/>
    <w:rsid w:val="00944357"/>
    <w:rsid w:val="0094474C"/>
    <w:rsid w:val="009447B2"/>
    <w:rsid w:val="00944FD3"/>
    <w:rsid w:val="00946012"/>
    <w:rsid w:val="00946421"/>
    <w:rsid w:val="0094668D"/>
    <w:rsid w:val="00946D73"/>
    <w:rsid w:val="00947D5B"/>
    <w:rsid w:val="00947D9E"/>
    <w:rsid w:val="00947E1A"/>
    <w:rsid w:val="00947FA1"/>
    <w:rsid w:val="00950644"/>
    <w:rsid w:val="00950BD0"/>
    <w:rsid w:val="00950D85"/>
    <w:rsid w:val="00950DDA"/>
    <w:rsid w:val="0095103E"/>
    <w:rsid w:val="00951091"/>
    <w:rsid w:val="009522CE"/>
    <w:rsid w:val="00952D60"/>
    <w:rsid w:val="00952FD1"/>
    <w:rsid w:val="00953349"/>
    <w:rsid w:val="00953BC0"/>
    <w:rsid w:val="00953DDA"/>
    <w:rsid w:val="00954845"/>
    <w:rsid w:val="00954E9D"/>
    <w:rsid w:val="00955080"/>
    <w:rsid w:val="0095572B"/>
    <w:rsid w:val="00956118"/>
    <w:rsid w:val="009566B5"/>
    <w:rsid w:val="009567F6"/>
    <w:rsid w:val="009571E2"/>
    <w:rsid w:val="0095759D"/>
    <w:rsid w:val="0095782F"/>
    <w:rsid w:val="009603C7"/>
    <w:rsid w:val="009604B5"/>
    <w:rsid w:val="00960A3A"/>
    <w:rsid w:val="00960E7F"/>
    <w:rsid w:val="009618FF"/>
    <w:rsid w:val="00962020"/>
    <w:rsid w:val="0096224D"/>
    <w:rsid w:val="009624DF"/>
    <w:rsid w:val="00962844"/>
    <w:rsid w:val="00962D6F"/>
    <w:rsid w:val="009634C7"/>
    <w:rsid w:val="0096362B"/>
    <w:rsid w:val="009636A6"/>
    <w:rsid w:val="0096404E"/>
    <w:rsid w:val="0096416D"/>
    <w:rsid w:val="00964201"/>
    <w:rsid w:val="00964758"/>
    <w:rsid w:val="009655F0"/>
    <w:rsid w:val="00965898"/>
    <w:rsid w:val="009661E4"/>
    <w:rsid w:val="00966828"/>
    <w:rsid w:val="0096698C"/>
    <w:rsid w:val="00966B0C"/>
    <w:rsid w:val="00966CB7"/>
    <w:rsid w:val="00966F7A"/>
    <w:rsid w:val="00967146"/>
    <w:rsid w:val="009675AA"/>
    <w:rsid w:val="00970317"/>
    <w:rsid w:val="009709A1"/>
    <w:rsid w:val="009716DB"/>
    <w:rsid w:val="00971702"/>
    <w:rsid w:val="00971BF3"/>
    <w:rsid w:val="00972150"/>
    <w:rsid w:val="00973023"/>
    <w:rsid w:val="00973125"/>
    <w:rsid w:val="00973198"/>
    <w:rsid w:val="009731E1"/>
    <w:rsid w:val="0097395C"/>
    <w:rsid w:val="0097428A"/>
    <w:rsid w:val="009743A2"/>
    <w:rsid w:val="00974972"/>
    <w:rsid w:val="00974C93"/>
    <w:rsid w:val="0097524F"/>
    <w:rsid w:val="009761AE"/>
    <w:rsid w:val="009763E9"/>
    <w:rsid w:val="009776A9"/>
    <w:rsid w:val="0097787B"/>
    <w:rsid w:val="00977C23"/>
    <w:rsid w:val="00981222"/>
    <w:rsid w:val="00981A59"/>
    <w:rsid w:val="00981A84"/>
    <w:rsid w:val="0098329D"/>
    <w:rsid w:val="0098362F"/>
    <w:rsid w:val="0098397F"/>
    <w:rsid w:val="00984077"/>
    <w:rsid w:val="00984C37"/>
    <w:rsid w:val="00984DA4"/>
    <w:rsid w:val="00985AED"/>
    <w:rsid w:val="0098727C"/>
    <w:rsid w:val="00987387"/>
    <w:rsid w:val="009902A8"/>
    <w:rsid w:val="0099064C"/>
    <w:rsid w:val="009915AA"/>
    <w:rsid w:val="0099183D"/>
    <w:rsid w:val="00991C3D"/>
    <w:rsid w:val="00991CDD"/>
    <w:rsid w:val="00992746"/>
    <w:rsid w:val="009929B3"/>
    <w:rsid w:val="00992A4D"/>
    <w:rsid w:val="00992CD1"/>
    <w:rsid w:val="009939CF"/>
    <w:rsid w:val="00994294"/>
    <w:rsid w:val="0099488B"/>
    <w:rsid w:val="00994C9B"/>
    <w:rsid w:val="00994EB4"/>
    <w:rsid w:val="009952F3"/>
    <w:rsid w:val="00995A94"/>
    <w:rsid w:val="0099619B"/>
    <w:rsid w:val="0099629B"/>
    <w:rsid w:val="0099632E"/>
    <w:rsid w:val="00996664"/>
    <w:rsid w:val="0099744D"/>
    <w:rsid w:val="00997691"/>
    <w:rsid w:val="00997B9F"/>
    <w:rsid w:val="009A0155"/>
    <w:rsid w:val="009A05BC"/>
    <w:rsid w:val="009A0914"/>
    <w:rsid w:val="009A0AC9"/>
    <w:rsid w:val="009A1685"/>
    <w:rsid w:val="009A1B74"/>
    <w:rsid w:val="009A2BAE"/>
    <w:rsid w:val="009A3005"/>
    <w:rsid w:val="009A36B6"/>
    <w:rsid w:val="009A53DC"/>
    <w:rsid w:val="009A5C06"/>
    <w:rsid w:val="009A6984"/>
    <w:rsid w:val="009A6AE2"/>
    <w:rsid w:val="009A73BF"/>
    <w:rsid w:val="009A7A8E"/>
    <w:rsid w:val="009A7AFB"/>
    <w:rsid w:val="009A7C9D"/>
    <w:rsid w:val="009A7F6D"/>
    <w:rsid w:val="009B00C6"/>
    <w:rsid w:val="009B0121"/>
    <w:rsid w:val="009B0D99"/>
    <w:rsid w:val="009B0E86"/>
    <w:rsid w:val="009B153B"/>
    <w:rsid w:val="009B1672"/>
    <w:rsid w:val="009B1C1A"/>
    <w:rsid w:val="009B256E"/>
    <w:rsid w:val="009B2950"/>
    <w:rsid w:val="009B2F38"/>
    <w:rsid w:val="009B3E58"/>
    <w:rsid w:val="009B414D"/>
    <w:rsid w:val="009B4D68"/>
    <w:rsid w:val="009B5276"/>
    <w:rsid w:val="009B5425"/>
    <w:rsid w:val="009B5988"/>
    <w:rsid w:val="009B637A"/>
    <w:rsid w:val="009B74AE"/>
    <w:rsid w:val="009B74B5"/>
    <w:rsid w:val="009B7716"/>
    <w:rsid w:val="009B7EEE"/>
    <w:rsid w:val="009BF9CB"/>
    <w:rsid w:val="009C07B9"/>
    <w:rsid w:val="009C1064"/>
    <w:rsid w:val="009C18D3"/>
    <w:rsid w:val="009C29CD"/>
    <w:rsid w:val="009C2B8A"/>
    <w:rsid w:val="009C3239"/>
    <w:rsid w:val="009C3AAB"/>
    <w:rsid w:val="009C3B9A"/>
    <w:rsid w:val="009C40E1"/>
    <w:rsid w:val="009C416C"/>
    <w:rsid w:val="009C4FD4"/>
    <w:rsid w:val="009C50DA"/>
    <w:rsid w:val="009C5263"/>
    <w:rsid w:val="009C528D"/>
    <w:rsid w:val="009C5A35"/>
    <w:rsid w:val="009C5BA8"/>
    <w:rsid w:val="009C6A6C"/>
    <w:rsid w:val="009C7B58"/>
    <w:rsid w:val="009C7FAE"/>
    <w:rsid w:val="009D0505"/>
    <w:rsid w:val="009D07AC"/>
    <w:rsid w:val="009D0D44"/>
    <w:rsid w:val="009D1B39"/>
    <w:rsid w:val="009D1D65"/>
    <w:rsid w:val="009D2DAD"/>
    <w:rsid w:val="009D2F7A"/>
    <w:rsid w:val="009D33D5"/>
    <w:rsid w:val="009D395C"/>
    <w:rsid w:val="009D3CD1"/>
    <w:rsid w:val="009D49AE"/>
    <w:rsid w:val="009D4E8C"/>
    <w:rsid w:val="009D5076"/>
    <w:rsid w:val="009D5DB5"/>
    <w:rsid w:val="009D6A36"/>
    <w:rsid w:val="009D7AD3"/>
    <w:rsid w:val="009E0150"/>
    <w:rsid w:val="009E02E6"/>
    <w:rsid w:val="009E0616"/>
    <w:rsid w:val="009E095A"/>
    <w:rsid w:val="009E182A"/>
    <w:rsid w:val="009E1F5E"/>
    <w:rsid w:val="009E2A87"/>
    <w:rsid w:val="009E30B8"/>
    <w:rsid w:val="009E32A3"/>
    <w:rsid w:val="009E3D6A"/>
    <w:rsid w:val="009E48AE"/>
    <w:rsid w:val="009E4C49"/>
    <w:rsid w:val="009E5117"/>
    <w:rsid w:val="009E581C"/>
    <w:rsid w:val="009E74AE"/>
    <w:rsid w:val="009E760B"/>
    <w:rsid w:val="009E7683"/>
    <w:rsid w:val="009E7BA5"/>
    <w:rsid w:val="009F157C"/>
    <w:rsid w:val="009F1673"/>
    <w:rsid w:val="009F223A"/>
    <w:rsid w:val="009F2DBA"/>
    <w:rsid w:val="009F30F5"/>
    <w:rsid w:val="009F3489"/>
    <w:rsid w:val="009F3A09"/>
    <w:rsid w:val="009F3A9C"/>
    <w:rsid w:val="009F4098"/>
    <w:rsid w:val="009F4466"/>
    <w:rsid w:val="009F50B6"/>
    <w:rsid w:val="009F5AF0"/>
    <w:rsid w:val="009F634D"/>
    <w:rsid w:val="00A002B9"/>
    <w:rsid w:val="00A003F5"/>
    <w:rsid w:val="00A00443"/>
    <w:rsid w:val="00A006F3"/>
    <w:rsid w:val="00A00716"/>
    <w:rsid w:val="00A008EB"/>
    <w:rsid w:val="00A01D7A"/>
    <w:rsid w:val="00A02559"/>
    <w:rsid w:val="00A02BB5"/>
    <w:rsid w:val="00A02CFF"/>
    <w:rsid w:val="00A03074"/>
    <w:rsid w:val="00A031A6"/>
    <w:rsid w:val="00A037A2"/>
    <w:rsid w:val="00A039EB"/>
    <w:rsid w:val="00A045C6"/>
    <w:rsid w:val="00A05F3A"/>
    <w:rsid w:val="00A0621C"/>
    <w:rsid w:val="00A06387"/>
    <w:rsid w:val="00A06485"/>
    <w:rsid w:val="00A06677"/>
    <w:rsid w:val="00A0702E"/>
    <w:rsid w:val="00A07432"/>
    <w:rsid w:val="00A07D14"/>
    <w:rsid w:val="00A10C85"/>
    <w:rsid w:val="00A11693"/>
    <w:rsid w:val="00A12076"/>
    <w:rsid w:val="00A12938"/>
    <w:rsid w:val="00A12B42"/>
    <w:rsid w:val="00A13923"/>
    <w:rsid w:val="00A13B10"/>
    <w:rsid w:val="00A14E8F"/>
    <w:rsid w:val="00A14FA6"/>
    <w:rsid w:val="00A156AA"/>
    <w:rsid w:val="00A15BB2"/>
    <w:rsid w:val="00A15C6A"/>
    <w:rsid w:val="00A15D2C"/>
    <w:rsid w:val="00A1635A"/>
    <w:rsid w:val="00A1666F"/>
    <w:rsid w:val="00A1699A"/>
    <w:rsid w:val="00A16BCD"/>
    <w:rsid w:val="00A1760D"/>
    <w:rsid w:val="00A1794B"/>
    <w:rsid w:val="00A17ECF"/>
    <w:rsid w:val="00A2016E"/>
    <w:rsid w:val="00A20D03"/>
    <w:rsid w:val="00A2116A"/>
    <w:rsid w:val="00A216FB"/>
    <w:rsid w:val="00A21719"/>
    <w:rsid w:val="00A224C3"/>
    <w:rsid w:val="00A228D7"/>
    <w:rsid w:val="00A22F4E"/>
    <w:rsid w:val="00A230D8"/>
    <w:rsid w:val="00A242FA"/>
    <w:rsid w:val="00A2440C"/>
    <w:rsid w:val="00A24EB4"/>
    <w:rsid w:val="00A24F61"/>
    <w:rsid w:val="00A2531A"/>
    <w:rsid w:val="00A25B5A"/>
    <w:rsid w:val="00A263A5"/>
    <w:rsid w:val="00A26DFF"/>
    <w:rsid w:val="00A276DA"/>
    <w:rsid w:val="00A2778E"/>
    <w:rsid w:val="00A2796A"/>
    <w:rsid w:val="00A27A91"/>
    <w:rsid w:val="00A30194"/>
    <w:rsid w:val="00A30FA6"/>
    <w:rsid w:val="00A31653"/>
    <w:rsid w:val="00A31CD1"/>
    <w:rsid w:val="00A32124"/>
    <w:rsid w:val="00A32AC9"/>
    <w:rsid w:val="00A32C25"/>
    <w:rsid w:val="00A32D7B"/>
    <w:rsid w:val="00A32FEB"/>
    <w:rsid w:val="00A34FFD"/>
    <w:rsid w:val="00A35131"/>
    <w:rsid w:val="00A351BD"/>
    <w:rsid w:val="00A3549B"/>
    <w:rsid w:val="00A35AB5"/>
    <w:rsid w:val="00A35B2B"/>
    <w:rsid w:val="00A37520"/>
    <w:rsid w:val="00A3792A"/>
    <w:rsid w:val="00A409E9"/>
    <w:rsid w:val="00A41C2E"/>
    <w:rsid w:val="00A41E77"/>
    <w:rsid w:val="00A420FD"/>
    <w:rsid w:val="00A4218B"/>
    <w:rsid w:val="00A427DD"/>
    <w:rsid w:val="00A4296A"/>
    <w:rsid w:val="00A42A9E"/>
    <w:rsid w:val="00A42C91"/>
    <w:rsid w:val="00A435B0"/>
    <w:rsid w:val="00A4371C"/>
    <w:rsid w:val="00A443AB"/>
    <w:rsid w:val="00A44962"/>
    <w:rsid w:val="00A44EDD"/>
    <w:rsid w:val="00A46632"/>
    <w:rsid w:val="00A4664D"/>
    <w:rsid w:val="00A47121"/>
    <w:rsid w:val="00A4731B"/>
    <w:rsid w:val="00A47668"/>
    <w:rsid w:val="00A47A57"/>
    <w:rsid w:val="00A5053B"/>
    <w:rsid w:val="00A50C35"/>
    <w:rsid w:val="00A51127"/>
    <w:rsid w:val="00A514C6"/>
    <w:rsid w:val="00A5280D"/>
    <w:rsid w:val="00A52AB4"/>
    <w:rsid w:val="00A52F9A"/>
    <w:rsid w:val="00A5364F"/>
    <w:rsid w:val="00A538E4"/>
    <w:rsid w:val="00A54006"/>
    <w:rsid w:val="00A540E6"/>
    <w:rsid w:val="00A54491"/>
    <w:rsid w:val="00A55813"/>
    <w:rsid w:val="00A564AC"/>
    <w:rsid w:val="00A5775B"/>
    <w:rsid w:val="00A57B7B"/>
    <w:rsid w:val="00A606F9"/>
    <w:rsid w:val="00A60CEA"/>
    <w:rsid w:val="00A60FD9"/>
    <w:rsid w:val="00A61748"/>
    <w:rsid w:val="00A6176E"/>
    <w:rsid w:val="00A628AD"/>
    <w:rsid w:val="00A62DB8"/>
    <w:rsid w:val="00A62E23"/>
    <w:rsid w:val="00A63679"/>
    <w:rsid w:val="00A63A3D"/>
    <w:rsid w:val="00A63ADE"/>
    <w:rsid w:val="00A6430F"/>
    <w:rsid w:val="00A65108"/>
    <w:rsid w:val="00A654BF"/>
    <w:rsid w:val="00A655C1"/>
    <w:rsid w:val="00A65E77"/>
    <w:rsid w:val="00A661D7"/>
    <w:rsid w:val="00A665E7"/>
    <w:rsid w:val="00A66736"/>
    <w:rsid w:val="00A67A85"/>
    <w:rsid w:val="00A67BC8"/>
    <w:rsid w:val="00A70D19"/>
    <w:rsid w:val="00A70EA3"/>
    <w:rsid w:val="00A70F41"/>
    <w:rsid w:val="00A71792"/>
    <w:rsid w:val="00A71EE5"/>
    <w:rsid w:val="00A71F1D"/>
    <w:rsid w:val="00A724E0"/>
    <w:rsid w:val="00A72B4F"/>
    <w:rsid w:val="00A73182"/>
    <w:rsid w:val="00A73280"/>
    <w:rsid w:val="00A73406"/>
    <w:rsid w:val="00A73E6B"/>
    <w:rsid w:val="00A746CD"/>
    <w:rsid w:val="00A7491F"/>
    <w:rsid w:val="00A74A75"/>
    <w:rsid w:val="00A756B8"/>
    <w:rsid w:val="00A75B2B"/>
    <w:rsid w:val="00A76161"/>
    <w:rsid w:val="00A762C2"/>
    <w:rsid w:val="00A763AE"/>
    <w:rsid w:val="00A764D2"/>
    <w:rsid w:val="00A76740"/>
    <w:rsid w:val="00A76B73"/>
    <w:rsid w:val="00A76D74"/>
    <w:rsid w:val="00A76DBA"/>
    <w:rsid w:val="00A76FFC"/>
    <w:rsid w:val="00A770CD"/>
    <w:rsid w:val="00A7797A"/>
    <w:rsid w:val="00A80220"/>
    <w:rsid w:val="00A80512"/>
    <w:rsid w:val="00A81081"/>
    <w:rsid w:val="00A817A2"/>
    <w:rsid w:val="00A82056"/>
    <w:rsid w:val="00A821EC"/>
    <w:rsid w:val="00A8229E"/>
    <w:rsid w:val="00A833E3"/>
    <w:rsid w:val="00A836E1"/>
    <w:rsid w:val="00A837CD"/>
    <w:rsid w:val="00A83DE7"/>
    <w:rsid w:val="00A843E4"/>
    <w:rsid w:val="00A84FC9"/>
    <w:rsid w:val="00A85089"/>
    <w:rsid w:val="00A854E6"/>
    <w:rsid w:val="00A85B7B"/>
    <w:rsid w:val="00A86A23"/>
    <w:rsid w:val="00A86DE7"/>
    <w:rsid w:val="00A86E7C"/>
    <w:rsid w:val="00A8773D"/>
    <w:rsid w:val="00A87A1F"/>
    <w:rsid w:val="00A87AB5"/>
    <w:rsid w:val="00A87FFD"/>
    <w:rsid w:val="00A90655"/>
    <w:rsid w:val="00A90C36"/>
    <w:rsid w:val="00A91589"/>
    <w:rsid w:val="00A916C2"/>
    <w:rsid w:val="00A91D6C"/>
    <w:rsid w:val="00A929C6"/>
    <w:rsid w:val="00A92CAD"/>
    <w:rsid w:val="00A93273"/>
    <w:rsid w:val="00A93980"/>
    <w:rsid w:val="00A945B3"/>
    <w:rsid w:val="00A94D44"/>
    <w:rsid w:val="00A94DB7"/>
    <w:rsid w:val="00A95706"/>
    <w:rsid w:val="00A9589E"/>
    <w:rsid w:val="00A96DD2"/>
    <w:rsid w:val="00A9716B"/>
    <w:rsid w:val="00A97641"/>
    <w:rsid w:val="00A97710"/>
    <w:rsid w:val="00A97E1F"/>
    <w:rsid w:val="00AA1067"/>
    <w:rsid w:val="00AA179E"/>
    <w:rsid w:val="00AA23AC"/>
    <w:rsid w:val="00AA2F1F"/>
    <w:rsid w:val="00AA31AA"/>
    <w:rsid w:val="00AA3216"/>
    <w:rsid w:val="00AA3B40"/>
    <w:rsid w:val="00AA3F4C"/>
    <w:rsid w:val="00AA3FE4"/>
    <w:rsid w:val="00AA5D41"/>
    <w:rsid w:val="00AA5E34"/>
    <w:rsid w:val="00AA6721"/>
    <w:rsid w:val="00AA67C2"/>
    <w:rsid w:val="00AA6829"/>
    <w:rsid w:val="00AA69BD"/>
    <w:rsid w:val="00AA6D62"/>
    <w:rsid w:val="00AA6E80"/>
    <w:rsid w:val="00AA6F4D"/>
    <w:rsid w:val="00AA722C"/>
    <w:rsid w:val="00AA73B7"/>
    <w:rsid w:val="00AA744B"/>
    <w:rsid w:val="00AA7A8B"/>
    <w:rsid w:val="00AB026F"/>
    <w:rsid w:val="00AB04EB"/>
    <w:rsid w:val="00AB0665"/>
    <w:rsid w:val="00AB0911"/>
    <w:rsid w:val="00AB0C8E"/>
    <w:rsid w:val="00AB0F19"/>
    <w:rsid w:val="00AB192A"/>
    <w:rsid w:val="00AB1FFE"/>
    <w:rsid w:val="00AB371E"/>
    <w:rsid w:val="00AB3DAC"/>
    <w:rsid w:val="00AB4C1E"/>
    <w:rsid w:val="00AB53F6"/>
    <w:rsid w:val="00AB5B51"/>
    <w:rsid w:val="00AB5B52"/>
    <w:rsid w:val="00AB5D5D"/>
    <w:rsid w:val="00AB6262"/>
    <w:rsid w:val="00AB654A"/>
    <w:rsid w:val="00AB65BC"/>
    <w:rsid w:val="00AB6931"/>
    <w:rsid w:val="00AB74B9"/>
    <w:rsid w:val="00AB7703"/>
    <w:rsid w:val="00AB7C54"/>
    <w:rsid w:val="00AB7D86"/>
    <w:rsid w:val="00AC08EE"/>
    <w:rsid w:val="00AC0A72"/>
    <w:rsid w:val="00AC11CC"/>
    <w:rsid w:val="00AC1544"/>
    <w:rsid w:val="00AC15D2"/>
    <w:rsid w:val="00AC1A19"/>
    <w:rsid w:val="00AC1E63"/>
    <w:rsid w:val="00AC2191"/>
    <w:rsid w:val="00AC231E"/>
    <w:rsid w:val="00AC24A1"/>
    <w:rsid w:val="00AC2A75"/>
    <w:rsid w:val="00AC34BE"/>
    <w:rsid w:val="00AC39C1"/>
    <w:rsid w:val="00AC3A5E"/>
    <w:rsid w:val="00AC3FE4"/>
    <w:rsid w:val="00AC49CC"/>
    <w:rsid w:val="00AC4C87"/>
    <w:rsid w:val="00AC4FEA"/>
    <w:rsid w:val="00AC550A"/>
    <w:rsid w:val="00AC5B26"/>
    <w:rsid w:val="00AC5FC9"/>
    <w:rsid w:val="00AC5FCB"/>
    <w:rsid w:val="00AC6046"/>
    <w:rsid w:val="00AC667A"/>
    <w:rsid w:val="00AC6911"/>
    <w:rsid w:val="00AC71F3"/>
    <w:rsid w:val="00AC7E1C"/>
    <w:rsid w:val="00AD0145"/>
    <w:rsid w:val="00AD0255"/>
    <w:rsid w:val="00AD0712"/>
    <w:rsid w:val="00AD1BC2"/>
    <w:rsid w:val="00AD1D05"/>
    <w:rsid w:val="00AD220E"/>
    <w:rsid w:val="00AD2969"/>
    <w:rsid w:val="00AD2ADD"/>
    <w:rsid w:val="00AD2E04"/>
    <w:rsid w:val="00AD3039"/>
    <w:rsid w:val="00AD35BA"/>
    <w:rsid w:val="00AD3CA4"/>
    <w:rsid w:val="00AD40E9"/>
    <w:rsid w:val="00AD5322"/>
    <w:rsid w:val="00AD5540"/>
    <w:rsid w:val="00AD5DCE"/>
    <w:rsid w:val="00AD6644"/>
    <w:rsid w:val="00AD6A2D"/>
    <w:rsid w:val="00AD6D0E"/>
    <w:rsid w:val="00AD7916"/>
    <w:rsid w:val="00AD79F4"/>
    <w:rsid w:val="00AE0708"/>
    <w:rsid w:val="00AE0870"/>
    <w:rsid w:val="00AE1088"/>
    <w:rsid w:val="00AE1245"/>
    <w:rsid w:val="00AE17F1"/>
    <w:rsid w:val="00AE1916"/>
    <w:rsid w:val="00AE2CBD"/>
    <w:rsid w:val="00AE2E8E"/>
    <w:rsid w:val="00AE2F6B"/>
    <w:rsid w:val="00AE3A71"/>
    <w:rsid w:val="00AE43A0"/>
    <w:rsid w:val="00AE490D"/>
    <w:rsid w:val="00AE4B7D"/>
    <w:rsid w:val="00AE4F3B"/>
    <w:rsid w:val="00AE5529"/>
    <w:rsid w:val="00AE6306"/>
    <w:rsid w:val="00AE683C"/>
    <w:rsid w:val="00AE6DB2"/>
    <w:rsid w:val="00AE7213"/>
    <w:rsid w:val="00AF047B"/>
    <w:rsid w:val="00AF0A7D"/>
    <w:rsid w:val="00AF0CDA"/>
    <w:rsid w:val="00AF1537"/>
    <w:rsid w:val="00AF1A4D"/>
    <w:rsid w:val="00AF27A9"/>
    <w:rsid w:val="00AF3571"/>
    <w:rsid w:val="00AF49AC"/>
    <w:rsid w:val="00AF49E8"/>
    <w:rsid w:val="00AF512C"/>
    <w:rsid w:val="00AF65EB"/>
    <w:rsid w:val="00AF7118"/>
    <w:rsid w:val="00AF7153"/>
    <w:rsid w:val="00AF71C4"/>
    <w:rsid w:val="00AF7B03"/>
    <w:rsid w:val="00AF7BFA"/>
    <w:rsid w:val="00B00182"/>
    <w:rsid w:val="00B00D3F"/>
    <w:rsid w:val="00B01E2F"/>
    <w:rsid w:val="00B0210F"/>
    <w:rsid w:val="00B027F0"/>
    <w:rsid w:val="00B029E0"/>
    <w:rsid w:val="00B02F64"/>
    <w:rsid w:val="00B03068"/>
    <w:rsid w:val="00B053E4"/>
    <w:rsid w:val="00B06121"/>
    <w:rsid w:val="00B06515"/>
    <w:rsid w:val="00B065EC"/>
    <w:rsid w:val="00B0661E"/>
    <w:rsid w:val="00B068D0"/>
    <w:rsid w:val="00B06A0F"/>
    <w:rsid w:val="00B06F6B"/>
    <w:rsid w:val="00B070E6"/>
    <w:rsid w:val="00B07AB0"/>
    <w:rsid w:val="00B1050E"/>
    <w:rsid w:val="00B108FF"/>
    <w:rsid w:val="00B10A1D"/>
    <w:rsid w:val="00B111BF"/>
    <w:rsid w:val="00B112C2"/>
    <w:rsid w:val="00B11D76"/>
    <w:rsid w:val="00B12847"/>
    <w:rsid w:val="00B12ACF"/>
    <w:rsid w:val="00B13724"/>
    <w:rsid w:val="00B13995"/>
    <w:rsid w:val="00B13DF5"/>
    <w:rsid w:val="00B14160"/>
    <w:rsid w:val="00B145B9"/>
    <w:rsid w:val="00B14749"/>
    <w:rsid w:val="00B152CF"/>
    <w:rsid w:val="00B1676F"/>
    <w:rsid w:val="00B167BD"/>
    <w:rsid w:val="00B170F2"/>
    <w:rsid w:val="00B1728B"/>
    <w:rsid w:val="00B17877"/>
    <w:rsid w:val="00B17921"/>
    <w:rsid w:val="00B17977"/>
    <w:rsid w:val="00B20E0E"/>
    <w:rsid w:val="00B20FB3"/>
    <w:rsid w:val="00B21E14"/>
    <w:rsid w:val="00B21F25"/>
    <w:rsid w:val="00B220C7"/>
    <w:rsid w:val="00B2233A"/>
    <w:rsid w:val="00B2348F"/>
    <w:rsid w:val="00B23949"/>
    <w:rsid w:val="00B23B86"/>
    <w:rsid w:val="00B23F72"/>
    <w:rsid w:val="00B24A31"/>
    <w:rsid w:val="00B25352"/>
    <w:rsid w:val="00B2588E"/>
    <w:rsid w:val="00B2635C"/>
    <w:rsid w:val="00B26581"/>
    <w:rsid w:val="00B2699E"/>
    <w:rsid w:val="00B27C1D"/>
    <w:rsid w:val="00B307C7"/>
    <w:rsid w:val="00B30FD2"/>
    <w:rsid w:val="00B31072"/>
    <w:rsid w:val="00B31BDF"/>
    <w:rsid w:val="00B32032"/>
    <w:rsid w:val="00B32186"/>
    <w:rsid w:val="00B32A3B"/>
    <w:rsid w:val="00B332C8"/>
    <w:rsid w:val="00B336B2"/>
    <w:rsid w:val="00B3434E"/>
    <w:rsid w:val="00B34462"/>
    <w:rsid w:val="00B34ACC"/>
    <w:rsid w:val="00B34EF7"/>
    <w:rsid w:val="00B3555C"/>
    <w:rsid w:val="00B357F0"/>
    <w:rsid w:val="00B359F2"/>
    <w:rsid w:val="00B35ACD"/>
    <w:rsid w:val="00B35E56"/>
    <w:rsid w:val="00B35FE3"/>
    <w:rsid w:val="00B36791"/>
    <w:rsid w:val="00B371BB"/>
    <w:rsid w:val="00B3988B"/>
    <w:rsid w:val="00B40C5E"/>
    <w:rsid w:val="00B40C85"/>
    <w:rsid w:val="00B41B25"/>
    <w:rsid w:val="00B42423"/>
    <w:rsid w:val="00B4317F"/>
    <w:rsid w:val="00B43465"/>
    <w:rsid w:val="00B441D7"/>
    <w:rsid w:val="00B44BDA"/>
    <w:rsid w:val="00B4590E"/>
    <w:rsid w:val="00B45BCF"/>
    <w:rsid w:val="00B472D8"/>
    <w:rsid w:val="00B4743E"/>
    <w:rsid w:val="00B4791B"/>
    <w:rsid w:val="00B51824"/>
    <w:rsid w:val="00B51915"/>
    <w:rsid w:val="00B5198C"/>
    <w:rsid w:val="00B51A6B"/>
    <w:rsid w:val="00B51B80"/>
    <w:rsid w:val="00B51E14"/>
    <w:rsid w:val="00B52371"/>
    <w:rsid w:val="00B52376"/>
    <w:rsid w:val="00B526B4"/>
    <w:rsid w:val="00B52AC1"/>
    <w:rsid w:val="00B52B0A"/>
    <w:rsid w:val="00B52DD3"/>
    <w:rsid w:val="00B53365"/>
    <w:rsid w:val="00B53D42"/>
    <w:rsid w:val="00B54256"/>
    <w:rsid w:val="00B5481E"/>
    <w:rsid w:val="00B55DD4"/>
    <w:rsid w:val="00B565E0"/>
    <w:rsid w:val="00B56CAF"/>
    <w:rsid w:val="00B56FA8"/>
    <w:rsid w:val="00B57444"/>
    <w:rsid w:val="00B60192"/>
    <w:rsid w:val="00B60D90"/>
    <w:rsid w:val="00B61418"/>
    <w:rsid w:val="00B61ABC"/>
    <w:rsid w:val="00B61AE3"/>
    <w:rsid w:val="00B61BFF"/>
    <w:rsid w:val="00B622FA"/>
    <w:rsid w:val="00B62BD1"/>
    <w:rsid w:val="00B63AD5"/>
    <w:rsid w:val="00B640A1"/>
    <w:rsid w:val="00B641B7"/>
    <w:rsid w:val="00B64FEF"/>
    <w:rsid w:val="00B6578B"/>
    <w:rsid w:val="00B65AEA"/>
    <w:rsid w:val="00B66C60"/>
    <w:rsid w:val="00B671B6"/>
    <w:rsid w:val="00B67258"/>
    <w:rsid w:val="00B67425"/>
    <w:rsid w:val="00B6781F"/>
    <w:rsid w:val="00B67A78"/>
    <w:rsid w:val="00B67F7F"/>
    <w:rsid w:val="00B706D7"/>
    <w:rsid w:val="00B719CC"/>
    <w:rsid w:val="00B71C61"/>
    <w:rsid w:val="00B71DEC"/>
    <w:rsid w:val="00B71F36"/>
    <w:rsid w:val="00B7279D"/>
    <w:rsid w:val="00B7295E"/>
    <w:rsid w:val="00B72C78"/>
    <w:rsid w:val="00B73E9F"/>
    <w:rsid w:val="00B745A4"/>
    <w:rsid w:val="00B7460E"/>
    <w:rsid w:val="00B7494A"/>
    <w:rsid w:val="00B81A93"/>
    <w:rsid w:val="00B81E0F"/>
    <w:rsid w:val="00B82EDD"/>
    <w:rsid w:val="00B8375B"/>
    <w:rsid w:val="00B837E1"/>
    <w:rsid w:val="00B83999"/>
    <w:rsid w:val="00B83C60"/>
    <w:rsid w:val="00B83DAE"/>
    <w:rsid w:val="00B846B8"/>
    <w:rsid w:val="00B847F9"/>
    <w:rsid w:val="00B8615F"/>
    <w:rsid w:val="00B866BE"/>
    <w:rsid w:val="00B869C6"/>
    <w:rsid w:val="00B86FF6"/>
    <w:rsid w:val="00B87333"/>
    <w:rsid w:val="00B8AE4D"/>
    <w:rsid w:val="00B901F4"/>
    <w:rsid w:val="00B91131"/>
    <w:rsid w:val="00B911F7"/>
    <w:rsid w:val="00B91C59"/>
    <w:rsid w:val="00B92253"/>
    <w:rsid w:val="00B925B3"/>
    <w:rsid w:val="00B934A5"/>
    <w:rsid w:val="00B9406B"/>
    <w:rsid w:val="00B941DF"/>
    <w:rsid w:val="00B94211"/>
    <w:rsid w:val="00B94CA2"/>
    <w:rsid w:val="00B94DCB"/>
    <w:rsid w:val="00B94FE0"/>
    <w:rsid w:val="00B9575B"/>
    <w:rsid w:val="00B95A10"/>
    <w:rsid w:val="00B96008"/>
    <w:rsid w:val="00B9628B"/>
    <w:rsid w:val="00B962B1"/>
    <w:rsid w:val="00B97C06"/>
    <w:rsid w:val="00B97DAF"/>
    <w:rsid w:val="00BA0E91"/>
    <w:rsid w:val="00BA13C0"/>
    <w:rsid w:val="00BA1765"/>
    <w:rsid w:val="00BA186B"/>
    <w:rsid w:val="00BA3866"/>
    <w:rsid w:val="00BA3B92"/>
    <w:rsid w:val="00BA3EA0"/>
    <w:rsid w:val="00BA416C"/>
    <w:rsid w:val="00BA4958"/>
    <w:rsid w:val="00BA4F4F"/>
    <w:rsid w:val="00BA509A"/>
    <w:rsid w:val="00BA53C6"/>
    <w:rsid w:val="00BA5B18"/>
    <w:rsid w:val="00BA5B57"/>
    <w:rsid w:val="00BA63F0"/>
    <w:rsid w:val="00BA69B9"/>
    <w:rsid w:val="00BA6A70"/>
    <w:rsid w:val="00BA7055"/>
    <w:rsid w:val="00BA705D"/>
    <w:rsid w:val="00BA7C63"/>
    <w:rsid w:val="00BB0051"/>
    <w:rsid w:val="00BB007A"/>
    <w:rsid w:val="00BB0A4E"/>
    <w:rsid w:val="00BB0BC1"/>
    <w:rsid w:val="00BB123E"/>
    <w:rsid w:val="00BB158F"/>
    <w:rsid w:val="00BB1A4D"/>
    <w:rsid w:val="00BB1E6C"/>
    <w:rsid w:val="00BB20C0"/>
    <w:rsid w:val="00BB24E1"/>
    <w:rsid w:val="00BB2CC8"/>
    <w:rsid w:val="00BB340D"/>
    <w:rsid w:val="00BB3D9E"/>
    <w:rsid w:val="00BB3EF9"/>
    <w:rsid w:val="00BB41A2"/>
    <w:rsid w:val="00BB44B0"/>
    <w:rsid w:val="00BB4938"/>
    <w:rsid w:val="00BB4EE8"/>
    <w:rsid w:val="00BB4FCC"/>
    <w:rsid w:val="00BB4FE3"/>
    <w:rsid w:val="00BB57D6"/>
    <w:rsid w:val="00BB615C"/>
    <w:rsid w:val="00BB61B0"/>
    <w:rsid w:val="00BB6B49"/>
    <w:rsid w:val="00BB6C49"/>
    <w:rsid w:val="00BB70BB"/>
    <w:rsid w:val="00BB7AC3"/>
    <w:rsid w:val="00BB7F7B"/>
    <w:rsid w:val="00BC057D"/>
    <w:rsid w:val="00BC116A"/>
    <w:rsid w:val="00BC1677"/>
    <w:rsid w:val="00BC1D5D"/>
    <w:rsid w:val="00BC1E5E"/>
    <w:rsid w:val="00BC29BB"/>
    <w:rsid w:val="00BC2A7B"/>
    <w:rsid w:val="00BC31DD"/>
    <w:rsid w:val="00BC3728"/>
    <w:rsid w:val="00BC37B2"/>
    <w:rsid w:val="00BC3997"/>
    <w:rsid w:val="00BC3C26"/>
    <w:rsid w:val="00BC467E"/>
    <w:rsid w:val="00BC4A7C"/>
    <w:rsid w:val="00BC4DDF"/>
    <w:rsid w:val="00BC4FEE"/>
    <w:rsid w:val="00BC5B0F"/>
    <w:rsid w:val="00BC6072"/>
    <w:rsid w:val="00BC695E"/>
    <w:rsid w:val="00BC6C52"/>
    <w:rsid w:val="00BC6EE4"/>
    <w:rsid w:val="00BC7126"/>
    <w:rsid w:val="00BC7660"/>
    <w:rsid w:val="00BC7AB7"/>
    <w:rsid w:val="00BC7C20"/>
    <w:rsid w:val="00BD028A"/>
    <w:rsid w:val="00BD0B97"/>
    <w:rsid w:val="00BD0D43"/>
    <w:rsid w:val="00BD0E17"/>
    <w:rsid w:val="00BD1258"/>
    <w:rsid w:val="00BD12B6"/>
    <w:rsid w:val="00BD1D94"/>
    <w:rsid w:val="00BD2286"/>
    <w:rsid w:val="00BD2325"/>
    <w:rsid w:val="00BD3185"/>
    <w:rsid w:val="00BD3531"/>
    <w:rsid w:val="00BD3C65"/>
    <w:rsid w:val="00BD4338"/>
    <w:rsid w:val="00BD49DA"/>
    <w:rsid w:val="00BD509E"/>
    <w:rsid w:val="00BD5FBB"/>
    <w:rsid w:val="00BD6240"/>
    <w:rsid w:val="00BD678F"/>
    <w:rsid w:val="00BD6F83"/>
    <w:rsid w:val="00BE00CE"/>
    <w:rsid w:val="00BE021D"/>
    <w:rsid w:val="00BE0899"/>
    <w:rsid w:val="00BE15EA"/>
    <w:rsid w:val="00BE2227"/>
    <w:rsid w:val="00BE2994"/>
    <w:rsid w:val="00BE2EFB"/>
    <w:rsid w:val="00BE2F17"/>
    <w:rsid w:val="00BE3215"/>
    <w:rsid w:val="00BE359E"/>
    <w:rsid w:val="00BE397C"/>
    <w:rsid w:val="00BE4B42"/>
    <w:rsid w:val="00BE4FD3"/>
    <w:rsid w:val="00BE527C"/>
    <w:rsid w:val="00BE5722"/>
    <w:rsid w:val="00BE587B"/>
    <w:rsid w:val="00BE6B20"/>
    <w:rsid w:val="00BE763F"/>
    <w:rsid w:val="00BE77BD"/>
    <w:rsid w:val="00BE7A7A"/>
    <w:rsid w:val="00BE7AD9"/>
    <w:rsid w:val="00BE7D6E"/>
    <w:rsid w:val="00BE7FB8"/>
    <w:rsid w:val="00BF01A3"/>
    <w:rsid w:val="00BF0567"/>
    <w:rsid w:val="00BF059D"/>
    <w:rsid w:val="00BF0C7D"/>
    <w:rsid w:val="00BF0D4F"/>
    <w:rsid w:val="00BF151E"/>
    <w:rsid w:val="00BF15A1"/>
    <w:rsid w:val="00BF17B5"/>
    <w:rsid w:val="00BF1A44"/>
    <w:rsid w:val="00BF1A9B"/>
    <w:rsid w:val="00BF1B9F"/>
    <w:rsid w:val="00BF1E51"/>
    <w:rsid w:val="00BF25DE"/>
    <w:rsid w:val="00BF2698"/>
    <w:rsid w:val="00BF29DA"/>
    <w:rsid w:val="00BF2C92"/>
    <w:rsid w:val="00BF30B6"/>
    <w:rsid w:val="00BF3ECD"/>
    <w:rsid w:val="00BF4A70"/>
    <w:rsid w:val="00BF4FB8"/>
    <w:rsid w:val="00BF53D4"/>
    <w:rsid w:val="00BF5B12"/>
    <w:rsid w:val="00BF67E5"/>
    <w:rsid w:val="00BF7DB5"/>
    <w:rsid w:val="00BF7DE5"/>
    <w:rsid w:val="00C00B2A"/>
    <w:rsid w:val="00C00BB5"/>
    <w:rsid w:val="00C011B6"/>
    <w:rsid w:val="00C0296C"/>
    <w:rsid w:val="00C0369F"/>
    <w:rsid w:val="00C03EE2"/>
    <w:rsid w:val="00C049EA"/>
    <w:rsid w:val="00C04B2C"/>
    <w:rsid w:val="00C0536C"/>
    <w:rsid w:val="00C05451"/>
    <w:rsid w:val="00C0546D"/>
    <w:rsid w:val="00C06B03"/>
    <w:rsid w:val="00C07159"/>
    <w:rsid w:val="00C07FAB"/>
    <w:rsid w:val="00C1111E"/>
    <w:rsid w:val="00C113AB"/>
    <w:rsid w:val="00C11623"/>
    <w:rsid w:val="00C118CA"/>
    <w:rsid w:val="00C11A33"/>
    <w:rsid w:val="00C11BA5"/>
    <w:rsid w:val="00C124FF"/>
    <w:rsid w:val="00C130DE"/>
    <w:rsid w:val="00C13AE7"/>
    <w:rsid w:val="00C140B5"/>
    <w:rsid w:val="00C14191"/>
    <w:rsid w:val="00C141B2"/>
    <w:rsid w:val="00C1479D"/>
    <w:rsid w:val="00C14D4B"/>
    <w:rsid w:val="00C157EF"/>
    <w:rsid w:val="00C15B1A"/>
    <w:rsid w:val="00C15CE0"/>
    <w:rsid w:val="00C15E0F"/>
    <w:rsid w:val="00C16633"/>
    <w:rsid w:val="00C16787"/>
    <w:rsid w:val="00C168E6"/>
    <w:rsid w:val="00C170D8"/>
    <w:rsid w:val="00C17715"/>
    <w:rsid w:val="00C178BD"/>
    <w:rsid w:val="00C17B51"/>
    <w:rsid w:val="00C17E50"/>
    <w:rsid w:val="00C2103C"/>
    <w:rsid w:val="00C217FC"/>
    <w:rsid w:val="00C21B48"/>
    <w:rsid w:val="00C22364"/>
    <w:rsid w:val="00C22C90"/>
    <w:rsid w:val="00C23059"/>
    <w:rsid w:val="00C233C8"/>
    <w:rsid w:val="00C23676"/>
    <w:rsid w:val="00C23AD7"/>
    <w:rsid w:val="00C23C0A"/>
    <w:rsid w:val="00C241DA"/>
    <w:rsid w:val="00C24DBB"/>
    <w:rsid w:val="00C24EB3"/>
    <w:rsid w:val="00C24EF0"/>
    <w:rsid w:val="00C25454"/>
    <w:rsid w:val="00C2553B"/>
    <w:rsid w:val="00C25CD0"/>
    <w:rsid w:val="00C264B0"/>
    <w:rsid w:val="00C268B2"/>
    <w:rsid w:val="00C26A64"/>
    <w:rsid w:val="00C26C7A"/>
    <w:rsid w:val="00C26CC2"/>
    <w:rsid w:val="00C26CED"/>
    <w:rsid w:val="00C27267"/>
    <w:rsid w:val="00C27718"/>
    <w:rsid w:val="00C27F5A"/>
    <w:rsid w:val="00C303E4"/>
    <w:rsid w:val="00C306CF"/>
    <w:rsid w:val="00C309DB"/>
    <w:rsid w:val="00C31015"/>
    <w:rsid w:val="00C313CF"/>
    <w:rsid w:val="00C324E3"/>
    <w:rsid w:val="00C328AA"/>
    <w:rsid w:val="00C32915"/>
    <w:rsid w:val="00C32A90"/>
    <w:rsid w:val="00C335A3"/>
    <w:rsid w:val="00C33C63"/>
    <w:rsid w:val="00C3454A"/>
    <w:rsid w:val="00C34B75"/>
    <w:rsid w:val="00C34CBF"/>
    <w:rsid w:val="00C35634"/>
    <w:rsid w:val="00C3568B"/>
    <w:rsid w:val="00C364B0"/>
    <w:rsid w:val="00C369A3"/>
    <w:rsid w:val="00C36D66"/>
    <w:rsid w:val="00C3747C"/>
    <w:rsid w:val="00C37A22"/>
    <w:rsid w:val="00C37BEC"/>
    <w:rsid w:val="00C404E6"/>
    <w:rsid w:val="00C40870"/>
    <w:rsid w:val="00C40C73"/>
    <w:rsid w:val="00C41380"/>
    <w:rsid w:val="00C414EF"/>
    <w:rsid w:val="00C41F7B"/>
    <w:rsid w:val="00C4206B"/>
    <w:rsid w:val="00C425A8"/>
    <w:rsid w:val="00C428E2"/>
    <w:rsid w:val="00C435AD"/>
    <w:rsid w:val="00C43D00"/>
    <w:rsid w:val="00C45121"/>
    <w:rsid w:val="00C45742"/>
    <w:rsid w:val="00C46AC3"/>
    <w:rsid w:val="00C46DCC"/>
    <w:rsid w:val="00C4771A"/>
    <w:rsid w:val="00C47926"/>
    <w:rsid w:val="00C50646"/>
    <w:rsid w:val="00C50B77"/>
    <w:rsid w:val="00C5174F"/>
    <w:rsid w:val="00C51B59"/>
    <w:rsid w:val="00C5211E"/>
    <w:rsid w:val="00C5261C"/>
    <w:rsid w:val="00C528F7"/>
    <w:rsid w:val="00C52EB1"/>
    <w:rsid w:val="00C53189"/>
    <w:rsid w:val="00C53368"/>
    <w:rsid w:val="00C539B7"/>
    <w:rsid w:val="00C53C63"/>
    <w:rsid w:val="00C53E3B"/>
    <w:rsid w:val="00C53E5A"/>
    <w:rsid w:val="00C54682"/>
    <w:rsid w:val="00C550E9"/>
    <w:rsid w:val="00C56148"/>
    <w:rsid w:val="00C562E1"/>
    <w:rsid w:val="00C563FF"/>
    <w:rsid w:val="00C57111"/>
    <w:rsid w:val="00C577B8"/>
    <w:rsid w:val="00C57C5B"/>
    <w:rsid w:val="00C604EA"/>
    <w:rsid w:val="00C6077F"/>
    <w:rsid w:val="00C6104D"/>
    <w:rsid w:val="00C61D59"/>
    <w:rsid w:val="00C61D74"/>
    <w:rsid w:val="00C6210C"/>
    <w:rsid w:val="00C6274A"/>
    <w:rsid w:val="00C62B08"/>
    <w:rsid w:val="00C630A6"/>
    <w:rsid w:val="00C632AB"/>
    <w:rsid w:val="00C6353F"/>
    <w:rsid w:val="00C6381E"/>
    <w:rsid w:val="00C63847"/>
    <w:rsid w:val="00C6427B"/>
    <w:rsid w:val="00C64369"/>
    <w:rsid w:val="00C649C0"/>
    <w:rsid w:val="00C64E41"/>
    <w:rsid w:val="00C65078"/>
    <w:rsid w:val="00C65A7A"/>
    <w:rsid w:val="00C65B00"/>
    <w:rsid w:val="00C665BC"/>
    <w:rsid w:val="00C66645"/>
    <w:rsid w:val="00C66F80"/>
    <w:rsid w:val="00C67226"/>
    <w:rsid w:val="00C679DA"/>
    <w:rsid w:val="00C67AA2"/>
    <w:rsid w:val="00C67CD7"/>
    <w:rsid w:val="00C70005"/>
    <w:rsid w:val="00C7051E"/>
    <w:rsid w:val="00C70F16"/>
    <w:rsid w:val="00C70FE4"/>
    <w:rsid w:val="00C7131B"/>
    <w:rsid w:val="00C7138B"/>
    <w:rsid w:val="00C71647"/>
    <w:rsid w:val="00C71948"/>
    <w:rsid w:val="00C71A40"/>
    <w:rsid w:val="00C71B74"/>
    <w:rsid w:val="00C72048"/>
    <w:rsid w:val="00C728E5"/>
    <w:rsid w:val="00C72E1C"/>
    <w:rsid w:val="00C73E39"/>
    <w:rsid w:val="00C74AAF"/>
    <w:rsid w:val="00C74AF1"/>
    <w:rsid w:val="00C74E72"/>
    <w:rsid w:val="00C7525B"/>
    <w:rsid w:val="00C75750"/>
    <w:rsid w:val="00C760C4"/>
    <w:rsid w:val="00C76217"/>
    <w:rsid w:val="00C76424"/>
    <w:rsid w:val="00C768E9"/>
    <w:rsid w:val="00C76C81"/>
    <w:rsid w:val="00C77500"/>
    <w:rsid w:val="00C77944"/>
    <w:rsid w:val="00C7795C"/>
    <w:rsid w:val="00C77996"/>
    <w:rsid w:val="00C8084E"/>
    <w:rsid w:val="00C80FB3"/>
    <w:rsid w:val="00C819F8"/>
    <w:rsid w:val="00C826EA"/>
    <w:rsid w:val="00C828F3"/>
    <w:rsid w:val="00C83852"/>
    <w:rsid w:val="00C84053"/>
    <w:rsid w:val="00C84337"/>
    <w:rsid w:val="00C84873"/>
    <w:rsid w:val="00C84B44"/>
    <w:rsid w:val="00C861D5"/>
    <w:rsid w:val="00C86696"/>
    <w:rsid w:val="00C87207"/>
    <w:rsid w:val="00C8747C"/>
    <w:rsid w:val="00C875EF"/>
    <w:rsid w:val="00C9039B"/>
    <w:rsid w:val="00C90625"/>
    <w:rsid w:val="00C9091C"/>
    <w:rsid w:val="00C90B26"/>
    <w:rsid w:val="00C90B66"/>
    <w:rsid w:val="00C90EBF"/>
    <w:rsid w:val="00C91112"/>
    <w:rsid w:val="00C91599"/>
    <w:rsid w:val="00C91D09"/>
    <w:rsid w:val="00C9316C"/>
    <w:rsid w:val="00C93447"/>
    <w:rsid w:val="00C93456"/>
    <w:rsid w:val="00C943F6"/>
    <w:rsid w:val="00C94A3B"/>
    <w:rsid w:val="00C95B75"/>
    <w:rsid w:val="00C96AC4"/>
    <w:rsid w:val="00C97D52"/>
    <w:rsid w:val="00C97F0C"/>
    <w:rsid w:val="00CA0519"/>
    <w:rsid w:val="00CA0654"/>
    <w:rsid w:val="00CA0B1D"/>
    <w:rsid w:val="00CA10EC"/>
    <w:rsid w:val="00CA204C"/>
    <w:rsid w:val="00CA2825"/>
    <w:rsid w:val="00CA345B"/>
    <w:rsid w:val="00CA3559"/>
    <w:rsid w:val="00CA3729"/>
    <w:rsid w:val="00CA37FE"/>
    <w:rsid w:val="00CA38D1"/>
    <w:rsid w:val="00CA3F9D"/>
    <w:rsid w:val="00CA4076"/>
    <w:rsid w:val="00CA4AF2"/>
    <w:rsid w:val="00CA5014"/>
    <w:rsid w:val="00CA5929"/>
    <w:rsid w:val="00CA596D"/>
    <w:rsid w:val="00CA5A55"/>
    <w:rsid w:val="00CA5E1C"/>
    <w:rsid w:val="00CA7850"/>
    <w:rsid w:val="00CA7BF7"/>
    <w:rsid w:val="00CB05B3"/>
    <w:rsid w:val="00CB077B"/>
    <w:rsid w:val="00CB08BB"/>
    <w:rsid w:val="00CB0941"/>
    <w:rsid w:val="00CB0CC1"/>
    <w:rsid w:val="00CB1082"/>
    <w:rsid w:val="00CB1964"/>
    <w:rsid w:val="00CB1AA5"/>
    <w:rsid w:val="00CB2367"/>
    <w:rsid w:val="00CB2B84"/>
    <w:rsid w:val="00CB38E1"/>
    <w:rsid w:val="00CB3907"/>
    <w:rsid w:val="00CB3B54"/>
    <w:rsid w:val="00CB4B46"/>
    <w:rsid w:val="00CB4C1A"/>
    <w:rsid w:val="00CB581B"/>
    <w:rsid w:val="00CB5A6A"/>
    <w:rsid w:val="00CB5D5C"/>
    <w:rsid w:val="00CB60FC"/>
    <w:rsid w:val="00CB62AD"/>
    <w:rsid w:val="00CB7021"/>
    <w:rsid w:val="00CB7178"/>
    <w:rsid w:val="00CB7234"/>
    <w:rsid w:val="00CB73C2"/>
    <w:rsid w:val="00CB7B6E"/>
    <w:rsid w:val="00CB7E4D"/>
    <w:rsid w:val="00CC00C5"/>
    <w:rsid w:val="00CC05CD"/>
    <w:rsid w:val="00CC0DCD"/>
    <w:rsid w:val="00CC154B"/>
    <w:rsid w:val="00CC16E8"/>
    <w:rsid w:val="00CC1F65"/>
    <w:rsid w:val="00CC2494"/>
    <w:rsid w:val="00CC2AE2"/>
    <w:rsid w:val="00CC2B60"/>
    <w:rsid w:val="00CC3AE5"/>
    <w:rsid w:val="00CC3BBB"/>
    <w:rsid w:val="00CC4D65"/>
    <w:rsid w:val="00CC4EFB"/>
    <w:rsid w:val="00CC5F64"/>
    <w:rsid w:val="00CC6024"/>
    <w:rsid w:val="00CC62B6"/>
    <w:rsid w:val="00CC6822"/>
    <w:rsid w:val="00CC6DBB"/>
    <w:rsid w:val="00CC7456"/>
    <w:rsid w:val="00CC7CBC"/>
    <w:rsid w:val="00CC7E32"/>
    <w:rsid w:val="00CD07C3"/>
    <w:rsid w:val="00CD0DE9"/>
    <w:rsid w:val="00CD13E4"/>
    <w:rsid w:val="00CD1447"/>
    <w:rsid w:val="00CD162F"/>
    <w:rsid w:val="00CD19F0"/>
    <w:rsid w:val="00CD33C7"/>
    <w:rsid w:val="00CD3BD2"/>
    <w:rsid w:val="00CD4352"/>
    <w:rsid w:val="00CD4523"/>
    <w:rsid w:val="00CD490D"/>
    <w:rsid w:val="00CD4BA1"/>
    <w:rsid w:val="00CD5008"/>
    <w:rsid w:val="00CD5A0E"/>
    <w:rsid w:val="00CD649E"/>
    <w:rsid w:val="00CD66C8"/>
    <w:rsid w:val="00CD6C8C"/>
    <w:rsid w:val="00CD7195"/>
    <w:rsid w:val="00CD7556"/>
    <w:rsid w:val="00CD7972"/>
    <w:rsid w:val="00CE0075"/>
    <w:rsid w:val="00CE0154"/>
    <w:rsid w:val="00CE126E"/>
    <w:rsid w:val="00CE1775"/>
    <w:rsid w:val="00CE1929"/>
    <w:rsid w:val="00CE1CF3"/>
    <w:rsid w:val="00CE1F6B"/>
    <w:rsid w:val="00CE2EC1"/>
    <w:rsid w:val="00CE2FEA"/>
    <w:rsid w:val="00CE3310"/>
    <w:rsid w:val="00CE4DCA"/>
    <w:rsid w:val="00CE52DC"/>
    <w:rsid w:val="00CE5911"/>
    <w:rsid w:val="00CE5A28"/>
    <w:rsid w:val="00CE5D59"/>
    <w:rsid w:val="00CE632D"/>
    <w:rsid w:val="00CE656B"/>
    <w:rsid w:val="00CE6788"/>
    <w:rsid w:val="00CE6892"/>
    <w:rsid w:val="00CE768E"/>
    <w:rsid w:val="00CE7788"/>
    <w:rsid w:val="00CE7837"/>
    <w:rsid w:val="00CE78DD"/>
    <w:rsid w:val="00CE796C"/>
    <w:rsid w:val="00CE7D20"/>
    <w:rsid w:val="00CE7D71"/>
    <w:rsid w:val="00CE7EE2"/>
    <w:rsid w:val="00CE7F7B"/>
    <w:rsid w:val="00CF1BD8"/>
    <w:rsid w:val="00CF1CC3"/>
    <w:rsid w:val="00CF2814"/>
    <w:rsid w:val="00CF3378"/>
    <w:rsid w:val="00CF37FF"/>
    <w:rsid w:val="00CF41A1"/>
    <w:rsid w:val="00CF4694"/>
    <w:rsid w:val="00CF46CD"/>
    <w:rsid w:val="00CF5F64"/>
    <w:rsid w:val="00CF6E5C"/>
    <w:rsid w:val="00CF76C2"/>
    <w:rsid w:val="00CF78C6"/>
    <w:rsid w:val="00D0090A"/>
    <w:rsid w:val="00D01351"/>
    <w:rsid w:val="00D01516"/>
    <w:rsid w:val="00D0175F"/>
    <w:rsid w:val="00D01834"/>
    <w:rsid w:val="00D01993"/>
    <w:rsid w:val="00D01C69"/>
    <w:rsid w:val="00D025DA"/>
    <w:rsid w:val="00D027AE"/>
    <w:rsid w:val="00D02812"/>
    <w:rsid w:val="00D02ACD"/>
    <w:rsid w:val="00D02F66"/>
    <w:rsid w:val="00D03AF5"/>
    <w:rsid w:val="00D046C5"/>
    <w:rsid w:val="00D056ED"/>
    <w:rsid w:val="00D05DD0"/>
    <w:rsid w:val="00D05F58"/>
    <w:rsid w:val="00D0635D"/>
    <w:rsid w:val="00D06CDD"/>
    <w:rsid w:val="00D078E8"/>
    <w:rsid w:val="00D07930"/>
    <w:rsid w:val="00D07F5F"/>
    <w:rsid w:val="00D1013E"/>
    <w:rsid w:val="00D10310"/>
    <w:rsid w:val="00D10DA7"/>
    <w:rsid w:val="00D113AA"/>
    <w:rsid w:val="00D11413"/>
    <w:rsid w:val="00D11BFE"/>
    <w:rsid w:val="00D12E87"/>
    <w:rsid w:val="00D12F0E"/>
    <w:rsid w:val="00D1348A"/>
    <w:rsid w:val="00D13A85"/>
    <w:rsid w:val="00D13AAA"/>
    <w:rsid w:val="00D13DB8"/>
    <w:rsid w:val="00D13E5C"/>
    <w:rsid w:val="00D14614"/>
    <w:rsid w:val="00D14B81"/>
    <w:rsid w:val="00D15151"/>
    <w:rsid w:val="00D15EF2"/>
    <w:rsid w:val="00D16479"/>
    <w:rsid w:val="00D1663A"/>
    <w:rsid w:val="00D16D38"/>
    <w:rsid w:val="00D17CC1"/>
    <w:rsid w:val="00D17D70"/>
    <w:rsid w:val="00D20626"/>
    <w:rsid w:val="00D20F63"/>
    <w:rsid w:val="00D2124F"/>
    <w:rsid w:val="00D212F6"/>
    <w:rsid w:val="00D21ADB"/>
    <w:rsid w:val="00D21DE7"/>
    <w:rsid w:val="00D21F31"/>
    <w:rsid w:val="00D220A4"/>
    <w:rsid w:val="00D22152"/>
    <w:rsid w:val="00D234FF"/>
    <w:rsid w:val="00D24608"/>
    <w:rsid w:val="00D24A10"/>
    <w:rsid w:val="00D24E99"/>
    <w:rsid w:val="00D25208"/>
    <w:rsid w:val="00D252D7"/>
    <w:rsid w:val="00D25589"/>
    <w:rsid w:val="00D25696"/>
    <w:rsid w:val="00D25961"/>
    <w:rsid w:val="00D26DC4"/>
    <w:rsid w:val="00D274DF"/>
    <w:rsid w:val="00D27A83"/>
    <w:rsid w:val="00D3013A"/>
    <w:rsid w:val="00D31251"/>
    <w:rsid w:val="00D322BB"/>
    <w:rsid w:val="00D32A9F"/>
    <w:rsid w:val="00D33119"/>
    <w:rsid w:val="00D334C4"/>
    <w:rsid w:val="00D33762"/>
    <w:rsid w:val="00D33B17"/>
    <w:rsid w:val="00D33E94"/>
    <w:rsid w:val="00D341AA"/>
    <w:rsid w:val="00D347F8"/>
    <w:rsid w:val="00D348E9"/>
    <w:rsid w:val="00D34CA7"/>
    <w:rsid w:val="00D35B5C"/>
    <w:rsid w:val="00D368BE"/>
    <w:rsid w:val="00D37166"/>
    <w:rsid w:val="00D37A02"/>
    <w:rsid w:val="00D400E1"/>
    <w:rsid w:val="00D40277"/>
    <w:rsid w:val="00D4110B"/>
    <w:rsid w:val="00D4114E"/>
    <w:rsid w:val="00D41795"/>
    <w:rsid w:val="00D4229A"/>
    <w:rsid w:val="00D42534"/>
    <w:rsid w:val="00D42DBA"/>
    <w:rsid w:val="00D434AC"/>
    <w:rsid w:val="00D43761"/>
    <w:rsid w:val="00D4505E"/>
    <w:rsid w:val="00D471E7"/>
    <w:rsid w:val="00D473BC"/>
    <w:rsid w:val="00D476EE"/>
    <w:rsid w:val="00D47BE1"/>
    <w:rsid w:val="00D47C0E"/>
    <w:rsid w:val="00D47C83"/>
    <w:rsid w:val="00D5044B"/>
    <w:rsid w:val="00D507EE"/>
    <w:rsid w:val="00D511D7"/>
    <w:rsid w:val="00D51693"/>
    <w:rsid w:val="00D51856"/>
    <w:rsid w:val="00D51B72"/>
    <w:rsid w:val="00D52023"/>
    <w:rsid w:val="00D5258F"/>
    <w:rsid w:val="00D533C3"/>
    <w:rsid w:val="00D533CD"/>
    <w:rsid w:val="00D53537"/>
    <w:rsid w:val="00D539C8"/>
    <w:rsid w:val="00D53C0D"/>
    <w:rsid w:val="00D53FCF"/>
    <w:rsid w:val="00D5480B"/>
    <w:rsid w:val="00D54885"/>
    <w:rsid w:val="00D55056"/>
    <w:rsid w:val="00D5519B"/>
    <w:rsid w:val="00D5562E"/>
    <w:rsid w:val="00D5568D"/>
    <w:rsid w:val="00D559AB"/>
    <w:rsid w:val="00D565D3"/>
    <w:rsid w:val="00D56820"/>
    <w:rsid w:val="00D56C45"/>
    <w:rsid w:val="00D56DD3"/>
    <w:rsid w:val="00D570DA"/>
    <w:rsid w:val="00D5716B"/>
    <w:rsid w:val="00D57D3D"/>
    <w:rsid w:val="00D57DBC"/>
    <w:rsid w:val="00D60006"/>
    <w:rsid w:val="00D6054F"/>
    <w:rsid w:val="00D60636"/>
    <w:rsid w:val="00D60759"/>
    <w:rsid w:val="00D60BD0"/>
    <w:rsid w:val="00D60BD8"/>
    <w:rsid w:val="00D60F58"/>
    <w:rsid w:val="00D61027"/>
    <w:rsid w:val="00D62D16"/>
    <w:rsid w:val="00D6315F"/>
    <w:rsid w:val="00D634D4"/>
    <w:rsid w:val="00D63958"/>
    <w:rsid w:val="00D645D8"/>
    <w:rsid w:val="00D645DC"/>
    <w:rsid w:val="00D64A68"/>
    <w:rsid w:val="00D656F4"/>
    <w:rsid w:val="00D66AFB"/>
    <w:rsid w:val="00D66F69"/>
    <w:rsid w:val="00D67266"/>
    <w:rsid w:val="00D672BD"/>
    <w:rsid w:val="00D675E4"/>
    <w:rsid w:val="00D67BFD"/>
    <w:rsid w:val="00D67E3B"/>
    <w:rsid w:val="00D7075E"/>
    <w:rsid w:val="00D70B46"/>
    <w:rsid w:val="00D70C5E"/>
    <w:rsid w:val="00D70E50"/>
    <w:rsid w:val="00D71878"/>
    <w:rsid w:val="00D71F34"/>
    <w:rsid w:val="00D721F1"/>
    <w:rsid w:val="00D72A50"/>
    <w:rsid w:val="00D72E57"/>
    <w:rsid w:val="00D7339C"/>
    <w:rsid w:val="00D736E5"/>
    <w:rsid w:val="00D73770"/>
    <w:rsid w:val="00D739BE"/>
    <w:rsid w:val="00D73E57"/>
    <w:rsid w:val="00D73EB9"/>
    <w:rsid w:val="00D746BC"/>
    <w:rsid w:val="00D74941"/>
    <w:rsid w:val="00D754E8"/>
    <w:rsid w:val="00D75879"/>
    <w:rsid w:val="00D759CE"/>
    <w:rsid w:val="00D7650B"/>
    <w:rsid w:val="00D766CB"/>
    <w:rsid w:val="00D768CC"/>
    <w:rsid w:val="00D76916"/>
    <w:rsid w:val="00D77562"/>
    <w:rsid w:val="00D80435"/>
    <w:rsid w:val="00D80C1E"/>
    <w:rsid w:val="00D80DA6"/>
    <w:rsid w:val="00D80F8A"/>
    <w:rsid w:val="00D81944"/>
    <w:rsid w:val="00D81F03"/>
    <w:rsid w:val="00D825A7"/>
    <w:rsid w:val="00D8262F"/>
    <w:rsid w:val="00D83160"/>
    <w:rsid w:val="00D831D0"/>
    <w:rsid w:val="00D83A7D"/>
    <w:rsid w:val="00D83E81"/>
    <w:rsid w:val="00D851E1"/>
    <w:rsid w:val="00D852E1"/>
    <w:rsid w:val="00D8564C"/>
    <w:rsid w:val="00D856BC"/>
    <w:rsid w:val="00D86491"/>
    <w:rsid w:val="00D865AA"/>
    <w:rsid w:val="00D86971"/>
    <w:rsid w:val="00D8721B"/>
    <w:rsid w:val="00D872AB"/>
    <w:rsid w:val="00D87FDE"/>
    <w:rsid w:val="00D90517"/>
    <w:rsid w:val="00D90585"/>
    <w:rsid w:val="00D90A77"/>
    <w:rsid w:val="00D91040"/>
    <w:rsid w:val="00D91592"/>
    <w:rsid w:val="00D930CC"/>
    <w:rsid w:val="00D93D7F"/>
    <w:rsid w:val="00D93F24"/>
    <w:rsid w:val="00D942D3"/>
    <w:rsid w:val="00D9437F"/>
    <w:rsid w:val="00D94723"/>
    <w:rsid w:val="00D947D9"/>
    <w:rsid w:val="00D948EE"/>
    <w:rsid w:val="00D94B70"/>
    <w:rsid w:val="00D966F5"/>
    <w:rsid w:val="00D96A00"/>
    <w:rsid w:val="00D96C65"/>
    <w:rsid w:val="00D9742C"/>
    <w:rsid w:val="00DA0C9D"/>
    <w:rsid w:val="00DA0E93"/>
    <w:rsid w:val="00DA1C46"/>
    <w:rsid w:val="00DA1D1D"/>
    <w:rsid w:val="00DA1E5B"/>
    <w:rsid w:val="00DA2875"/>
    <w:rsid w:val="00DA30F3"/>
    <w:rsid w:val="00DA37BB"/>
    <w:rsid w:val="00DA42BC"/>
    <w:rsid w:val="00DA469A"/>
    <w:rsid w:val="00DA4B30"/>
    <w:rsid w:val="00DA58C9"/>
    <w:rsid w:val="00DA5A5E"/>
    <w:rsid w:val="00DA5B28"/>
    <w:rsid w:val="00DA5B37"/>
    <w:rsid w:val="00DA5DFB"/>
    <w:rsid w:val="00DA61A0"/>
    <w:rsid w:val="00DA6452"/>
    <w:rsid w:val="00DA69E0"/>
    <w:rsid w:val="00DA6AAC"/>
    <w:rsid w:val="00DA6B4A"/>
    <w:rsid w:val="00DA6B5D"/>
    <w:rsid w:val="00DA7117"/>
    <w:rsid w:val="00DA79D1"/>
    <w:rsid w:val="00DA7BD2"/>
    <w:rsid w:val="00DA7C33"/>
    <w:rsid w:val="00DB06F2"/>
    <w:rsid w:val="00DB13F4"/>
    <w:rsid w:val="00DB15F2"/>
    <w:rsid w:val="00DB212E"/>
    <w:rsid w:val="00DB213B"/>
    <w:rsid w:val="00DB2D22"/>
    <w:rsid w:val="00DB3E9C"/>
    <w:rsid w:val="00DB48EA"/>
    <w:rsid w:val="00DB4F7B"/>
    <w:rsid w:val="00DB50F2"/>
    <w:rsid w:val="00DB547C"/>
    <w:rsid w:val="00DB55D5"/>
    <w:rsid w:val="00DB5843"/>
    <w:rsid w:val="00DB591B"/>
    <w:rsid w:val="00DB5C59"/>
    <w:rsid w:val="00DB5E52"/>
    <w:rsid w:val="00DB5FC7"/>
    <w:rsid w:val="00DB6464"/>
    <w:rsid w:val="00DB6FF6"/>
    <w:rsid w:val="00DB7B5B"/>
    <w:rsid w:val="00DB7DDC"/>
    <w:rsid w:val="00DB7E4B"/>
    <w:rsid w:val="00DB7FD2"/>
    <w:rsid w:val="00DC0700"/>
    <w:rsid w:val="00DC0A5E"/>
    <w:rsid w:val="00DC102B"/>
    <w:rsid w:val="00DC14BF"/>
    <w:rsid w:val="00DC1786"/>
    <w:rsid w:val="00DC29FB"/>
    <w:rsid w:val="00DC352C"/>
    <w:rsid w:val="00DC48F6"/>
    <w:rsid w:val="00DC4D86"/>
    <w:rsid w:val="00DC54AC"/>
    <w:rsid w:val="00DC5B1A"/>
    <w:rsid w:val="00DC5EC0"/>
    <w:rsid w:val="00DC62CD"/>
    <w:rsid w:val="00DC6B98"/>
    <w:rsid w:val="00DC6CAE"/>
    <w:rsid w:val="00DD04FE"/>
    <w:rsid w:val="00DD062E"/>
    <w:rsid w:val="00DD0E7A"/>
    <w:rsid w:val="00DD18A3"/>
    <w:rsid w:val="00DD2501"/>
    <w:rsid w:val="00DD3ABF"/>
    <w:rsid w:val="00DD3B93"/>
    <w:rsid w:val="00DD3DA2"/>
    <w:rsid w:val="00DD4CF9"/>
    <w:rsid w:val="00DD4F81"/>
    <w:rsid w:val="00DD513F"/>
    <w:rsid w:val="00DD59BE"/>
    <w:rsid w:val="00DD63BA"/>
    <w:rsid w:val="00DD6753"/>
    <w:rsid w:val="00DD6EBC"/>
    <w:rsid w:val="00DD77F9"/>
    <w:rsid w:val="00DD7C07"/>
    <w:rsid w:val="00DD7F2B"/>
    <w:rsid w:val="00DE1229"/>
    <w:rsid w:val="00DE1ED2"/>
    <w:rsid w:val="00DE2734"/>
    <w:rsid w:val="00DE2DB3"/>
    <w:rsid w:val="00DE2F64"/>
    <w:rsid w:val="00DE31E5"/>
    <w:rsid w:val="00DE3269"/>
    <w:rsid w:val="00DE3DCE"/>
    <w:rsid w:val="00DE3EB4"/>
    <w:rsid w:val="00DE4FFF"/>
    <w:rsid w:val="00DE6CDC"/>
    <w:rsid w:val="00DE7344"/>
    <w:rsid w:val="00DF0D5C"/>
    <w:rsid w:val="00DF128D"/>
    <w:rsid w:val="00DF1870"/>
    <w:rsid w:val="00DF1D4A"/>
    <w:rsid w:val="00DF1EF5"/>
    <w:rsid w:val="00DF24D0"/>
    <w:rsid w:val="00DF2F55"/>
    <w:rsid w:val="00DF3247"/>
    <w:rsid w:val="00DF33AF"/>
    <w:rsid w:val="00DF36DD"/>
    <w:rsid w:val="00DF392E"/>
    <w:rsid w:val="00DF4AA0"/>
    <w:rsid w:val="00DF4C5D"/>
    <w:rsid w:val="00DF5067"/>
    <w:rsid w:val="00DF5212"/>
    <w:rsid w:val="00DF53AA"/>
    <w:rsid w:val="00DF6CE7"/>
    <w:rsid w:val="00DF71AE"/>
    <w:rsid w:val="00E00144"/>
    <w:rsid w:val="00E00882"/>
    <w:rsid w:val="00E00A2E"/>
    <w:rsid w:val="00E00C8D"/>
    <w:rsid w:val="00E017CF"/>
    <w:rsid w:val="00E018D1"/>
    <w:rsid w:val="00E01B45"/>
    <w:rsid w:val="00E01B8A"/>
    <w:rsid w:val="00E01B97"/>
    <w:rsid w:val="00E01BFB"/>
    <w:rsid w:val="00E0219C"/>
    <w:rsid w:val="00E025D3"/>
    <w:rsid w:val="00E026BC"/>
    <w:rsid w:val="00E029DF"/>
    <w:rsid w:val="00E029FD"/>
    <w:rsid w:val="00E038B8"/>
    <w:rsid w:val="00E03EBA"/>
    <w:rsid w:val="00E0471C"/>
    <w:rsid w:val="00E04E37"/>
    <w:rsid w:val="00E0520C"/>
    <w:rsid w:val="00E0546D"/>
    <w:rsid w:val="00E05646"/>
    <w:rsid w:val="00E0629C"/>
    <w:rsid w:val="00E0663B"/>
    <w:rsid w:val="00E067EE"/>
    <w:rsid w:val="00E06926"/>
    <w:rsid w:val="00E07C39"/>
    <w:rsid w:val="00E10239"/>
    <w:rsid w:val="00E10397"/>
    <w:rsid w:val="00E10743"/>
    <w:rsid w:val="00E109A3"/>
    <w:rsid w:val="00E111AF"/>
    <w:rsid w:val="00E112ED"/>
    <w:rsid w:val="00E113AE"/>
    <w:rsid w:val="00E1174D"/>
    <w:rsid w:val="00E11A5F"/>
    <w:rsid w:val="00E1209B"/>
    <w:rsid w:val="00E12ED5"/>
    <w:rsid w:val="00E12F6C"/>
    <w:rsid w:val="00E135DC"/>
    <w:rsid w:val="00E13E43"/>
    <w:rsid w:val="00E14757"/>
    <w:rsid w:val="00E1494D"/>
    <w:rsid w:val="00E14D0A"/>
    <w:rsid w:val="00E151C2"/>
    <w:rsid w:val="00E153A9"/>
    <w:rsid w:val="00E1587E"/>
    <w:rsid w:val="00E15CE8"/>
    <w:rsid w:val="00E17910"/>
    <w:rsid w:val="00E179EB"/>
    <w:rsid w:val="00E179F9"/>
    <w:rsid w:val="00E20AB1"/>
    <w:rsid w:val="00E20AB3"/>
    <w:rsid w:val="00E20B97"/>
    <w:rsid w:val="00E21DE5"/>
    <w:rsid w:val="00E221B3"/>
    <w:rsid w:val="00E2227F"/>
    <w:rsid w:val="00E22B7F"/>
    <w:rsid w:val="00E238C1"/>
    <w:rsid w:val="00E23C58"/>
    <w:rsid w:val="00E2432A"/>
    <w:rsid w:val="00E24545"/>
    <w:rsid w:val="00E24912"/>
    <w:rsid w:val="00E249DE"/>
    <w:rsid w:val="00E24BF7"/>
    <w:rsid w:val="00E24D20"/>
    <w:rsid w:val="00E255CF"/>
    <w:rsid w:val="00E25FE1"/>
    <w:rsid w:val="00E27210"/>
    <w:rsid w:val="00E27FD9"/>
    <w:rsid w:val="00E30003"/>
    <w:rsid w:val="00E30913"/>
    <w:rsid w:val="00E30BBE"/>
    <w:rsid w:val="00E315A0"/>
    <w:rsid w:val="00E31D69"/>
    <w:rsid w:val="00E32BEB"/>
    <w:rsid w:val="00E32D42"/>
    <w:rsid w:val="00E32E1B"/>
    <w:rsid w:val="00E34F2D"/>
    <w:rsid w:val="00E35332"/>
    <w:rsid w:val="00E35AC2"/>
    <w:rsid w:val="00E35AF4"/>
    <w:rsid w:val="00E36073"/>
    <w:rsid w:val="00E364C9"/>
    <w:rsid w:val="00E366CC"/>
    <w:rsid w:val="00E368B6"/>
    <w:rsid w:val="00E36B23"/>
    <w:rsid w:val="00E36B96"/>
    <w:rsid w:val="00E378AF"/>
    <w:rsid w:val="00E37CCA"/>
    <w:rsid w:val="00E40137"/>
    <w:rsid w:val="00E40222"/>
    <w:rsid w:val="00E40A74"/>
    <w:rsid w:val="00E40C4F"/>
    <w:rsid w:val="00E40CEB"/>
    <w:rsid w:val="00E40F44"/>
    <w:rsid w:val="00E40F4D"/>
    <w:rsid w:val="00E410B8"/>
    <w:rsid w:val="00E42FA2"/>
    <w:rsid w:val="00E43210"/>
    <w:rsid w:val="00E4336F"/>
    <w:rsid w:val="00E434A3"/>
    <w:rsid w:val="00E44060"/>
    <w:rsid w:val="00E4416C"/>
    <w:rsid w:val="00E44A57"/>
    <w:rsid w:val="00E44CF6"/>
    <w:rsid w:val="00E45678"/>
    <w:rsid w:val="00E456A4"/>
    <w:rsid w:val="00E45C42"/>
    <w:rsid w:val="00E45EF5"/>
    <w:rsid w:val="00E46621"/>
    <w:rsid w:val="00E469BC"/>
    <w:rsid w:val="00E46BF5"/>
    <w:rsid w:val="00E47031"/>
    <w:rsid w:val="00E476E0"/>
    <w:rsid w:val="00E47C22"/>
    <w:rsid w:val="00E47E46"/>
    <w:rsid w:val="00E47F54"/>
    <w:rsid w:val="00E50054"/>
    <w:rsid w:val="00E50162"/>
    <w:rsid w:val="00E5079E"/>
    <w:rsid w:val="00E50B6F"/>
    <w:rsid w:val="00E520D2"/>
    <w:rsid w:val="00E5221A"/>
    <w:rsid w:val="00E53A28"/>
    <w:rsid w:val="00E53D60"/>
    <w:rsid w:val="00E5433C"/>
    <w:rsid w:val="00E54381"/>
    <w:rsid w:val="00E54AAC"/>
    <w:rsid w:val="00E5541C"/>
    <w:rsid w:val="00E5598F"/>
    <w:rsid w:val="00E57630"/>
    <w:rsid w:val="00E60AA7"/>
    <w:rsid w:val="00E60DE8"/>
    <w:rsid w:val="00E60F10"/>
    <w:rsid w:val="00E61A77"/>
    <w:rsid w:val="00E61B13"/>
    <w:rsid w:val="00E61C0F"/>
    <w:rsid w:val="00E61D38"/>
    <w:rsid w:val="00E621F8"/>
    <w:rsid w:val="00E6234A"/>
    <w:rsid w:val="00E623F1"/>
    <w:rsid w:val="00E62A08"/>
    <w:rsid w:val="00E64075"/>
    <w:rsid w:val="00E64CE5"/>
    <w:rsid w:val="00E64F5D"/>
    <w:rsid w:val="00E65067"/>
    <w:rsid w:val="00E656CF"/>
    <w:rsid w:val="00E66592"/>
    <w:rsid w:val="00E66A20"/>
    <w:rsid w:val="00E66D67"/>
    <w:rsid w:val="00E674F7"/>
    <w:rsid w:val="00E70CBE"/>
    <w:rsid w:val="00E70F4C"/>
    <w:rsid w:val="00E71007"/>
    <w:rsid w:val="00E71484"/>
    <w:rsid w:val="00E7149F"/>
    <w:rsid w:val="00E71950"/>
    <w:rsid w:val="00E71F47"/>
    <w:rsid w:val="00E71F62"/>
    <w:rsid w:val="00E71FE1"/>
    <w:rsid w:val="00E72903"/>
    <w:rsid w:val="00E733AA"/>
    <w:rsid w:val="00E73CF4"/>
    <w:rsid w:val="00E73D22"/>
    <w:rsid w:val="00E753F1"/>
    <w:rsid w:val="00E75EDB"/>
    <w:rsid w:val="00E7609E"/>
    <w:rsid w:val="00E76117"/>
    <w:rsid w:val="00E76583"/>
    <w:rsid w:val="00E76A17"/>
    <w:rsid w:val="00E76F79"/>
    <w:rsid w:val="00E7743E"/>
    <w:rsid w:val="00E77CBE"/>
    <w:rsid w:val="00E8053D"/>
    <w:rsid w:val="00E80910"/>
    <w:rsid w:val="00E817EA"/>
    <w:rsid w:val="00E81C48"/>
    <w:rsid w:val="00E81FFE"/>
    <w:rsid w:val="00E823AF"/>
    <w:rsid w:val="00E82B01"/>
    <w:rsid w:val="00E82F00"/>
    <w:rsid w:val="00E83747"/>
    <w:rsid w:val="00E8422B"/>
    <w:rsid w:val="00E847AF"/>
    <w:rsid w:val="00E853AE"/>
    <w:rsid w:val="00E85404"/>
    <w:rsid w:val="00E85678"/>
    <w:rsid w:val="00E867F4"/>
    <w:rsid w:val="00E86C9F"/>
    <w:rsid w:val="00E87157"/>
    <w:rsid w:val="00E8736D"/>
    <w:rsid w:val="00E87653"/>
    <w:rsid w:val="00E87657"/>
    <w:rsid w:val="00E87806"/>
    <w:rsid w:val="00E87E21"/>
    <w:rsid w:val="00E87F19"/>
    <w:rsid w:val="00E9053C"/>
    <w:rsid w:val="00E906B4"/>
    <w:rsid w:val="00E90D9A"/>
    <w:rsid w:val="00E90FEC"/>
    <w:rsid w:val="00E9156D"/>
    <w:rsid w:val="00E915E7"/>
    <w:rsid w:val="00E91C52"/>
    <w:rsid w:val="00E933B1"/>
    <w:rsid w:val="00E938A3"/>
    <w:rsid w:val="00E938B2"/>
    <w:rsid w:val="00E93BE6"/>
    <w:rsid w:val="00E93BF6"/>
    <w:rsid w:val="00E94ACA"/>
    <w:rsid w:val="00E94CE4"/>
    <w:rsid w:val="00E94EB0"/>
    <w:rsid w:val="00E952FE"/>
    <w:rsid w:val="00E9558B"/>
    <w:rsid w:val="00E95825"/>
    <w:rsid w:val="00E9582A"/>
    <w:rsid w:val="00E9702B"/>
    <w:rsid w:val="00E97224"/>
    <w:rsid w:val="00E97D17"/>
    <w:rsid w:val="00EA0829"/>
    <w:rsid w:val="00EA0CE2"/>
    <w:rsid w:val="00EA0E8B"/>
    <w:rsid w:val="00EA0F5B"/>
    <w:rsid w:val="00EA1DFB"/>
    <w:rsid w:val="00EA362A"/>
    <w:rsid w:val="00EA3733"/>
    <w:rsid w:val="00EA3BC5"/>
    <w:rsid w:val="00EA4245"/>
    <w:rsid w:val="00EA478F"/>
    <w:rsid w:val="00EA48FD"/>
    <w:rsid w:val="00EA4D10"/>
    <w:rsid w:val="00EA4DC0"/>
    <w:rsid w:val="00EA6635"/>
    <w:rsid w:val="00EA71A7"/>
    <w:rsid w:val="00EA72E0"/>
    <w:rsid w:val="00EA735E"/>
    <w:rsid w:val="00EA7DDF"/>
    <w:rsid w:val="00EA7F67"/>
    <w:rsid w:val="00EB02EE"/>
    <w:rsid w:val="00EB0D24"/>
    <w:rsid w:val="00EB10BD"/>
    <w:rsid w:val="00EB1E67"/>
    <w:rsid w:val="00EB2582"/>
    <w:rsid w:val="00EB304E"/>
    <w:rsid w:val="00EB3942"/>
    <w:rsid w:val="00EB3F67"/>
    <w:rsid w:val="00EB4046"/>
    <w:rsid w:val="00EB47D1"/>
    <w:rsid w:val="00EB4C20"/>
    <w:rsid w:val="00EB55F2"/>
    <w:rsid w:val="00EB624B"/>
    <w:rsid w:val="00EB6C4E"/>
    <w:rsid w:val="00EB6F6F"/>
    <w:rsid w:val="00EB7117"/>
    <w:rsid w:val="00EB715D"/>
    <w:rsid w:val="00EB71AA"/>
    <w:rsid w:val="00EB7425"/>
    <w:rsid w:val="00EB7843"/>
    <w:rsid w:val="00EB7B94"/>
    <w:rsid w:val="00EB7DBF"/>
    <w:rsid w:val="00EC084C"/>
    <w:rsid w:val="00EC0879"/>
    <w:rsid w:val="00EC16C3"/>
    <w:rsid w:val="00EC1F23"/>
    <w:rsid w:val="00EC1F7F"/>
    <w:rsid w:val="00EC20B8"/>
    <w:rsid w:val="00EC260A"/>
    <w:rsid w:val="00EC306B"/>
    <w:rsid w:val="00EC3FA9"/>
    <w:rsid w:val="00EC4830"/>
    <w:rsid w:val="00EC4E7C"/>
    <w:rsid w:val="00EC4F9C"/>
    <w:rsid w:val="00EC4FEE"/>
    <w:rsid w:val="00EC661F"/>
    <w:rsid w:val="00EC66D4"/>
    <w:rsid w:val="00EC69C9"/>
    <w:rsid w:val="00EC6B8B"/>
    <w:rsid w:val="00EC6B94"/>
    <w:rsid w:val="00EC6DB5"/>
    <w:rsid w:val="00EC6F67"/>
    <w:rsid w:val="00EC7862"/>
    <w:rsid w:val="00ED0169"/>
    <w:rsid w:val="00ED0A21"/>
    <w:rsid w:val="00ED135F"/>
    <w:rsid w:val="00ED1CC2"/>
    <w:rsid w:val="00ED2317"/>
    <w:rsid w:val="00ED242A"/>
    <w:rsid w:val="00ED28BF"/>
    <w:rsid w:val="00ED334A"/>
    <w:rsid w:val="00ED391B"/>
    <w:rsid w:val="00ED3F62"/>
    <w:rsid w:val="00ED4EDD"/>
    <w:rsid w:val="00ED4EEF"/>
    <w:rsid w:val="00ED55F4"/>
    <w:rsid w:val="00ED56D1"/>
    <w:rsid w:val="00ED6245"/>
    <w:rsid w:val="00ED6AA1"/>
    <w:rsid w:val="00EE017D"/>
    <w:rsid w:val="00EE0F15"/>
    <w:rsid w:val="00EE0F92"/>
    <w:rsid w:val="00EE0FF9"/>
    <w:rsid w:val="00EE1736"/>
    <w:rsid w:val="00EE18A9"/>
    <w:rsid w:val="00EE1A3E"/>
    <w:rsid w:val="00EE1BFE"/>
    <w:rsid w:val="00EE307B"/>
    <w:rsid w:val="00EE30C8"/>
    <w:rsid w:val="00EE3324"/>
    <w:rsid w:val="00EE39D2"/>
    <w:rsid w:val="00EE4729"/>
    <w:rsid w:val="00EE53AB"/>
    <w:rsid w:val="00EE6070"/>
    <w:rsid w:val="00EE6511"/>
    <w:rsid w:val="00EE6551"/>
    <w:rsid w:val="00EE6754"/>
    <w:rsid w:val="00EE68A1"/>
    <w:rsid w:val="00EE7662"/>
    <w:rsid w:val="00EE7C08"/>
    <w:rsid w:val="00EF08E0"/>
    <w:rsid w:val="00EF2121"/>
    <w:rsid w:val="00EF24D7"/>
    <w:rsid w:val="00EF284C"/>
    <w:rsid w:val="00EF2920"/>
    <w:rsid w:val="00EF2E57"/>
    <w:rsid w:val="00EF45FF"/>
    <w:rsid w:val="00EF4EE9"/>
    <w:rsid w:val="00EF6AFB"/>
    <w:rsid w:val="00EF6DFA"/>
    <w:rsid w:val="00EF7A30"/>
    <w:rsid w:val="00EF7A89"/>
    <w:rsid w:val="00F003E8"/>
    <w:rsid w:val="00F005D8"/>
    <w:rsid w:val="00F006A5"/>
    <w:rsid w:val="00F0137E"/>
    <w:rsid w:val="00F0152C"/>
    <w:rsid w:val="00F018D3"/>
    <w:rsid w:val="00F018FE"/>
    <w:rsid w:val="00F01A75"/>
    <w:rsid w:val="00F01F82"/>
    <w:rsid w:val="00F02033"/>
    <w:rsid w:val="00F02E0A"/>
    <w:rsid w:val="00F02E3B"/>
    <w:rsid w:val="00F0374E"/>
    <w:rsid w:val="00F03E88"/>
    <w:rsid w:val="00F04104"/>
    <w:rsid w:val="00F04858"/>
    <w:rsid w:val="00F04C0C"/>
    <w:rsid w:val="00F04DDC"/>
    <w:rsid w:val="00F04F82"/>
    <w:rsid w:val="00F0516D"/>
    <w:rsid w:val="00F057AD"/>
    <w:rsid w:val="00F059D8"/>
    <w:rsid w:val="00F06247"/>
    <w:rsid w:val="00F06AB3"/>
    <w:rsid w:val="00F0704A"/>
    <w:rsid w:val="00F0747A"/>
    <w:rsid w:val="00F074B4"/>
    <w:rsid w:val="00F075FA"/>
    <w:rsid w:val="00F07BCE"/>
    <w:rsid w:val="00F10263"/>
    <w:rsid w:val="00F1035F"/>
    <w:rsid w:val="00F106B7"/>
    <w:rsid w:val="00F1096B"/>
    <w:rsid w:val="00F10B37"/>
    <w:rsid w:val="00F11639"/>
    <w:rsid w:val="00F1190E"/>
    <w:rsid w:val="00F11C55"/>
    <w:rsid w:val="00F11C93"/>
    <w:rsid w:val="00F11DD6"/>
    <w:rsid w:val="00F126EB"/>
    <w:rsid w:val="00F12F47"/>
    <w:rsid w:val="00F13F01"/>
    <w:rsid w:val="00F13F15"/>
    <w:rsid w:val="00F141AE"/>
    <w:rsid w:val="00F1558E"/>
    <w:rsid w:val="00F156C3"/>
    <w:rsid w:val="00F1613F"/>
    <w:rsid w:val="00F16303"/>
    <w:rsid w:val="00F16600"/>
    <w:rsid w:val="00F17053"/>
    <w:rsid w:val="00F2009A"/>
    <w:rsid w:val="00F20362"/>
    <w:rsid w:val="00F20F0F"/>
    <w:rsid w:val="00F21068"/>
    <w:rsid w:val="00F21181"/>
    <w:rsid w:val="00F22282"/>
    <w:rsid w:val="00F22A4E"/>
    <w:rsid w:val="00F22EDD"/>
    <w:rsid w:val="00F23445"/>
    <w:rsid w:val="00F23C35"/>
    <w:rsid w:val="00F25017"/>
    <w:rsid w:val="00F25088"/>
    <w:rsid w:val="00F25179"/>
    <w:rsid w:val="00F27054"/>
    <w:rsid w:val="00F2724D"/>
    <w:rsid w:val="00F31072"/>
    <w:rsid w:val="00F318A5"/>
    <w:rsid w:val="00F31CFC"/>
    <w:rsid w:val="00F33B21"/>
    <w:rsid w:val="00F3478C"/>
    <w:rsid w:val="00F34D35"/>
    <w:rsid w:val="00F34F04"/>
    <w:rsid w:val="00F3673F"/>
    <w:rsid w:val="00F37910"/>
    <w:rsid w:val="00F37A4A"/>
    <w:rsid w:val="00F37E22"/>
    <w:rsid w:val="00F37FA6"/>
    <w:rsid w:val="00F41087"/>
    <w:rsid w:val="00F41820"/>
    <w:rsid w:val="00F41B7F"/>
    <w:rsid w:val="00F41B8B"/>
    <w:rsid w:val="00F42652"/>
    <w:rsid w:val="00F42867"/>
    <w:rsid w:val="00F431D8"/>
    <w:rsid w:val="00F43941"/>
    <w:rsid w:val="00F43C04"/>
    <w:rsid w:val="00F43D0B"/>
    <w:rsid w:val="00F43DAE"/>
    <w:rsid w:val="00F443C3"/>
    <w:rsid w:val="00F449DA"/>
    <w:rsid w:val="00F454DC"/>
    <w:rsid w:val="00F45C54"/>
    <w:rsid w:val="00F45DB8"/>
    <w:rsid w:val="00F461EE"/>
    <w:rsid w:val="00F46888"/>
    <w:rsid w:val="00F46A48"/>
    <w:rsid w:val="00F46A97"/>
    <w:rsid w:val="00F46D13"/>
    <w:rsid w:val="00F47ACC"/>
    <w:rsid w:val="00F47D27"/>
    <w:rsid w:val="00F50598"/>
    <w:rsid w:val="00F5108C"/>
    <w:rsid w:val="00F52067"/>
    <w:rsid w:val="00F520F3"/>
    <w:rsid w:val="00F52717"/>
    <w:rsid w:val="00F52D1B"/>
    <w:rsid w:val="00F5345C"/>
    <w:rsid w:val="00F53751"/>
    <w:rsid w:val="00F53BC9"/>
    <w:rsid w:val="00F547C2"/>
    <w:rsid w:val="00F55395"/>
    <w:rsid w:val="00F558FC"/>
    <w:rsid w:val="00F55923"/>
    <w:rsid w:val="00F559C4"/>
    <w:rsid w:val="00F561B6"/>
    <w:rsid w:val="00F564F5"/>
    <w:rsid w:val="00F56F96"/>
    <w:rsid w:val="00F57ADD"/>
    <w:rsid w:val="00F57DCC"/>
    <w:rsid w:val="00F60017"/>
    <w:rsid w:val="00F60366"/>
    <w:rsid w:val="00F61069"/>
    <w:rsid w:val="00F6170F"/>
    <w:rsid w:val="00F6213F"/>
    <w:rsid w:val="00F6365E"/>
    <w:rsid w:val="00F636B0"/>
    <w:rsid w:val="00F6376F"/>
    <w:rsid w:val="00F63B77"/>
    <w:rsid w:val="00F647BA"/>
    <w:rsid w:val="00F6570E"/>
    <w:rsid w:val="00F66288"/>
    <w:rsid w:val="00F66366"/>
    <w:rsid w:val="00F669FB"/>
    <w:rsid w:val="00F677B5"/>
    <w:rsid w:val="00F67E02"/>
    <w:rsid w:val="00F70000"/>
    <w:rsid w:val="00F707FA"/>
    <w:rsid w:val="00F70D11"/>
    <w:rsid w:val="00F71FB8"/>
    <w:rsid w:val="00F7205D"/>
    <w:rsid w:val="00F727B0"/>
    <w:rsid w:val="00F72B99"/>
    <w:rsid w:val="00F72CE8"/>
    <w:rsid w:val="00F7317D"/>
    <w:rsid w:val="00F732A2"/>
    <w:rsid w:val="00F73F52"/>
    <w:rsid w:val="00F74019"/>
    <w:rsid w:val="00F74490"/>
    <w:rsid w:val="00F747C7"/>
    <w:rsid w:val="00F74919"/>
    <w:rsid w:val="00F7507D"/>
    <w:rsid w:val="00F750A8"/>
    <w:rsid w:val="00F750E1"/>
    <w:rsid w:val="00F75195"/>
    <w:rsid w:val="00F75745"/>
    <w:rsid w:val="00F75B6E"/>
    <w:rsid w:val="00F76D2F"/>
    <w:rsid w:val="00F76DA3"/>
    <w:rsid w:val="00F772CD"/>
    <w:rsid w:val="00F775FC"/>
    <w:rsid w:val="00F7793C"/>
    <w:rsid w:val="00F810F9"/>
    <w:rsid w:val="00F81896"/>
    <w:rsid w:val="00F81DCA"/>
    <w:rsid w:val="00F82858"/>
    <w:rsid w:val="00F82EFF"/>
    <w:rsid w:val="00F83504"/>
    <w:rsid w:val="00F84482"/>
    <w:rsid w:val="00F8508E"/>
    <w:rsid w:val="00F85308"/>
    <w:rsid w:val="00F85657"/>
    <w:rsid w:val="00F85B53"/>
    <w:rsid w:val="00F86569"/>
    <w:rsid w:val="00F86B32"/>
    <w:rsid w:val="00F86EB6"/>
    <w:rsid w:val="00F87030"/>
    <w:rsid w:val="00F87A35"/>
    <w:rsid w:val="00F87EE4"/>
    <w:rsid w:val="00F90E87"/>
    <w:rsid w:val="00F92096"/>
    <w:rsid w:val="00F9275C"/>
    <w:rsid w:val="00F9292C"/>
    <w:rsid w:val="00F92D62"/>
    <w:rsid w:val="00F95005"/>
    <w:rsid w:val="00F96076"/>
    <w:rsid w:val="00F96986"/>
    <w:rsid w:val="00F96CF7"/>
    <w:rsid w:val="00F970F8"/>
    <w:rsid w:val="00F971CC"/>
    <w:rsid w:val="00F978C8"/>
    <w:rsid w:val="00F97A67"/>
    <w:rsid w:val="00F97B79"/>
    <w:rsid w:val="00F97E5E"/>
    <w:rsid w:val="00FA0276"/>
    <w:rsid w:val="00FA04D4"/>
    <w:rsid w:val="00FA1512"/>
    <w:rsid w:val="00FA1F54"/>
    <w:rsid w:val="00FA201F"/>
    <w:rsid w:val="00FA2494"/>
    <w:rsid w:val="00FA37CD"/>
    <w:rsid w:val="00FA4171"/>
    <w:rsid w:val="00FA4402"/>
    <w:rsid w:val="00FA4660"/>
    <w:rsid w:val="00FA4A3E"/>
    <w:rsid w:val="00FA5247"/>
    <w:rsid w:val="00FA61BE"/>
    <w:rsid w:val="00FA6F8D"/>
    <w:rsid w:val="00FA7360"/>
    <w:rsid w:val="00FB0291"/>
    <w:rsid w:val="00FB0E82"/>
    <w:rsid w:val="00FB199E"/>
    <w:rsid w:val="00FB1AA8"/>
    <w:rsid w:val="00FB23F7"/>
    <w:rsid w:val="00FB3141"/>
    <w:rsid w:val="00FB31A4"/>
    <w:rsid w:val="00FB364D"/>
    <w:rsid w:val="00FB4138"/>
    <w:rsid w:val="00FB41DE"/>
    <w:rsid w:val="00FB50FA"/>
    <w:rsid w:val="00FB5E26"/>
    <w:rsid w:val="00FB61BC"/>
    <w:rsid w:val="00FB6229"/>
    <w:rsid w:val="00FB6498"/>
    <w:rsid w:val="00FB653E"/>
    <w:rsid w:val="00FB65C7"/>
    <w:rsid w:val="00FB6D9B"/>
    <w:rsid w:val="00FB7AB2"/>
    <w:rsid w:val="00FC09F7"/>
    <w:rsid w:val="00FC0BAB"/>
    <w:rsid w:val="00FC0CA5"/>
    <w:rsid w:val="00FC157E"/>
    <w:rsid w:val="00FC185E"/>
    <w:rsid w:val="00FC2A3D"/>
    <w:rsid w:val="00FC2D16"/>
    <w:rsid w:val="00FC2E60"/>
    <w:rsid w:val="00FC3B11"/>
    <w:rsid w:val="00FC3D32"/>
    <w:rsid w:val="00FC4131"/>
    <w:rsid w:val="00FC44B1"/>
    <w:rsid w:val="00FC4582"/>
    <w:rsid w:val="00FC4ACE"/>
    <w:rsid w:val="00FC579B"/>
    <w:rsid w:val="00FC7174"/>
    <w:rsid w:val="00FC739A"/>
    <w:rsid w:val="00FC7C29"/>
    <w:rsid w:val="00FC7FCE"/>
    <w:rsid w:val="00FD07E2"/>
    <w:rsid w:val="00FD0D17"/>
    <w:rsid w:val="00FD0D82"/>
    <w:rsid w:val="00FD15B7"/>
    <w:rsid w:val="00FD17CA"/>
    <w:rsid w:val="00FD18E9"/>
    <w:rsid w:val="00FD1F6B"/>
    <w:rsid w:val="00FD2018"/>
    <w:rsid w:val="00FD2ECE"/>
    <w:rsid w:val="00FD3845"/>
    <w:rsid w:val="00FD41B2"/>
    <w:rsid w:val="00FD442C"/>
    <w:rsid w:val="00FD4824"/>
    <w:rsid w:val="00FD4E22"/>
    <w:rsid w:val="00FD4E4C"/>
    <w:rsid w:val="00FD4EF0"/>
    <w:rsid w:val="00FD57F1"/>
    <w:rsid w:val="00FD6223"/>
    <w:rsid w:val="00FD63FE"/>
    <w:rsid w:val="00FD6533"/>
    <w:rsid w:val="00FD66D4"/>
    <w:rsid w:val="00FD75A6"/>
    <w:rsid w:val="00FD76CA"/>
    <w:rsid w:val="00FD7893"/>
    <w:rsid w:val="00FE0AFE"/>
    <w:rsid w:val="00FE0DFE"/>
    <w:rsid w:val="00FE0F1A"/>
    <w:rsid w:val="00FE0F24"/>
    <w:rsid w:val="00FE1A4F"/>
    <w:rsid w:val="00FE1B01"/>
    <w:rsid w:val="00FE28A7"/>
    <w:rsid w:val="00FE2EB5"/>
    <w:rsid w:val="00FE2F88"/>
    <w:rsid w:val="00FE3630"/>
    <w:rsid w:val="00FE395A"/>
    <w:rsid w:val="00FE42C1"/>
    <w:rsid w:val="00FE4A42"/>
    <w:rsid w:val="00FE4ABC"/>
    <w:rsid w:val="00FE4E5E"/>
    <w:rsid w:val="00FE58A8"/>
    <w:rsid w:val="00FE5EEF"/>
    <w:rsid w:val="00FE6818"/>
    <w:rsid w:val="00FE7D65"/>
    <w:rsid w:val="00FF02DB"/>
    <w:rsid w:val="00FF0FD4"/>
    <w:rsid w:val="00FF17B3"/>
    <w:rsid w:val="00FF1E26"/>
    <w:rsid w:val="00FF24E7"/>
    <w:rsid w:val="00FF25A3"/>
    <w:rsid w:val="00FF2D30"/>
    <w:rsid w:val="00FF2D60"/>
    <w:rsid w:val="00FF3625"/>
    <w:rsid w:val="00FF3EB0"/>
    <w:rsid w:val="00FF3F16"/>
    <w:rsid w:val="00FF4400"/>
    <w:rsid w:val="00FF5247"/>
    <w:rsid w:val="00FF52DD"/>
    <w:rsid w:val="00FF551D"/>
    <w:rsid w:val="00FF58E9"/>
    <w:rsid w:val="00FF59D9"/>
    <w:rsid w:val="00FF6512"/>
    <w:rsid w:val="00FF675B"/>
    <w:rsid w:val="00FF6FF3"/>
    <w:rsid w:val="00FF71F5"/>
    <w:rsid w:val="00FF7201"/>
    <w:rsid w:val="00FF749A"/>
    <w:rsid w:val="00FF79DB"/>
    <w:rsid w:val="00FF7A42"/>
    <w:rsid w:val="011267B6"/>
    <w:rsid w:val="0122BA89"/>
    <w:rsid w:val="01250BAA"/>
    <w:rsid w:val="0129C335"/>
    <w:rsid w:val="015CAF02"/>
    <w:rsid w:val="0194B409"/>
    <w:rsid w:val="0195DD31"/>
    <w:rsid w:val="01CF3A7C"/>
    <w:rsid w:val="01E20CB1"/>
    <w:rsid w:val="01E500E3"/>
    <w:rsid w:val="01F76A18"/>
    <w:rsid w:val="01F97BBC"/>
    <w:rsid w:val="01FDA80A"/>
    <w:rsid w:val="02113C97"/>
    <w:rsid w:val="0213AA01"/>
    <w:rsid w:val="023144E7"/>
    <w:rsid w:val="02357C46"/>
    <w:rsid w:val="0253CBE8"/>
    <w:rsid w:val="02635E27"/>
    <w:rsid w:val="02775BF3"/>
    <w:rsid w:val="0287359F"/>
    <w:rsid w:val="0289D8F4"/>
    <w:rsid w:val="02A92308"/>
    <w:rsid w:val="02AD1447"/>
    <w:rsid w:val="02C41995"/>
    <w:rsid w:val="02D14815"/>
    <w:rsid w:val="02D8166A"/>
    <w:rsid w:val="02FA4D09"/>
    <w:rsid w:val="03429988"/>
    <w:rsid w:val="034AA07B"/>
    <w:rsid w:val="034F6A42"/>
    <w:rsid w:val="0364BB7E"/>
    <w:rsid w:val="0372A1B7"/>
    <w:rsid w:val="03784DA3"/>
    <w:rsid w:val="037F972A"/>
    <w:rsid w:val="03B4F0B0"/>
    <w:rsid w:val="03C64E8C"/>
    <w:rsid w:val="03E07DEA"/>
    <w:rsid w:val="03E1C7CD"/>
    <w:rsid w:val="03EDDED8"/>
    <w:rsid w:val="0401FAF7"/>
    <w:rsid w:val="04262461"/>
    <w:rsid w:val="044F2786"/>
    <w:rsid w:val="046AD5AA"/>
    <w:rsid w:val="048221C1"/>
    <w:rsid w:val="04D10820"/>
    <w:rsid w:val="04E2C5DC"/>
    <w:rsid w:val="04E43894"/>
    <w:rsid w:val="04EF6CD0"/>
    <w:rsid w:val="0514B551"/>
    <w:rsid w:val="053EBD2C"/>
    <w:rsid w:val="0541F7C8"/>
    <w:rsid w:val="0548CBA8"/>
    <w:rsid w:val="055F769F"/>
    <w:rsid w:val="05B5D178"/>
    <w:rsid w:val="05BC6AD9"/>
    <w:rsid w:val="05D4C757"/>
    <w:rsid w:val="060C6089"/>
    <w:rsid w:val="0615369F"/>
    <w:rsid w:val="061FEDBA"/>
    <w:rsid w:val="062A25A9"/>
    <w:rsid w:val="063FF62C"/>
    <w:rsid w:val="064F40B7"/>
    <w:rsid w:val="0671E788"/>
    <w:rsid w:val="06887A82"/>
    <w:rsid w:val="06B304DB"/>
    <w:rsid w:val="06EFFCD3"/>
    <w:rsid w:val="070B97A3"/>
    <w:rsid w:val="070ED8CE"/>
    <w:rsid w:val="0724C31A"/>
    <w:rsid w:val="072EE575"/>
    <w:rsid w:val="072FA7B9"/>
    <w:rsid w:val="074375F0"/>
    <w:rsid w:val="07465B61"/>
    <w:rsid w:val="07855741"/>
    <w:rsid w:val="0785FE51"/>
    <w:rsid w:val="078BAD28"/>
    <w:rsid w:val="0792234B"/>
    <w:rsid w:val="07A44D48"/>
    <w:rsid w:val="07AFA9A7"/>
    <w:rsid w:val="08512546"/>
    <w:rsid w:val="0881BF6F"/>
    <w:rsid w:val="08924DC4"/>
    <w:rsid w:val="08BB26BA"/>
    <w:rsid w:val="08BF0D7C"/>
    <w:rsid w:val="08E3F84D"/>
    <w:rsid w:val="08F9C77E"/>
    <w:rsid w:val="09094294"/>
    <w:rsid w:val="091708D9"/>
    <w:rsid w:val="09349544"/>
    <w:rsid w:val="0988996F"/>
    <w:rsid w:val="09AEE580"/>
    <w:rsid w:val="09B080E4"/>
    <w:rsid w:val="09B104FC"/>
    <w:rsid w:val="09B63426"/>
    <w:rsid w:val="09E45F39"/>
    <w:rsid w:val="0A2F41E6"/>
    <w:rsid w:val="0A7889EC"/>
    <w:rsid w:val="0A7C40E8"/>
    <w:rsid w:val="0A89C959"/>
    <w:rsid w:val="0AB338F8"/>
    <w:rsid w:val="0ABAC5DE"/>
    <w:rsid w:val="0AE28B69"/>
    <w:rsid w:val="0AFF76F8"/>
    <w:rsid w:val="0B02ADC3"/>
    <w:rsid w:val="0B0B3BC3"/>
    <w:rsid w:val="0B4B428F"/>
    <w:rsid w:val="0B4CD55D"/>
    <w:rsid w:val="0B552A12"/>
    <w:rsid w:val="0B8AA90F"/>
    <w:rsid w:val="0BBA3058"/>
    <w:rsid w:val="0BD0B37A"/>
    <w:rsid w:val="0BE21616"/>
    <w:rsid w:val="0C866C62"/>
    <w:rsid w:val="0C936478"/>
    <w:rsid w:val="0CA6E210"/>
    <w:rsid w:val="0CF65589"/>
    <w:rsid w:val="0D22465F"/>
    <w:rsid w:val="0D6F1CF7"/>
    <w:rsid w:val="0DDAD2E3"/>
    <w:rsid w:val="0DDC0FA9"/>
    <w:rsid w:val="0E11F50F"/>
    <w:rsid w:val="0E182F2C"/>
    <w:rsid w:val="0E1F19C3"/>
    <w:rsid w:val="0E50BAE3"/>
    <w:rsid w:val="0E60D690"/>
    <w:rsid w:val="0E6A79A0"/>
    <w:rsid w:val="0E90AFAC"/>
    <w:rsid w:val="0EAFB8CC"/>
    <w:rsid w:val="0ED9705E"/>
    <w:rsid w:val="0F02FF24"/>
    <w:rsid w:val="0F133DDA"/>
    <w:rsid w:val="0F2333DE"/>
    <w:rsid w:val="0F2844BF"/>
    <w:rsid w:val="0F3461D0"/>
    <w:rsid w:val="0F3AF20E"/>
    <w:rsid w:val="0F748B70"/>
    <w:rsid w:val="0F79ECA8"/>
    <w:rsid w:val="0F8163FD"/>
    <w:rsid w:val="0FEA50A4"/>
    <w:rsid w:val="10063E96"/>
    <w:rsid w:val="103FE66F"/>
    <w:rsid w:val="10851565"/>
    <w:rsid w:val="108AE6A7"/>
    <w:rsid w:val="10B1C9F3"/>
    <w:rsid w:val="10B655F8"/>
    <w:rsid w:val="1105A9A7"/>
    <w:rsid w:val="110A1E83"/>
    <w:rsid w:val="1116E0D0"/>
    <w:rsid w:val="1136845B"/>
    <w:rsid w:val="11371345"/>
    <w:rsid w:val="11379864"/>
    <w:rsid w:val="113ABD26"/>
    <w:rsid w:val="1145B613"/>
    <w:rsid w:val="114994F1"/>
    <w:rsid w:val="11521A08"/>
    <w:rsid w:val="11632D62"/>
    <w:rsid w:val="11689C0E"/>
    <w:rsid w:val="1172014F"/>
    <w:rsid w:val="1190E011"/>
    <w:rsid w:val="11CB47C7"/>
    <w:rsid w:val="11CE9E39"/>
    <w:rsid w:val="11D9A44C"/>
    <w:rsid w:val="1211D35A"/>
    <w:rsid w:val="121B78EF"/>
    <w:rsid w:val="122F9702"/>
    <w:rsid w:val="125FE9BC"/>
    <w:rsid w:val="126A9CBC"/>
    <w:rsid w:val="128B6EC7"/>
    <w:rsid w:val="12E9B6E3"/>
    <w:rsid w:val="1346C805"/>
    <w:rsid w:val="1367B747"/>
    <w:rsid w:val="137FF49B"/>
    <w:rsid w:val="13C0D362"/>
    <w:rsid w:val="13D54537"/>
    <w:rsid w:val="140248C1"/>
    <w:rsid w:val="140815DB"/>
    <w:rsid w:val="1436BB50"/>
    <w:rsid w:val="1437D92D"/>
    <w:rsid w:val="1449E14C"/>
    <w:rsid w:val="146E41E1"/>
    <w:rsid w:val="14708C76"/>
    <w:rsid w:val="14786BA0"/>
    <w:rsid w:val="147E46BD"/>
    <w:rsid w:val="1481C7D5"/>
    <w:rsid w:val="14A612B1"/>
    <w:rsid w:val="14CBDFF4"/>
    <w:rsid w:val="14DDEA0E"/>
    <w:rsid w:val="14F38B39"/>
    <w:rsid w:val="150259DB"/>
    <w:rsid w:val="150519A4"/>
    <w:rsid w:val="152F11CA"/>
    <w:rsid w:val="15339CA4"/>
    <w:rsid w:val="1550E89B"/>
    <w:rsid w:val="15AA7A90"/>
    <w:rsid w:val="15CBE115"/>
    <w:rsid w:val="15E12C99"/>
    <w:rsid w:val="1620CBC0"/>
    <w:rsid w:val="162CFE33"/>
    <w:rsid w:val="1642A545"/>
    <w:rsid w:val="164D8139"/>
    <w:rsid w:val="164FA0F4"/>
    <w:rsid w:val="165C57BD"/>
    <w:rsid w:val="1665A382"/>
    <w:rsid w:val="1674C329"/>
    <w:rsid w:val="167F6CEA"/>
    <w:rsid w:val="168A8601"/>
    <w:rsid w:val="16918FA9"/>
    <w:rsid w:val="1695A120"/>
    <w:rsid w:val="1697758A"/>
    <w:rsid w:val="16CE7EFF"/>
    <w:rsid w:val="16D2259C"/>
    <w:rsid w:val="16DB8467"/>
    <w:rsid w:val="17088286"/>
    <w:rsid w:val="17273453"/>
    <w:rsid w:val="174AAF63"/>
    <w:rsid w:val="17631502"/>
    <w:rsid w:val="176CA881"/>
    <w:rsid w:val="17AAF435"/>
    <w:rsid w:val="17B9A282"/>
    <w:rsid w:val="17C8CE94"/>
    <w:rsid w:val="17F118DB"/>
    <w:rsid w:val="180502C6"/>
    <w:rsid w:val="1808B6A3"/>
    <w:rsid w:val="18199A78"/>
    <w:rsid w:val="181D7698"/>
    <w:rsid w:val="183791F2"/>
    <w:rsid w:val="184CF91E"/>
    <w:rsid w:val="184E399D"/>
    <w:rsid w:val="186B52D2"/>
    <w:rsid w:val="18DB7988"/>
    <w:rsid w:val="18E4DBCE"/>
    <w:rsid w:val="1931DD8D"/>
    <w:rsid w:val="19455A44"/>
    <w:rsid w:val="194A185B"/>
    <w:rsid w:val="199F4E33"/>
    <w:rsid w:val="19BCB842"/>
    <w:rsid w:val="19BE1908"/>
    <w:rsid w:val="19BF59E0"/>
    <w:rsid w:val="19FE01CB"/>
    <w:rsid w:val="1A159CE0"/>
    <w:rsid w:val="1A5DD4E8"/>
    <w:rsid w:val="1A642E38"/>
    <w:rsid w:val="1A7DEDF4"/>
    <w:rsid w:val="1AC4441E"/>
    <w:rsid w:val="1AD9965E"/>
    <w:rsid w:val="1AEC7CC2"/>
    <w:rsid w:val="1AFCE2A1"/>
    <w:rsid w:val="1B1D8848"/>
    <w:rsid w:val="1B6AE6AD"/>
    <w:rsid w:val="1B724D4F"/>
    <w:rsid w:val="1B86143A"/>
    <w:rsid w:val="1BA86182"/>
    <w:rsid w:val="1BC56110"/>
    <w:rsid w:val="1BCD8BE3"/>
    <w:rsid w:val="1BCDE9D5"/>
    <w:rsid w:val="1C0020D0"/>
    <w:rsid w:val="1C007028"/>
    <w:rsid w:val="1C0297A2"/>
    <w:rsid w:val="1C2D4DA0"/>
    <w:rsid w:val="1C3F4EA5"/>
    <w:rsid w:val="1C635A2D"/>
    <w:rsid w:val="1C6C667B"/>
    <w:rsid w:val="1C6FAC89"/>
    <w:rsid w:val="1C74B535"/>
    <w:rsid w:val="1C764A2E"/>
    <w:rsid w:val="1C9FFE3D"/>
    <w:rsid w:val="1CD2208C"/>
    <w:rsid w:val="1CF5B9CA"/>
    <w:rsid w:val="1D008A17"/>
    <w:rsid w:val="1D19A63F"/>
    <w:rsid w:val="1D85B917"/>
    <w:rsid w:val="1D9FB830"/>
    <w:rsid w:val="1DA9B552"/>
    <w:rsid w:val="1DC4BFD8"/>
    <w:rsid w:val="1E17EE65"/>
    <w:rsid w:val="1E3B4892"/>
    <w:rsid w:val="1E44EE7F"/>
    <w:rsid w:val="1E4EE628"/>
    <w:rsid w:val="1E5C345D"/>
    <w:rsid w:val="1E6B992A"/>
    <w:rsid w:val="1E9533F8"/>
    <w:rsid w:val="1E98264B"/>
    <w:rsid w:val="1E9B5881"/>
    <w:rsid w:val="1EB576A0"/>
    <w:rsid w:val="1ED240F8"/>
    <w:rsid w:val="1EE2C941"/>
    <w:rsid w:val="1EF1B3B3"/>
    <w:rsid w:val="1EF7C33C"/>
    <w:rsid w:val="1F15366F"/>
    <w:rsid w:val="1F1DDDFD"/>
    <w:rsid w:val="1F1FE233"/>
    <w:rsid w:val="1F85E814"/>
    <w:rsid w:val="1FB89796"/>
    <w:rsid w:val="2001BAA9"/>
    <w:rsid w:val="20089461"/>
    <w:rsid w:val="202D1A9B"/>
    <w:rsid w:val="2031F701"/>
    <w:rsid w:val="203FED2F"/>
    <w:rsid w:val="20409F6C"/>
    <w:rsid w:val="2055CF1E"/>
    <w:rsid w:val="205BD444"/>
    <w:rsid w:val="207036CF"/>
    <w:rsid w:val="20729503"/>
    <w:rsid w:val="207E8D69"/>
    <w:rsid w:val="2090DFE2"/>
    <w:rsid w:val="20997522"/>
    <w:rsid w:val="209F1998"/>
    <w:rsid w:val="20C56DC5"/>
    <w:rsid w:val="20D48935"/>
    <w:rsid w:val="20D7E126"/>
    <w:rsid w:val="20E57DC9"/>
    <w:rsid w:val="21101933"/>
    <w:rsid w:val="217B908A"/>
    <w:rsid w:val="217D0B6B"/>
    <w:rsid w:val="2186516B"/>
    <w:rsid w:val="21A071BE"/>
    <w:rsid w:val="21B8B4CE"/>
    <w:rsid w:val="21E13ECC"/>
    <w:rsid w:val="21FADCE3"/>
    <w:rsid w:val="223BD630"/>
    <w:rsid w:val="223BEDEE"/>
    <w:rsid w:val="2252D6E9"/>
    <w:rsid w:val="2292625A"/>
    <w:rsid w:val="22B4F566"/>
    <w:rsid w:val="22C4EC8B"/>
    <w:rsid w:val="22CB244E"/>
    <w:rsid w:val="22DF5704"/>
    <w:rsid w:val="22E8BD65"/>
    <w:rsid w:val="232F2662"/>
    <w:rsid w:val="233C421F"/>
    <w:rsid w:val="234A722B"/>
    <w:rsid w:val="2354BC3A"/>
    <w:rsid w:val="236B0C09"/>
    <w:rsid w:val="236CF79F"/>
    <w:rsid w:val="2378A5B7"/>
    <w:rsid w:val="23946B53"/>
    <w:rsid w:val="23985413"/>
    <w:rsid w:val="23A48652"/>
    <w:rsid w:val="23D148B5"/>
    <w:rsid w:val="23EB88DC"/>
    <w:rsid w:val="23F53282"/>
    <w:rsid w:val="2400D7C5"/>
    <w:rsid w:val="2412C7F6"/>
    <w:rsid w:val="2422E955"/>
    <w:rsid w:val="24307BD2"/>
    <w:rsid w:val="24482BBF"/>
    <w:rsid w:val="244BB33E"/>
    <w:rsid w:val="24856DD9"/>
    <w:rsid w:val="24C13534"/>
    <w:rsid w:val="24F43683"/>
    <w:rsid w:val="2503FFB4"/>
    <w:rsid w:val="251A1DA8"/>
    <w:rsid w:val="251C8426"/>
    <w:rsid w:val="2532CBA2"/>
    <w:rsid w:val="25349CB5"/>
    <w:rsid w:val="25369E04"/>
    <w:rsid w:val="2545D567"/>
    <w:rsid w:val="254EFBCC"/>
    <w:rsid w:val="25526684"/>
    <w:rsid w:val="258B7222"/>
    <w:rsid w:val="25F48EA2"/>
    <w:rsid w:val="26174851"/>
    <w:rsid w:val="263E3F31"/>
    <w:rsid w:val="264A5B65"/>
    <w:rsid w:val="268333C2"/>
    <w:rsid w:val="269A9BFE"/>
    <w:rsid w:val="269FAD66"/>
    <w:rsid w:val="26A358C3"/>
    <w:rsid w:val="26AD8CB2"/>
    <w:rsid w:val="26B9D2E1"/>
    <w:rsid w:val="26D0CAEA"/>
    <w:rsid w:val="26EDF5D2"/>
    <w:rsid w:val="2704806C"/>
    <w:rsid w:val="271D880D"/>
    <w:rsid w:val="2723C9EC"/>
    <w:rsid w:val="2726BCA6"/>
    <w:rsid w:val="2736E4F0"/>
    <w:rsid w:val="27550148"/>
    <w:rsid w:val="2783A12C"/>
    <w:rsid w:val="278E25E8"/>
    <w:rsid w:val="2797E61C"/>
    <w:rsid w:val="27FFD709"/>
    <w:rsid w:val="28119385"/>
    <w:rsid w:val="281DE34E"/>
    <w:rsid w:val="28218B19"/>
    <w:rsid w:val="282E6300"/>
    <w:rsid w:val="2840F4ED"/>
    <w:rsid w:val="2849CBB3"/>
    <w:rsid w:val="284C68AA"/>
    <w:rsid w:val="288346C4"/>
    <w:rsid w:val="28983094"/>
    <w:rsid w:val="28AACBD2"/>
    <w:rsid w:val="28B29279"/>
    <w:rsid w:val="28CE9765"/>
    <w:rsid w:val="28EBB3CC"/>
    <w:rsid w:val="28FDD442"/>
    <w:rsid w:val="2933FE20"/>
    <w:rsid w:val="293D4DD0"/>
    <w:rsid w:val="294D2032"/>
    <w:rsid w:val="29636B94"/>
    <w:rsid w:val="2971520A"/>
    <w:rsid w:val="29882345"/>
    <w:rsid w:val="299E67E6"/>
    <w:rsid w:val="29C9A240"/>
    <w:rsid w:val="29FAD499"/>
    <w:rsid w:val="29FFF8F5"/>
    <w:rsid w:val="2A047CEF"/>
    <w:rsid w:val="2A194E33"/>
    <w:rsid w:val="2A31C1A8"/>
    <w:rsid w:val="2A5C4342"/>
    <w:rsid w:val="2AB7C6BF"/>
    <w:rsid w:val="2B132745"/>
    <w:rsid w:val="2B2D402E"/>
    <w:rsid w:val="2B582BEA"/>
    <w:rsid w:val="2B5A313D"/>
    <w:rsid w:val="2B632132"/>
    <w:rsid w:val="2B869143"/>
    <w:rsid w:val="2B8BA729"/>
    <w:rsid w:val="2B8D4404"/>
    <w:rsid w:val="2B8E92A6"/>
    <w:rsid w:val="2BC89CC3"/>
    <w:rsid w:val="2C154D58"/>
    <w:rsid w:val="2C3F3256"/>
    <w:rsid w:val="2C4D85FA"/>
    <w:rsid w:val="2C9BF961"/>
    <w:rsid w:val="2CEADB11"/>
    <w:rsid w:val="2CEE5A87"/>
    <w:rsid w:val="2CF27546"/>
    <w:rsid w:val="2CFBE35F"/>
    <w:rsid w:val="2D09E556"/>
    <w:rsid w:val="2D53413A"/>
    <w:rsid w:val="2D537AF5"/>
    <w:rsid w:val="2D553CFD"/>
    <w:rsid w:val="2D654864"/>
    <w:rsid w:val="2DADEBC1"/>
    <w:rsid w:val="2DC8E165"/>
    <w:rsid w:val="2DF0878A"/>
    <w:rsid w:val="2E1BD247"/>
    <w:rsid w:val="2E2CCF7C"/>
    <w:rsid w:val="2E4190F1"/>
    <w:rsid w:val="2E426C0B"/>
    <w:rsid w:val="2E6DFE59"/>
    <w:rsid w:val="2E84E37A"/>
    <w:rsid w:val="2EB0FBA7"/>
    <w:rsid w:val="2EC4E4C6"/>
    <w:rsid w:val="2EE24778"/>
    <w:rsid w:val="2F10AFDF"/>
    <w:rsid w:val="2F17703D"/>
    <w:rsid w:val="2F1E372B"/>
    <w:rsid w:val="2F3DCDE6"/>
    <w:rsid w:val="2F50B0C4"/>
    <w:rsid w:val="2F65C366"/>
    <w:rsid w:val="2F6760F4"/>
    <w:rsid w:val="2F6DAF02"/>
    <w:rsid w:val="2F7A49E0"/>
    <w:rsid w:val="2F7E465D"/>
    <w:rsid w:val="2F815CCF"/>
    <w:rsid w:val="2F82488B"/>
    <w:rsid w:val="2F8C57EB"/>
    <w:rsid w:val="2F9C60E9"/>
    <w:rsid w:val="2FBAB7C8"/>
    <w:rsid w:val="2FD2383B"/>
    <w:rsid w:val="2FDE2880"/>
    <w:rsid w:val="30053C1C"/>
    <w:rsid w:val="301971C7"/>
    <w:rsid w:val="30306358"/>
    <w:rsid w:val="3075304C"/>
    <w:rsid w:val="30926F7A"/>
    <w:rsid w:val="30ADE3C9"/>
    <w:rsid w:val="30B0E5C1"/>
    <w:rsid w:val="30DD392F"/>
    <w:rsid w:val="30FD1F5A"/>
    <w:rsid w:val="311118F2"/>
    <w:rsid w:val="3111A7FF"/>
    <w:rsid w:val="31446A33"/>
    <w:rsid w:val="31B93804"/>
    <w:rsid w:val="31C6CE87"/>
    <w:rsid w:val="31DDDF80"/>
    <w:rsid w:val="31F66ACC"/>
    <w:rsid w:val="31F75110"/>
    <w:rsid w:val="32289B68"/>
    <w:rsid w:val="322AA667"/>
    <w:rsid w:val="327807DA"/>
    <w:rsid w:val="3280FDFD"/>
    <w:rsid w:val="3292C8EB"/>
    <w:rsid w:val="32B8256B"/>
    <w:rsid w:val="32CAD5C6"/>
    <w:rsid w:val="32CD6C78"/>
    <w:rsid w:val="32D76D69"/>
    <w:rsid w:val="32EA8E11"/>
    <w:rsid w:val="330FB610"/>
    <w:rsid w:val="3384232F"/>
    <w:rsid w:val="3389122B"/>
    <w:rsid w:val="33A936EC"/>
    <w:rsid w:val="33B1F6B0"/>
    <w:rsid w:val="33B4A940"/>
    <w:rsid w:val="33BD550A"/>
    <w:rsid w:val="3437F317"/>
    <w:rsid w:val="34459FC5"/>
    <w:rsid w:val="34661F0A"/>
    <w:rsid w:val="34B31F65"/>
    <w:rsid w:val="34C9BF6C"/>
    <w:rsid w:val="34CACF2E"/>
    <w:rsid w:val="34D8B4DA"/>
    <w:rsid w:val="34F1F252"/>
    <w:rsid w:val="353034D3"/>
    <w:rsid w:val="35484D79"/>
    <w:rsid w:val="356E7F60"/>
    <w:rsid w:val="35B850FE"/>
    <w:rsid w:val="35F795CD"/>
    <w:rsid w:val="3602BCAC"/>
    <w:rsid w:val="3604D627"/>
    <w:rsid w:val="3606200F"/>
    <w:rsid w:val="36106145"/>
    <w:rsid w:val="3639A8CB"/>
    <w:rsid w:val="363DBD4A"/>
    <w:rsid w:val="36897895"/>
    <w:rsid w:val="369239A3"/>
    <w:rsid w:val="36979F3F"/>
    <w:rsid w:val="36A6D75B"/>
    <w:rsid w:val="370872CE"/>
    <w:rsid w:val="3729F387"/>
    <w:rsid w:val="37578584"/>
    <w:rsid w:val="3761A650"/>
    <w:rsid w:val="3772D09D"/>
    <w:rsid w:val="378EC6F2"/>
    <w:rsid w:val="37A22B8A"/>
    <w:rsid w:val="37AD5483"/>
    <w:rsid w:val="37BE5723"/>
    <w:rsid w:val="37EEA76D"/>
    <w:rsid w:val="37F45A33"/>
    <w:rsid w:val="38290339"/>
    <w:rsid w:val="386F1D73"/>
    <w:rsid w:val="3876DBA6"/>
    <w:rsid w:val="38785189"/>
    <w:rsid w:val="38804231"/>
    <w:rsid w:val="38AC3ABB"/>
    <w:rsid w:val="38C69AE1"/>
    <w:rsid w:val="38E686CE"/>
    <w:rsid w:val="38F3D503"/>
    <w:rsid w:val="391EF52F"/>
    <w:rsid w:val="393B7D34"/>
    <w:rsid w:val="3971ADF9"/>
    <w:rsid w:val="3984210E"/>
    <w:rsid w:val="39924DB9"/>
    <w:rsid w:val="39B46211"/>
    <w:rsid w:val="39B67868"/>
    <w:rsid w:val="39D6DF49"/>
    <w:rsid w:val="3A09B243"/>
    <w:rsid w:val="3A4BDAB4"/>
    <w:rsid w:val="3A4D0141"/>
    <w:rsid w:val="3A5E7884"/>
    <w:rsid w:val="3A680304"/>
    <w:rsid w:val="3AA14C4D"/>
    <w:rsid w:val="3AC09AC6"/>
    <w:rsid w:val="3AC20B7B"/>
    <w:rsid w:val="3ADC1F94"/>
    <w:rsid w:val="3ADF80EB"/>
    <w:rsid w:val="3AE1E306"/>
    <w:rsid w:val="3B13CC28"/>
    <w:rsid w:val="3B1AC7F5"/>
    <w:rsid w:val="3B20EF13"/>
    <w:rsid w:val="3B28BAD1"/>
    <w:rsid w:val="3B3F213A"/>
    <w:rsid w:val="3B4686E2"/>
    <w:rsid w:val="3B924F36"/>
    <w:rsid w:val="3BB920F1"/>
    <w:rsid w:val="3BC6C237"/>
    <w:rsid w:val="3C04024B"/>
    <w:rsid w:val="3C07B54A"/>
    <w:rsid w:val="3C59D97C"/>
    <w:rsid w:val="3C78444C"/>
    <w:rsid w:val="3CB555ED"/>
    <w:rsid w:val="3CC60828"/>
    <w:rsid w:val="3CF84010"/>
    <w:rsid w:val="3CFC418B"/>
    <w:rsid w:val="3D33A14F"/>
    <w:rsid w:val="3D3EE390"/>
    <w:rsid w:val="3D6CBA68"/>
    <w:rsid w:val="3D78B081"/>
    <w:rsid w:val="3D9A0C04"/>
    <w:rsid w:val="3DA6DB3C"/>
    <w:rsid w:val="3DAA6186"/>
    <w:rsid w:val="3DB13CC2"/>
    <w:rsid w:val="3DB1B72F"/>
    <w:rsid w:val="3DD31FDC"/>
    <w:rsid w:val="3E3F032D"/>
    <w:rsid w:val="3E4063F3"/>
    <w:rsid w:val="3E9D1FC1"/>
    <w:rsid w:val="3EA76E73"/>
    <w:rsid w:val="3EA77E82"/>
    <w:rsid w:val="3EA91AED"/>
    <w:rsid w:val="3ED319BF"/>
    <w:rsid w:val="3F0263AB"/>
    <w:rsid w:val="3F10EBCC"/>
    <w:rsid w:val="3F317A40"/>
    <w:rsid w:val="3F38F84B"/>
    <w:rsid w:val="3F3982E0"/>
    <w:rsid w:val="3F5C57AF"/>
    <w:rsid w:val="3F751E75"/>
    <w:rsid w:val="3F8A323D"/>
    <w:rsid w:val="3F8C7937"/>
    <w:rsid w:val="3FCB6706"/>
    <w:rsid w:val="3FCFC3C5"/>
    <w:rsid w:val="3FDE152E"/>
    <w:rsid w:val="3FEF4F6D"/>
    <w:rsid w:val="40017806"/>
    <w:rsid w:val="402BBABA"/>
    <w:rsid w:val="402DEE09"/>
    <w:rsid w:val="40382835"/>
    <w:rsid w:val="405E3F54"/>
    <w:rsid w:val="4087ADFC"/>
    <w:rsid w:val="4092597F"/>
    <w:rsid w:val="40A58468"/>
    <w:rsid w:val="40B6C120"/>
    <w:rsid w:val="40DB3D21"/>
    <w:rsid w:val="40E21ECE"/>
    <w:rsid w:val="40FFA518"/>
    <w:rsid w:val="412551A4"/>
    <w:rsid w:val="41431DB3"/>
    <w:rsid w:val="414971FD"/>
    <w:rsid w:val="41E3E4E5"/>
    <w:rsid w:val="41ECA1EE"/>
    <w:rsid w:val="41FCE301"/>
    <w:rsid w:val="4217ACAB"/>
    <w:rsid w:val="4219936D"/>
    <w:rsid w:val="421DEFCC"/>
    <w:rsid w:val="42455536"/>
    <w:rsid w:val="424734CC"/>
    <w:rsid w:val="424BF1BB"/>
    <w:rsid w:val="42503EFD"/>
    <w:rsid w:val="42A225B1"/>
    <w:rsid w:val="42B943E7"/>
    <w:rsid w:val="42DC80F4"/>
    <w:rsid w:val="43068BB6"/>
    <w:rsid w:val="431AE76A"/>
    <w:rsid w:val="43271080"/>
    <w:rsid w:val="4328DE6D"/>
    <w:rsid w:val="4335E7C4"/>
    <w:rsid w:val="43CB7131"/>
    <w:rsid w:val="43E48818"/>
    <w:rsid w:val="43E7C84D"/>
    <w:rsid w:val="43FFCBB0"/>
    <w:rsid w:val="4402CB25"/>
    <w:rsid w:val="4409B407"/>
    <w:rsid w:val="440D8099"/>
    <w:rsid w:val="441704A1"/>
    <w:rsid w:val="4427D7E6"/>
    <w:rsid w:val="443DAAE7"/>
    <w:rsid w:val="446AFC92"/>
    <w:rsid w:val="44AEAF95"/>
    <w:rsid w:val="44BD359E"/>
    <w:rsid w:val="44E530DD"/>
    <w:rsid w:val="453CC332"/>
    <w:rsid w:val="4541616C"/>
    <w:rsid w:val="4579EB48"/>
    <w:rsid w:val="458921F2"/>
    <w:rsid w:val="459A0174"/>
    <w:rsid w:val="45A6C4DF"/>
    <w:rsid w:val="45B7B4E3"/>
    <w:rsid w:val="45C3A847"/>
    <w:rsid w:val="45C95982"/>
    <w:rsid w:val="45CAFF94"/>
    <w:rsid w:val="45ED24B6"/>
    <w:rsid w:val="45F1C817"/>
    <w:rsid w:val="4602D118"/>
    <w:rsid w:val="461AA494"/>
    <w:rsid w:val="465CF291"/>
    <w:rsid w:val="4683D551"/>
    <w:rsid w:val="46A6E521"/>
    <w:rsid w:val="46F5CB9A"/>
    <w:rsid w:val="47250B5E"/>
    <w:rsid w:val="473CDA65"/>
    <w:rsid w:val="473EB9AE"/>
    <w:rsid w:val="47655D45"/>
    <w:rsid w:val="476DA94E"/>
    <w:rsid w:val="477F2A24"/>
    <w:rsid w:val="4795B9AC"/>
    <w:rsid w:val="47A902EC"/>
    <w:rsid w:val="47B674F5"/>
    <w:rsid w:val="47CDBC01"/>
    <w:rsid w:val="47D29962"/>
    <w:rsid w:val="47EAC5AE"/>
    <w:rsid w:val="47F73959"/>
    <w:rsid w:val="47F9F3DE"/>
    <w:rsid w:val="48012FAA"/>
    <w:rsid w:val="481A5F75"/>
    <w:rsid w:val="481B6FCF"/>
    <w:rsid w:val="483ED3E5"/>
    <w:rsid w:val="484074B3"/>
    <w:rsid w:val="48747741"/>
    <w:rsid w:val="48919BFB"/>
    <w:rsid w:val="48946F8C"/>
    <w:rsid w:val="48A8B52E"/>
    <w:rsid w:val="48AC3F23"/>
    <w:rsid w:val="48BD58B1"/>
    <w:rsid w:val="48C27FEA"/>
    <w:rsid w:val="48F43661"/>
    <w:rsid w:val="49435D0F"/>
    <w:rsid w:val="49473C21"/>
    <w:rsid w:val="49529AE6"/>
    <w:rsid w:val="49671335"/>
    <w:rsid w:val="4975E7AC"/>
    <w:rsid w:val="49868460"/>
    <w:rsid w:val="498AA64B"/>
    <w:rsid w:val="49BA088E"/>
    <w:rsid w:val="49E3BB37"/>
    <w:rsid w:val="49EA593E"/>
    <w:rsid w:val="49FDB5A4"/>
    <w:rsid w:val="4A08806A"/>
    <w:rsid w:val="4A64379F"/>
    <w:rsid w:val="4A6A5F72"/>
    <w:rsid w:val="4AA54A10"/>
    <w:rsid w:val="4AA65513"/>
    <w:rsid w:val="4AC348A1"/>
    <w:rsid w:val="4ACA506F"/>
    <w:rsid w:val="4AD1E86C"/>
    <w:rsid w:val="4AD22D1D"/>
    <w:rsid w:val="4AD7B75A"/>
    <w:rsid w:val="4AD97488"/>
    <w:rsid w:val="4AE0A3AE"/>
    <w:rsid w:val="4AE0C606"/>
    <w:rsid w:val="4AEDACA1"/>
    <w:rsid w:val="4B0DBA04"/>
    <w:rsid w:val="4B205B44"/>
    <w:rsid w:val="4B322B08"/>
    <w:rsid w:val="4B350AEF"/>
    <w:rsid w:val="4B45E292"/>
    <w:rsid w:val="4B4FABF9"/>
    <w:rsid w:val="4B4FBE90"/>
    <w:rsid w:val="4B945F77"/>
    <w:rsid w:val="4B9A2B7C"/>
    <w:rsid w:val="4BB476C2"/>
    <w:rsid w:val="4BB8F050"/>
    <w:rsid w:val="4BC65E22"/>
    <w:rsid w:val="4BE256E6"/>
    <w:rsid w:val="4BFC0B28"/>
    <w:rsid w:val="4C320337"/>
    <w:rsid w:val="4C404FB4"/>
    <w:rsid w:val="4C5CA2C0"/>
    <w:rsid w:val="4C659377"/>
    <w:rsid w:val="4C66566C"/>
    <w:rsid w:val="4C6DBEDF"/>
    <w:rsid w:val="4C7C740F"/>
    <w:rsid w:val="4C8CB9AC"/>
    <w:rsid w:val="4CA11245"/>
    <w:rsid w:val="4CA3F6C7"/>
    <w:rsid w:val="4CD4D707"/>
    <w:rsid w:val="4CDCE44A"/>
    <w:rsid w:val="4CFBD0A7"/>
    <w:rsid w:val="4D19EE8A"/>
    <w:rsid w:val="4D411965"/>
    <w:rsid w:val="4D757668"/>
    <w:rsid w:val="4D925CE5"/>
    <w:rsid w:val="4DB19E56"/>
    <w:rsid w:val="4DDF4B7D"/>
    <w:rsid w:val="4DF08389"/>
    <w:rsid w:val="4DF487EE"/>
    <w:rsid w:val="4E095F3A"/>
    <w:rsid w:val="4E1BD0CE"/>
    <w:rsid w:val="4E239D34"/>
    <w:rsid w:val="4E2BDD3C"/>
    <w:rsid w:val="4E2FF68F"/>
    <w:rsid w:val="4E4BBF02"/>
    <w:rsid w:val="4E5A75CA"/>
    <w:rsid w:val="4E77BE4D"/>
    <w:rsid w:val="4EA253B0"/>
    <w:rsid w:val="4EB0F5C7"/>
    <w:rsid w:val="4EEAE125"/>
    <w:rsid w:val="4EFE5798"/>
    <w:rsid w:val="4F0677BD"/>
    <w:rsid w:val="4F18C3C5"/>
    <w:rsid w:val="4F4AA154"/>
    <w:rsid w:val="4F7C1824"/>
    <w:rsid w:val="4F8B9BB0"/>
    <w:rsid w:val="4F909771"/>
    <w:rsid w:val="4F92176F"/>
    <w:rsid w:val="4FB26A32"/>
    <w:rsid w:val="4FB2C5A7"/>
    <w:rsid w:val="4FCBC492"/>
    <w:rsid w:val="4FDDCF1E"/>
    <w:rsid w:val="4FDDE3E1"/>
    <w:rsid w:val="4FE13039"/>
    <w:rsid w:val="4FE620F5"/>
    <w:rsid w:val="4FF359C1"/>
    <w:rsid w:val="5037C069"/>
    <w:rsid w:val="505FA851"/>
    <w:rsid w:val="50D523F4"/>
    <w:rsid w:val="50F9506C"/>
    <w:rsid w:val="5159992D"/>
    <w:rsid w:val="51F1580D"/>
    <w:rsid w:val="521A8EAF"/>
    <w:rsid w:val="5225B2F2"/>
    <w:rsid w:val="528AB7B3"/>
    <w:rsid w:val="52BE88E4"/>
    <w:rsid w:val="52D8952C"/>
    <w:rsid w:val="52FAB366"/>
    <w:rsid w:val="5304083C"/>
    <w:rsid w:val="535932DF"/>
    <w:rsid w:val="53639A4B"/>
    <w:rsid w:val="536D69EB"/>
    <w:rsid w:val="53AA7049"/>
    <w:rsid w:val="53C8333C"/>
    <w:rsid w:val="53DA1D70"/>
    <w:rsid w:val="53FC25E1"/>
    <w:rsid w:val="54363631"/>
    <w:rsid w:val="5438496F"/>
    <w:rsid w:val="544939D4"/>
    <w:rsid w:val="544A5ADC"/>
    <w:rsid w:val="5494DA26"/>
    <w:rsid w:val="549A0FB5"/>
    <w:rsid w:val="549A8967"/>
    <w:rsid w:val="54B2BA00"/>
    <w:rsid w:val="54CDCC01"/>
    <w:rsid w:val="54D68E48"/>
    <w:rsid w:val="54D8D554"/>
    <w:rsid w:val="54ECC04F"/>
    <w:rsid w:val="54F7CFC6"/>
    <w:rsid w:val="54FB8BF8"/>
    <w:rsid w:val="55373E31"/>
    <w:rsid w:val="554AAD74"/>
    <w:rsid w:val="5561CD15"/>
    <w:rsid w:val="5577946F"/>
    <w:rsid w:val="559F2A25"/>
    <w:rsid w:val="55AB6CCE"/>
    <w:rsid w:val="55AE28D4"/>
    <w:rsid w:val="55BA2D30"/>
    <w:rsid w:val="55BA7B2E"/>
    <w:rsid w:val="55C16235"/>
    <w:rsid w:val="55C309E9"/>
    <w:rsid w:val="55C67B87"/>
    <w:rsid w:val="55E5FF37"/>
    <w:rsid w:val="561E0330"/>
    <w:rsid w:val="5621F2FD"/>
    <w:rsid w:val="565B67C2"/>
    <w:rsid w:val="56614A01"/>
    <w:rsid w:val="568071FE"/>
    <w:rsid w:val="56C02AD5"/>
    <w:rsid w:val="56DE5892"/>
    <w:rsid w:val="56F2FDC3"/>
    <w:rsid w:val="574D60B0"/>
    <w:rsid w:val="5754595C"/>
    <w:rsid w:val="576177EA"/>
    <w:rsid w:val="576C060C"/>
    <w:rsid w:val="57838754"/>
    <w:rsid w:val="57B6F25E"/>
    <w:rsid w:val="57DED563"/>
    <w:rsid w:val="57F02B10"/>
    <w:rsid w:val="57F1D9D2"/>
    <w:rsid w:val="57F2CA48"/>
    <w:rsid w:val="58127090"/>
    <w:rsid w:val="5845F22E"/>
    <w:rsid w:val="584B0062"/>
    <w:rsid w:val="586D09B6"/>
    <w:rsid w:val="58A82C17"/>
    <w:rsid w:val="58C332F9"/>
    <w:rsid w:val="58C5142F"/>
    <w:rsid w:val="58CA2397"/>
    <w:rsid w:val="590E62A2"/>
    <w:rsid w:val="592D7268"/>
    <w:rsid w:val="5942D6C8"/>
    <w:rsid w:val="59612E12"/>
    <w:rsid w:val="59682403"/>
    <w:rsid w:val="596A4F12"/>
    <w:rsid w:val="59832C2E"/>
    <w:rsid w:val="59C07E40"/>
    <w:rsid w:val="59CF1A71"/>
    <w:rsid w:val="5A022595"/>
    <w:rsid w:val="5A282989"/>
    <w:rsid w:val="5A637E73"/>
    <w:rsid w:val="5A6A0795"/>
    <w:rsid w:val="5A891BA8"/>
    <w:rsid w:val="5AA2095F"/>
    <w:rsid w:val="5ACC32ED"/>
    <w:rsid w:val="5AEEA486"/>
    <w:rsid w:val="5AFD3EC0"/>
    <w:rsid w:val="5AFED756"/>
    <w:rsid w:val="5B17DA99"/>
    <w:rsid w:val="5B1C0301"/>
    <w:rsid w:val="5B21F1A2"/>
    <w:rsid w:val="5B31A2C4"/>
    <w:rsid w:val="5B3CED57"/>
    <w:rsid w:val="5B4B42E2"/>
    <w:rsid w:val="5B5CAB91"/>
    <w:rsid w:val="5B5CEC9D"/>
    <w:rsid w:val="5B792A46"/>
    <w:rsid w:val="5BC73F1F"/>
    <w:rsid w:val="5BD21926"/>
    <w:rsid w:val="5BD68D0D"/>
    <w:rsid w:val="5BDC13DA"/>
    <w:rsid w:val="5BE95042"/>
    <w:rsid w:val="5BF3AC01"/>
    <w:rsid w:val="5C0E5800"/>
    <w:rsid w:val="5C211700"/>
    <w:rsid w:val="5C37B963"/>
    <w:rsid w:val="5C90D1A3"/>
    <w:rsid w:val="5C95165F"/>
    <w:rsid w:val="5C9D013B"/>
    <w:rsid w:val="5CAFEABD"/>
    <w:rsid w:val="5CD4C9D4"/>
    <w:rsid w:val="5CD7CDDE"/>
    <w:rsid w:val="5D067818"/>
    <w:rsid w:val="5D175BD2"/>
    <w:rsid w:val="5D27C272"/>
    <w:rsid w:val="5D3E6B77"/>
    <w:rsid w:val="5D7FBA4A"/>
    <w:rsid w:val="5D8C340B"/>
    <w:rsid w:val="5D98C92A"/>
    <w:rsid w:val="5DA527F1"/>
    <w:rsid w:val="5DBA4593"/>
    <w:rsid w:val="5DC56806"/>
    <w:rsid w:val="5DC9C0EF"/>
    <w:rsid w:val="5DCB8F24"/>
    <w:rsid w:val="5E2CA204"/>
    <w:rsid w:val="5E3278D1"/>
    <w:rsid w:val="5E33E690"/>
    <w:rsid w:val="5E739C92"/>
    <w:rsid w:val="5E745A71"/>
    <w:rsid w:val="5E891B42"/>
    <w:rsid w:val="5EAD7992"/>
    <w:rsid w:val="5EC55D29"/>
    <w:rsid w:val="5ED1F257"/>
    <w:rsid w:val="5EDF34EB"/>
    <w:rsid w:val="5EDF588F"/>
    <w:rsid w:val="5EED0E27"/>
    <w:rsid w:val="5EFEADCD"/>
    <w:rsid w:val="5F25021B"/>
    <w:rsid w:val="5F4C7D0B"/>
    <w:rsid w:val="5F5F922B"/>
    <w:rsid w:val="5F78AD0F"/>
    <w:rsid w:val="5F98EFEF"/>
    <w:rsid w:val="5FADAF79"/>
    <w:rsid w:val="5FCCCB0B"/>
    <w:rsid w:val="5FCE73FD"/>
    <w:rsid w:val="5FD7D3D0"/>
    <w:rsid w:val="6005CEDC"/>
    <w:rsid w:val="601477E2"/>
    <w:rsid w:val="6020DB6F"/>
    <w:rsid w:val="6045215D"/>
    <w:rsid w:val="606036DA"/>
    <w:rsid w:val="608F176A"/>
    <w:rsid w:val="60A5EDBE"/>
    <w:rsid w:val="60A686D5"/>
    <w:rsid w:val="60CF2E2C"/>
    <w:rsid w:val="60EFBC55"/>
    <w:rsid w:val="60F49337"/>
    <w:rsid w:val="61084679"/>
    <w:rsid w:val="611EFB6A"/>
    <w:rsid w:val="61597C7A"/>
    <w:rsid w:val="61799543"/>
    <w:rsid w:val="6181A3A0"/>
    <w:rsid w:val="6183B77F"/>
    <w:rsid w:val="6187EEDE"/>
    <w:rsid w:val="61A87256"/>
    <w:rsid w:val="62011574"/>
    <w:rsid w:val="621A4126"/>
    <w:rsid w:val="622127DF"/>
    <w:rsid w:val="622310DF"/>
    <w:rsid w:val="622D5A52"/>
    <w:rsid w:val="62404D43"/>
    <w:rsid w:val="6259067B"/>
    <w:rsid w:val="626AE73E"/>
    <w:rsid w:val="6281F6A9"/>
    <w:rsid w:val="62825B27"/>
    <w:rsid w:val="6282F529"/>
    <w:rsid w:val="62C516A6"/>
    <w:rsid w:val="62E92196"/>
    <w:rsid w:val="62FEF208"/>
    <w:rsid w:val="63128DC0"/>
    <w:rsid w:val="6317141D"/>
    <w:rsid w:val="6320C26D"/>
    <w:rsid w:val="6326B6BA"/>
    <w:rsid w:val="6328623A"/>
    <w:rsid w:val="632DD846"/>
    <w:rsid w:val="63363697"/>
    <w:rsid w:val="633AD005"/>
    <w:rsid w:val="638BC42D"/>
    <w:rsid w:val="639E612F"/>
    <w:rsid w:val="63AE89BF"/>
    <w:rsid w:val="63B10BDB"/>
    <w:rsid w:val="63D55F4C"/>
    <w:rsid w:val="63FCE6B1"/>
    <w:rsid w:val="640DC793"/>
    <w:rsid w:val="640EFAF1"/>
    <w:rsid w:val="641618F7"/>
    <w:rsid w:val="6434A98A"/>
    <w:rsid w:val="64795E75"/>
    <w:rsid w:val="648FC555"/>
    <w:rsid w:val="649AA715"/>
    <w:rsid w:val="64BD1DEA"/>
    <w:rsid w:val="64C0CD70"/>
    <w:rsid w:val="653869B1"/>
    <w:rsid w:val="65516AE2"/>
    <w:rsid w:val="6569CDC3"/>
    <w:rsid w:val="6588A03B"/>
    <w:rsid w:val="658FF673"/>
    <w:rsid w:val="659111BA"/>
    <w:rsid w:val="65A229A1"/>
    <w:rsid w:val="65D88415"/>
    <w:rsid w:val="65E4DF44"/>
    <w:rsid w:val="662626D0"/>
    <w:rsid w:val="66388898"/>
    <w:rsid w:val="665585D9"/>
    <w:rsid w:val="666513CA"/>
    <w:rsid w:val="6677AE85"/>
    <w:rsid w:val="669CC749"/>
    <w:rsid w:val="66A4FCD0"/>
    <w:rsid w:val="66A77D49"/>
    <w:rsid w:val="66BFD9C9"/>
    <w:rsid w:val="66DD6DDC"/>
    <w:rsid w:val="66EF3064"/>
    <w:rsid w:val="67035BE2"/>
    <w:rsid w:val="6705D6BB"/>
    <w:rsid w:val="671B9FE6"/>
    <w:rsid w:val="6741BC46"/>
    <w:rsid w:val="674573E8"/>
    <w:rsid w:val="67769190"/>
    <w:rsid w:val="6790A391"/>
    <w:rsid w:val="67C31535"/>
    <w:rsid w:val="67C9A197"/>
    <w:rsid w:val="67F56349"/>
    <w:rsid w:val="6839A823"/>
    <w:rsid w:val="686ECE0D"/>
    <w:rsid w:val="68860252"/>
    <w:rsid w:val="6902AD5F"/>
    <w:rsid w:val="691BA8CE"/>
    <w:rsid w:val="6924866C"/>
    <w:rsid w:val="6931E9AD"/>
    <w:rsid w:val="6958631A"/>
    <w:rsid w:val="698EF865"/>
    <w:rsid w:val="69A7B955"/>
    <w:rsid w:val="69B17989"/>
    <w:rsid w:val="69B7E5CB"/>
    <w:rsid w:val="6A021291"/>
    <w:rsid w:val="6A1225FB"/>
    <w:rsid w:val="6A591AC2"/>
    <w:rsid w:val="6A5FD936"/>
    <w:rsid w:val="6A8C4118"/>
    <w:rsid w:val="6A90E9CF"/>
    <w:rsid w:val="6A93CEAA"/>
    <w:rsid w:val="6AB479F0"/>
    <w:rsid w:val="6AC57008"/>
    <w:rsid w:val="6AC84453"/>
    <w:rsid w:val="6ACB0913"/>
    <w:rsid w:val="6ACC1F2A"/>
    <w:rsid w:val="6ADCF367"/>
    <w:rsid w:val="6AF2491C"/>
    <w:rsid w:val="6B4690DA"/>
    <w:rsid w:val="6B48C440"/>
    <w:rsid w:val="6B53B2C8"/>
    <w:rsid w:val="6B9FA87C"/>
    <w:rsid w:val="6BC055C1"/>
    <w:rsid w:val="6BCA3D97"/>
    <w:rsid w:val="6BE1C393"/>
    <w:rsid w:val="6C03CC5F"/>
    <w:rsid w:val="6C1F9745"/>
    <w:rsid w:val="6C1FEDEA"/>
    <w:rsid w:val="6C259AC2"/>
    <w:rsid w:val="6C3A4693"/>
    <w:rsid w:val="6C3F1A79"/>
    <w:rsid w:val="6C80B944"/>
    <w:rsid w:val="6CC7FDB3"/>
    <w:rsid w:val="6CC8D46C"/>
    <w:rsid w:val="6CEE9CD5"/>
    <w:rsid w:val="6D130A99"/>
    <w:rsid w:val="6D372E57"/>
    <w:rsid w:val="6D76C09D"/>
    <w:rsid w:val="6DCA1E28"/>
    <w:rsid w:val="6DFAAD1D"/>
    <w:rsid w:val="6E2FB627"/>
    <w:rsid w:val="6E473DD4"/>
    <w:rsid w:val="6EA3ACBD"/>
    <w:rsid w:val="6EB0BE30"/>
    <w:rsid w:val="6ECC05F0"/>
    <w:rsid w:val="6ED3AB2F"/>
    <w:rsid w:val="6ED575E1"/>
    <w:rsid w:val="6EE6CB86"/>
    <w:rsid w:val="6EE96D08"/>
    <w:rsid w:val="6F02764E"/>
    <w:rsid w:val="6F047570"/>
    <w:rsid w:val="6F05934D"/>
    <w:rsid w:val="6F4C76E7"/>
    <w:rsid w:val="6F99C7CF"/>
    <w:rsid w:val="6FA46759"/>
    <w:rsid w:val="6FAB0046"/>
    <w:rsid w:val="6FCF05C6"/>
    <w:rsid w:val="6FE03554"/>
    <w:rsid w:val="7022BB91"/>
    <w:rsid w:val="702FDC4A"/>
    <w:rsid w:val="703A802B"/>
    <w:rsid w:val="70498FA4"/>
    <w:rsid w:val="70627AE3"/>
    <w:rsid w:val="70AA0772"/>
    <w:rsid w:val="70B7D803"/>
    <w:rsid w:val="70C423CA"/>
    <w:rsid w:val="70D15C08"/>
    <w:rsid w:val="70D7EB2B"/>
    <w:rsid w:val="70D87D6A"/>
    <w:rsid w:val="70E94EB8"/>
    <w:rsid w:val="710A6AE7"/>
    <w:rsid w:val="71356A75"/>
    <w:rsid w:val="715346AA"/>
    <w:rsid w:val="71741693"/>
    <w:rsid w:val="717778B5"/>
    <w:rsid w:val="71E15631"/>
    <w:rsid w:val="71EC4133"/>
    <w:rsid w:val="71F83DA6"/>
    <w:rsid w:val="722E2960"/>
    <w:rsid w:val="7251DAEE"/>
    <w:rsid w:val="726F9D76"/>
    <w:rsid w:val="7270151F"/>
    <w:rsid w:val="72AFE885"/>
    <w:rsid w:val="72C15C92"/>
    <w:rsid w:val="72D35638"/>
    <w:rsid w:val="72DC1543"/>
    <w:rsid w:val="72E4474B"/>
    <w:rsid w:val="72E61D03"/>
    <w:rsid w:val="7314F48B"/>
    <w:rsid w:val="731FC2B7"/>
    <w:rsid w:val="73297109"/>
    <w:rsid w:val="7337F7E5"/>
    <w:rsid w:val="736AAFC7"/>
    <w:rsid w:val="73842F53"/>
    <w:rsid w:val="73DFB247"/>
    <w:rsid w:val="73E4E0DD"/>
    <w:rsid w:val="73FFC4A9"/>
    <w:rsid w:val="74128144"/>
    <w:rsid w:val="74473130"/>
    <w:rsid w:val="744895CE"/>
    <w:rsid w:val="746F2699"/>
    <w:rsid w:val="7475C0A3"/>
    <w:rsid w:val="74970F1C"/>
    <w:rsid w:val="74A97FEB"/>
    <w:rsid w:val="74AAC6D0"/>
    <w:rsid w:val="74AE0AF4"/>
    <w:rsid w:val="74B386A2"/>
    <w:rsid w:val="74B901FD"/>
    <w:rsid w:val="74BB9318"/>
    <w:rsid w:val="74BD47AE"/>
    <w:rsid w:val="74D349B0"/>
    <w:rsid w:val="74E4E472"/>
    <w:rsid w:val="750ADA67"/>
    <w:rsid w:val="752705A0"/>
    <w:rsid w:val="755A4E60"/>
    <w:rsid w:val="757B5968"/>
    <w:rsid w:val="7590FA8E"/>
    <w:rsid w:val="759EC405"/>
    <w:rsid w:val="75AEF164"/>
    <w:rsid w:val="75E6210B"/>
    <w:rsid w:val="76194AED"/>
    <w:rsid w:val="7626F844"/>
    <w:rsid w:val="768AE0D7"/>
    <w:rsid w:val="7697C0A9"/>
    <w:rsid w:val="76B51C17"/>
    <w:rsid w:val="76C975D6"/>
    <w:rsid w:val="76DB5322"/>
    <w:rsid w:val="77192360"/>
    <w:rsid w:val="771E4375"/>
    <w:rsid w:val="77291226"/>
    <w:rsid w:val="7732485D"/>
    <w:rsid w:val="776379A5"/>
    <w:rsid w:val="77A79C7C"/>
    <w:rsid w:val="77CBDE2E"/>
    <w:rsid w:val="77DB34CE"/>
    <w:rsid w:val="77F8E3C1"/>
    <w:rsid w:val="7885DA70"/>
    <w:rsid w:val="78A477DF"/>
    <w:rsid w:val="78B5A0D6"/>
    <w:rsid w:val="78C99E26"/>
    <w:rsid w:val="78D54AED"/>
    <w:rsid w:val="78DEBEA3"/>
    <w:rsid w:val="78E5A885"/>
    <w:rsid w:val="7908F6F7"/>
    <w:rsid w:val="7908FD49"/>
    <w:rsid w:val="7918D338"/>
    <w:rsid w:val="792D9A39"/>
    <w:rsid w:val="794618FE"/>
    <w:rsid w:val="7971DC69"/>
    <w:rsid w:val="797658A9"/>
    <w:rsid w:val="79CA4710"/>
    <w:rsid w:val="79E59D1D"/>
    <w:rsid w:val="79ECBCD9"/>
    <w:rsid w:val="79F82808"/>
    <w:rsid w:val="7A007270"/>
    <w:rsid w:val="7A1DECAA"/>
    <w:rsid w:val="7A45B95E"/>
    <w:rsid w:val="7A685089"/>
    <w:rsid w:val="7A699BC9"/>
    <w:rsid w:val="7A737D6A"/>
    <w:rsid w:val="7A7D9FD1"/>
    <w:rsid w:val="7A936D9A"/>
    <w:rsid w:val="7AC0573F"/>
    <w:rsid w:val="7AC8689D"/>
    <w:rsid w:val="7B069889"/>
    <w:rsid w:val="7B10B1AD"/>
    <w:rsid w:val="7B27725F"/>
    <w:rsid w:val="7B7F063C"/>
    <w:rsid w:val="7B888D3A"/>
    <w:rsid w:val="7B8DADA1"/>
    <w:rsid w:val="7B9327E5"/>
    <w:rsid w:val="7B94A095"/>
    <w:rsid w:val="7B94A96E"/>
    <w:rsid w:val="7BB8B788"/>
    <w:rsid w:val="7BCD81CB"/>
    <w:rsid w:val="7BD7FF07"/>
    <w:rsid w:val="7BF69BF2"/>
    <w:rsid w:val="7C00EF28"/>
    <w:rsid w:val="7C25534B"/>
    <w:rsid w:val="7C468C01"/>
    <w:rsid w:val="7C46D720"/>
    <w:rsid w:val="7C4BDF3B"/>
    <w:rsid w:val="7C4F3D8E"/>
    <w:rsid w:val="7CEA4573"/>
    <w:rsid w:val="7CF622CA"/>
    <w:rsid w:val="7CFE2519"/>
    <w:rsid w:val="7D11AD76"/>
    <w:rsid w:val="7D17EBC6"/>
    <w:rsid w:val="7D3AA378"/>
    <w:rsid w:val="7D432732"/>
    <w:rsid w:val="7D686E96"/>
    <w:rsid w:val="7D70294B"/>
    <w:rsid w:val="7D790826"/>
    <w:rsid w:val="7D97ED26"/>
    <w:rsid w:val="7DB919A8"/>
    <w:rsid w:val="7DBE0BC2"/>
    <w:rsid w:val="7DC5ACAE"/>
    <w:rsid w:val="7DFCB4FB"/>
    <w:rsid w:val="7E02EEEC"/>
    <w:rsid w:val="7E261E8F"/>
    <w:rsid w:val="7E4BB93B"/>
    <w:rsid w:val="7E5E7033"/>
    <w:rsid w:val="7ED2714E"/>
    <w:rsid w:val="7EFB5BB9"/>
    <w:rsid w:val="7F14EC12"/>
    <w:rsid w:val="7F18934C"/>
    <w:rsid w:val="7F3A585D"/>
    <w:rsid w:val="7F3F8FA6"/>
    <w:rsid w:val="7F48E781"/>
    <w:rsid w:val="7F607F63"/>
    <w:rsid w:val="7F950F2B"/>
    <w:rsid w:val="7FBB907A"/>
    <w:rsid w:val="7FC89F9D"/>
    <w:rsid w:val="7FD744F2"/>
    <w:rsid w:val="7FFA40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D436FAD3-20D6-4A40-A33A-92C13C38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2DA"/>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5A1E10"/>
    <w:pPr>
      <w:tabs>
        <w:tab w:val="left" w:pos="540"/>
        <w:tab w:val="left" w:pos="1260"/>
        <w:tab w:val="right" w:leader="dot" w:pos="9350"/>
      </w:tabs>
      <w:spacing w:before="240" w:after="120"/>
      <w:ind w:left="720" w:hanging="806"/>
    </w:pPr>
    <w:rPr>
      <w:rFonts w:cs="Arial"/>
      <w:noProof/>
      <w:kern w:val="32"/>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6"/>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23"/>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52"/>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styleId="Mention">
    <w:name w:val="Mention"/>
    <w:basedOn w:val="DefaultParagraphFont"/>
    <w:uiPriority w:val="99"/>
    <w:unhideWhenUsed/>
    <w:rPr>
      <w:color w:val="2B579A"/>
      <w:shd w:val="clear" w:color="auto" w:fill="E6E6E6"/>
    </w:rPr>
  </w:style>
  <w:style w:type="character" w:customStyle="1" w:styleId="findhit">
    <w:name w:val="findhit"/>
    <w:basedOn w:val="DefaultParagraphFont"/>
    <w:rsid w:val="00EA4D10"/>
  </w:style>
  <w:style w:type="character" w:styleId="LineNumber">
    <w:name w:val="line number"/>
    <w:basedOn w:val="DefaultParagraphFont"/>
    <w:semiHidden/>
    <w:unhideWhenUsed/>
    <w:rsid w:val="009B414D"/>
  </w:style>
  <w:style w:type="character" w:customStyle="1" w:styleId="contextualspellingandgrammarerror">
    <w:name w:val="contextualspellingandgrammarerror"/>
    <w:basedOn w:val="DefaultParagraphFont"/>
    <w:rsid w:val="007F2B66"/>
  </w:style>
  <w:style w:type="character" w:customStyle="1" w:styleId="FootnoteTextChar">
    <w:name w:val="Footnote Text Char"/>
    <w:basedOn w:val="DefaultParagraphFont"/>
    <w:link w:val="FootnoteText"/>
    <w:uiPriority w:val="99"/>
    <w:semiHidden/>
    <w:rsid w:val="008764D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50953502">
      <w:bodyDiv w:val="1"/>
      <w:marLeft w:val="0"/>
      <w:marRight w:val="0"/>
      <w:marTop w:val="0"/>
      <w:marBottom w:val="0"/>
      <w:divBdr>
        <w:top w:val="none" w:sz="0" w:space="0" w:color="auto"/>
        <w:left w:val="none" w:sz="0" w:space="0" w:color="auto"/>
        <w:bottom w:val="none" w:sz="0" w:space="0" w:color="auto"/>
        <w:right w:val="none" w:sz="0" w:space="0" w:color="auto"/>
      </w:divBdr>
      <w:divsChild>
        <w:div w:id="568466411">
          <w:marLeft w:val="446"/>
          <w:marRight w:val="0"/>
          <w:marTop w:val="0"/>
          <w:marBottom w:val="0"/>
          <w:divBdr>
            <w:top w:val="none" w:sz="0" w:space="0" w:color="auto"/>
            <w:left w:val="none" w:sz="0" w:space="0" w:color="auto"/>
            <w:bottom w:val="none" w:sz="0" w:space="0" w:color="auto"/>
            <w:right w:val="none" w:sz="0" w:space="0" w:color="auto"/>
          </w:divBdr>
        </w:div>
        <w:div w:id="851181834">
          <w:marLeft w:val="446"/>
          <w:marRight w:val="0"/>
          <w:marTop w:val="0"/>
          <w:marBottom w:val="0"/>
          <w:divBdr>
            <w:top w:val="none" w:sz="0" w:space="0" w:color="auto"/>
            <w:left w:val="none" w:sz="0" w:space="0" w:color="auto"/>
            <w:bottom w:val="none" w:sz="0" w:space="0" w:color="auto"/>
            <w:right w:val="none" w:sz="0" w:space="0" w:color="auto"/>
          </w:divBdr>
        </w:div>
      </w:divsChild>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63293327">
      <w:bodyDiv w:val="1"/>
      <w:marLeft w:val="0"/>
      <w:marRight w:val="0"/>
      <w:marTop w:val="0"/>
      <w:marBottom w:val="0"/>
      <w:divBdr>
        <w:top w:val="none" w:sz="0" w:space="0" w:color="auto"/>
        <w:left w:val="none" w:sz="0" w:space="0" w:color="auto"/>
        <w:bottom w:val="none" w:sz="0" w:space="0" w:color="auto"/>
        <w:right w:val="none" w:sz="0" w:space="0" w:color="auto"/>
      </w:divBdr>
    </w:div>
    <w:div w:id="601036320">
      <w:bodyDiv w:val="1"/>
      <w:marLeft w:val="0"/>
      <w:marRight w:val="0"/>
      <w:marTop w:val="0"/>
      <w:marBottom w:val="0"/>
      <w:divBdr>
        <w:top w:val="none" w:sz="0" w:space="0" w:color="auto"/>
        <w:left w:val="none" w:sz="0" w:space="0" w:color="auto"/>
        <w:bottom w:val="none" w:sz="0" w:space="0" w:color="auto"/>
        <w:right w:val="none" w:sz="0" w:space="0" w:color="auto"/>
      </w:divBdr>
    </w:div>
    <w:div w:id="650250217">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47291782">
      <w:bodyDiv w:val="1"/>
      <w:marLeft w:val="0"/>
      <w:marRight w:val="0"/>
      <w:marTop w:val="0"/>
      <w:marBottom w:val="0"/>
      <w:divBdr>
        <w:top w:val="none" w:sz="0" w:space="0" w:color="auto"/>
        <w:left w:val="none" w:sz="0" w:space="0" w:color="auto"/>
        <w:bottom w:val="none" w:sz="0" w:space="0" w:color="auto"/>
        <w:right w:val="none" w:sz="0" w:space="0" w:color="auto"/>
      </w:divBdr>
      <w:divsChild>
        <w:div w:id="580217233">
          <w:marLeft w:val="0"/>
          <w:marRight w:val="0"/>
          <w:marTop w:val="0"/>
          <w:marBottom w:val="0"/>
          <w:divBdr>
            <w:top w:val="none" w:sz="0" w:space="0" w:color="auto"/>
            <w:left w:val="none" w:sz="0" w:space="0" w:color="auto"/>
            <w:bottom w:val="none" w:sz="0" w:space="0" w:color="auto"/>
            <w:right w:val="none" w:sz="0" w:space="0" w:color="auto"/>
          </w:divBdr>
        </w:div>
        <w:div w:id="718093485">
          <w:marLeft w:val="0"/>
          <w:marRight w:val="0"/>
          <w:marTop w:val="0"/>
          <w:marBottom w:val="0"/>
          <w:divBdr>
            <w:top w:val="none" w:sz="0" w:space="0" w:color="auto"/>
            <w:left w:val="none" w:sz="0" w:space="0" w:color="auto"/>
            <w:bottom w:val="none" w:sz="0" w:space="0" w:color="auto"/>
            <w:right w:val="none" w:sz="0" w:space="0" w:color="auto"/>
          </w:divBdr>
        </w:div>
        <w:div w:id="1255045063">
          <w:marLeft w:val="0"/>
          <w:marRight w:val="0"/>
          <w:marTop w:val="0"/>
          <w:marBottom w:val="0"/>
          <w:divBdr>
            <w:top w:val="none" w:sz="0" w:space="0" w:color="auto"/>
            <w:left w:val="none" w:sz="0" w:space="0" w:color="auto"/>
            <w:bottom w:val="none" w:sz="0" w:space="0" w:color="auto"/>
            <w:right w:val="none" w:sz="0" w:space="0" w:color="auto"/>
          </w:divBdr>
        </w:div>
        <w:div w:id="1697535129">
          <w:marLeft w:val="0"/>
          <w:marRight w:val="0"/>
          <w:marTop w:val="0"/>
          <w:marBottom w:val="0"/>
          <w:divBdr>
            <w:top w:val="none" w:sz="0" w:space="0" w:color="auto"/>
            <w:left w:val="none" w:sz="0" w:space="0" w:color="auto"/>
            <w:bottom w:val="none" w:sz="0" w:space="0" w:color="auto"/>
            <w:right w:val="none" w:sz="0" w:space="0" w:color="auto"/>
          </w:divBdr>
        </w:div>
        <w:div w:id="2003005573">
          <w:marLeft w:val="0"/>
          <w:marRight w:val="0"/>
          <w:marTop w:val="0"/>
          <w:marBottom w:val="0"/>
          <w:divBdr>
            <w:top w:val="none" w:sz="0" w:space="0" w:color="auto"/>
            <w:left w:val="none" w:sz="0" w:space="0" w:color="auto"/>
            <w:bottom w:val="none" w:sz="0" w:space="0" w:color="auto"/>
            <w:right w:val="none" w:sz="0" w:space="0" w:color="auto"/>
          </w:divBdr>
        </w:div>
      </w:divsChild>
    </w:div>
    <w:div w:id="1060594261">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53858448">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061240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1090520">
      <w:bodyDiv w:val="1"/>
      <w:marLeft w:val="0"/>
      <w:marRight w:val="0"/>
      <w:marTop w:val="0"/>
      <w:marBottom w:val="0"/>
      <w:divBdr>
        <w:top w:val="none" w:sz="0" w:space="0" w:color="auto"/>
        <w:left w:val="none" w:sz="0" w:space="0" w:color="auto"/>
        <w:bottom w:val="none" w:sz="0" w:space="0" w:color="auto"/>
        <w:right w:val="none" w:sz="0" w:space="0" w:color="auto"/>
      </w:divBdr>
      <w:divsChild>
        <w:div w:id="51273880">
          <w:marLeft w:val="0"/>
          <w:marRight w:val="0"/>
          <w:marTop w:val="0"/>
          <w:marBottom w:val="0"/>
          <w:divBdr>
            <w:top w:val="none" w:sz="0" w:space="0" w:color="auto"/>
            <w:left w:val="none" w:sz="0" w:space="0" w:color="auto"/>
            <w:bottom w:val="none" w:sz="0" w:space="0" w:color="auto"/>
            <w:right w:val="none" w:sz="0" w:space="0" w:color="auto"/>
          </w:divBdr>
        </w:div>
        <w:div w:id="104621609">
          <w:marLeft w:val="0"/>
          <w:marRight w:val="0"/>
          <w:marTop w:val="0"/>
          <w:marBottom w:val="0"/>
          <w:divBdr>
            <w:top w:val="none" w:sz="0" w:space="0" w:color="auto"/>
            <w:left w:val="none" w:sz="0" w:space="0" w:color="auto"/>
            <w:bottom w:val="none" w:sz="0" w:space="0" w:color="auto"/>
            <w:right w:val="none" w:sz="0" w:space="0" w:color="auto"/>
          </w:divBdr>
        </w:div>
        <w:div w:id="788746124">
          <w:marLeft w:val="0"/>
          <w:marRight w:val="0"/>
          <w:marTop w:val="0"/>
          <w:marBottom w:val="0"/>
          <w:divBdr>
            <w:top w:val="none" w:sz="0" w:space="0" w:color="auto"/>
            <w:left w:val="none" w:sz="0" w:space="0" w:color="auto"/>
            <w:bottom w:val="none" w:sz="0" w:space="0" w:color="auto"/>
            <w:right w:val="none" w:sz="0" w:space="0" w:color="auto"/>
          </w:divBdr>
        </w:div>
        <w:div w:id="1076324906">
          <w:marLeft w:val="0"/>
          <w:marRight w:val="0"/>
          <w:marTop w:val="0"/>
          <w:marBottom w:val="0"/>
          <w:divBdr>
            <w:top w:val="none" w:sz="0" w:space="0" w:color="auto"/>
            <w:left w:val="none" w:sz="0" w:space="0" w:color="auto"/>
            <w:bottom w:val="none" w:sz="0" w:space="0" w:color="auto"/>
            <w:right w:val="none" w:sz="0" w:space="0" w:color="auto"/>
          </w:divBdr>
        </w:div>
        <w:div w:id="1357998001">
          <w:marLeft w:val="0"/>
          <w:marRight w:val="0"/>
          <w:marTop w:val="0"/>
          <w:marBottom w:val="0"/>
          <w:divBdr>
            <w:top w:val="none" w:sz="0" w:space="0" w:color="auto"/>
            <w:left w:val="none" w:sz="0" w:space="0" w:color="auto"/>
            <w:bottom w:val="none" w:sz="0" w:space="0" w:color="auto"/>
            <w:right w:val="none" w:sz="0" w:space="0" w:color="auto"/>
          </w:divBdr>
        </w:div>
      </w:divsChild>
    </w:div>
    <w:div w:id="1595743619">
      <w:bodyDiv w:val="1"/>
      <w:marLeft w:val="0"/>
      <w:marRight w:val="0"/>
      <w:marTop w:val="0"/>
      <w:marBottom w:val="0"/>
      <w:divBdr>
        <w:top w:val="none" w:sz="0" w:space="0" w:color="auto"/>
        <w:left w:val="none" w:sz="0" w:space="0" w:color="auto"/>
        <w:bottom w:val="none" w:sz="0" w:space="0" w:color="auto"/>
        <w:right w:val="none" w:sz="0" w:space="0" w:color="auto"/>
      </w:divBdr>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52520265">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1987197081">
      <w:bodyDiv w:val="1"/>
      <w:marLeft w:val="0"/>
      <w:marRight w:val="0"/>
      <w:marTop w:val="0"/>
      <w:marBottom w:val="0"/>
      <w:divBdr>
        <w:top w:val="none" w:sz="0" w:space="0" w:color="auto"/>
        <w:left w:val="none" w:sz="0" w:space="0" w:color="auto"/>
        <w:bottom w:val="none" w:sz="0" w:space="0" w:color="auto"/>
        <w:right w:val="none" w:sz="0" w:space="0" w:color="auto"/>
      </w:divBdr>
    </w:div>
    <w:div w:id="2026129148">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12083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ichelle.armstrong@samhsa.hhs.gov" TargetMode="External"/><Relationship Id="rId21" Type="http://schemas.openxmlformats.org/officeDocument/2006/relationships/hyperlink" Target="https://www.samhsa.gov/grants/grants-management/notice-award-noa" TargetMode="External"/><Relationship Id="rId42" Type="http://schemas.openxmlformats.org/officeDocument/2006/relationships/hyperlink" Target="mailto:dgr.applications@samhsa.hhs.gov" TargetMode="External"/><Relationship Id="rId47" Type="http://schemas.openxmlformats.org/officeDocument/2006/relationships/hyperlink" Target="http://www.samhsa.gov/grants/grants-management/disparity-impact-statement" TargetMode="External"/><Relationship Id="rId63" Type="http://schemas.openxmlformats.org/officeDocument/2006/relationships/hyperlink" Target="https://www.ecfr.gov/current/title-2/subtitle-A/chapter-II/part-200/subpart-D/subject-group-ECFR86b76dde0e1e9dc/section-200.340" TargetMode="External"/><Relationship Id="rId68" Type="http://schemas.openxmlformats.org/officeDocument/2006/relationships/hyperlink" Target="http://www.hhs.gov/ocr/civilrights/understanding/disability/index.html" TargetMode="External"/><Relationship Id="rId84" Type="http://schemas.microsoft.com/office/2011/relationships/people" Target="people.xml"/><Relationship Id="rId16" Type="http://schemas.openxmlformats.org/officeDocument/2006/relationships/hyperlink" Target="https://www.samhsa.gov/behavioral-health-equity" TargetMode="External"/><Relationship Id="rId11" Type="http://schemas.openxmlformats.org/officeDocument/2006/relationships/hyperlink" Target="http://www.samhsa.gov/ebp-resource-center" TargetMode="External"/><Relationship Id="rId32" Type="http://schemas.openxmlformats.org/officeDocument/2006/relationships/hyperlink" Target="http://www.samhsa.gov/grants/applying/forms-resources" TargetMode="External"/><Relationship Id="rId37" Type="http://schemas.openxmlformats.org/officeDocument/2006/relationships/hyperlink" Target="http://www.samhsa.gov/grants/applying/forms-resources" TargetMode="External"/><Relationship Id="rId53" Type="http://schemas.openxmlformats.org/officeDocument/2006/relationships/hyperlink" Target="https://ecfr.federalregister.gov/current/title-45/subtitle-A/subchapter-A/part-75" TargetMode="External"/><Relationship Id="rId58" Type="http://schemas.openxmlformats.org/officeDocument/2006/relationships/hyperlink" Target="http://www.samhsa.gov/grants/grants-management/policies-regulations/hhs-grants-policy-statement" TargetMode="External"/><Relationship Id="rId74" Type="http://schemas.openxmlformats.org/officeDocument/2006/relationships/hyperlink" Target="https://www.govinfo.gov/app/details/USCODE-2023-title22/USCODE-2023-title22-chap78-sec7104" TargetMode="External"/><Relationship Id="rId79" Type="http://schemas.openxmlformats.org/officeDocument/2006/relationships/hyperlink" Target="https://www.samhsa.gov/sites/default/files/grants/budget-template-user-guide.pdf" TargetMode="External"/><Relationship Id="rId5" Type="http://schemas.openxmlformats.org/officeDocument/2006/relationships/numbering" Target="numbering.xml"/><Relationship Id="rId19" Type="http://schemas.openxmlformats.org/officeDocument/2006/relationships/hyperlink" Target="https://public.era.nih.gov/assist/public/login.era?TARGET=https%3A%2F%2Fpublic.era.nih.gov%3A443%2Fassist%2F" TargetMode="External"/><Relationship Id="rId14" Type="http://schemas.openxmlformats.org/officeDocument/2006/relationships/hyperlink" Target="https://store.samhsa.gov/sites/default/files/d7/priv/pep12-recdef.pdf" TargetMode="External"/><Relationship Id="rId22" Type="http://schemas.openxmlformats.org/officeDocument/2006/relationships/hyperlink" Target="https://www.samhsa.gov/grants/grants-management/notice-award-noa/standard-terms-conditions" TargetMode="External"/><Relationship Id="rId27" Type="http://schemas.openxmlformats.org/officeDocument/2006/relationships/hyperlink" Target="http://www.dnb.com/" TargetMode="External"/><Relationship Id="rId30" Type="http://schemas.openxmlformats.org/officeDocument/2006/relationships/hyperlink" Target="mailto:era-notify@mail.nih.gov" TargetMode="External"/><Relationship Id="rId35" Type="http://schemas.openxmlformats.org/officeDocument/2006/relationships/hyperlink" Target="http://www.samhsa.gov/grants/applying/forms-resources" TargetMode="External"/><Relationship Id="rId43" Type="http://schemas.openxmlformats.org/officeDocument/2006/relationships/hyperlink" Target="mailto:era-notify@mail.nih.gov" TargetMode="External"/><Relationship Id="rId48" Type="http://schemas.openxmlformats.org/officeDocument/2006/relationships/hyperlink" Target="https://www.cdc.gov/socialdeterminants/index.htm" TargetMode="External"/><Relationship Id="rId56" Type="http://schemas.openxmlformats.org/officeDocument/2006/relationships/hyperlink" Target="https://www.whitehouse.gov/wp-content/uploads/2020/04/SPOC-4-13-20.pdf" TargetMode="External"/><Relationship Id="rId64" Type="http://schemas.openxmlformats.org/officeDocument/2006/relationships/hyperlink" Target="https://www.hhs.gov/civil-rights/for-providers/provider-obligations/index.html" TargetMode="External"/><Relationship Id="rId69" Type="http://schemas.openxmlformats.org/officeDocument/2006/relationships/hyperlink" Target="https://www.hhs.gov/civil-rights/for-individuals/sex-discrimination/index.html" TargetMode="External"/><Relationship Id="rId77" Type="http://schemas.openxmlformats.org/officeDocument/2006/relationships/hyperlink" Target="https://www.samhsa.gov/grants/applying/forms-resources" TargetMode="External"/><Relationship Id="rId8" Type="http://schemas.openxmlformats.org/officeDocument/2006/relationships/webSettings" Target="webSettings.xml"/><Relationship Id="rId51" Type="http://schemas.openxmlformats.org/officeDocument/2006/relationships/hyperlink" Target="https://www.ncbi.nlm.nih.gov/pmc/articles/PMC6207437/pdf/18-095.pdf" TargetMode="External"/><Relationship Id="rId72" Type="http://schemas.openxmlformats.org/officeDocument/2006/relationships/hyperlink" Target="mailto:grantdisclosures@oig.hhs.gov" TargetMode="External"/><Relationship Id="rId80" Type="http://schemas.openxmlformats.org/officeDocument/2006/relationships/hyperlink" Target="https://www.samhsa.gov/grants/continuation-grants" TargetMode="Externa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nned.net/" TargetMode="External"/><Relationship Id="rId17" Type="http://schemas.openxmlformats.org/officeDocument/2006/relationships/hyperlink" Target="http://nihb.org/docs/12052016/FINAL%20TBHA%2012-4-16.pdf" TargetMode="External"/><Relationship Id="rId25" Type="http://schemas.openxmlformats.org/officeDocument/2006/relationships/hyperlink" Target="mailto:TCE-HIV@samhsa.hhs.gov" TargetMode="External"/><Relationship Id="rId33" Type="http://schemas.openxmlformats.org/officeDocument/2006/relationships/hyperlink" Target="https://www.grants.gov/forms/sf-424-family.html" TargetMode="External"/><Relationship Id="rId38" Type="http://schemas.openxmlformats.org/officeDocument/2006/relationships/hyperlink" Target="https://era.nih.gov/modules_user-guides_documentation.cfm" TargetMode="External"/><Relationship Id="rId46" Type="http://schemas.openxmlformats.org/officeDocument/2006/relationships/hyperlink" Target="https://www.census.gov/about/partners/cic.html" TargetMode="External"/><Relationship Id="rId59" Type="http://schemas.openxmlformats.org/officeDocument/2006/relationships/hyperlink" Target="http://www.samhsa.gov/grants/grants-management/policies-regulations/requirements-principles" TargetMode="External"/><Relationship Id="rId67" Type="http://schemas.openxmlformats.org/officeDocument/2006/relationships/hyperlink" Target="https://www.lep.gov/" TargetMode="External"/><Relationship Id="rId20" Type="http://schemas.openxmlformats.org/officeDocument/2006/relationships/hyperlink" Target="http://www.samhsa.gov/grants/applying/forms-resources" TargetMode="External"/><Relationship Id="rId41" Type="http://schemas.openxmlformats.org/officeDocument/2006/relationships/hyperlink" Target="https://era.nih.gov/erahelp/assist/" TargetMode="External"/><Relationship Id="rId54" Type="http://schemas.openxmlformats.org/officeDocument/2006/relationships/hyperlink" Target="https://www.samhsa.gov/grants/grants-management/policies-regulations/financial-management-requirements" TargetMode="External"/><Relationship Id="rId62" Type="http://schemas.openxmlformats.org/officeDocument/2006/relationships/hyperlink" Target="https://www.ecfr.gov/current/title-2/subtitle-A/chapter-II/part-200/subpart-D/subject-group-ECFR36520e4111dce32/section-200.329" TargetMode="External"/><Relationship Id="rId70" Type="http://schemas.openxmlformats.org/officeDocument/2006/relationships/hyperlink" Target="https://www.hhs.gov/conscience/conscience-protections/index.html" TargetMode="External"/><Relationship Id="rId75" Type="http://schemas.openxmlformats.org/officeDocument/2006/relationships/hyperlink" Target="http://www.samhsa.gov/grants/grants-management/notice-award-noa/standard-terms-conditions"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ncsacw.acf.hhs.gov/" TargetMode="External"/><Relationship Id="rId23" Type="http://schemas.openxmlformats.org/officeDocument/2006/relationships/hyperlink" Target="https://www.samhsa.gov/grants/grants-management/reporting-requirements" TargetMode="External"/><Relationship Id="rId28" Type="http://schemas.openxmlformats.org/officeDocument/2006/relationships/hyperlink" Target="https://www.sam.gov/" TargetMode="External"/><Relationship Id="rId36" Type="http://schemas.openxmlformats.org/officeDocument/2006/relationships/hyperlink" Target="http://www.samhsa.gov/grants/applying/forms-resources" TargetMode="External"/><Relationship Id="rId49" Type="http://schemas.openxmlformats.org/officeDocument/2006/relationships/hyperlink" Target="https://www.cms.gov/files/document/zcodes-infographic.pdf" TargetMode="External"/><Relationship Id="rId57" Type="http://schemas.openxmlformats.org/officeDocument/2006/relationships/hyperlink" Target="http://www.samhsa.gov/grants/applying/forms-resources" TargetMode="External"/><Relationship Id="rId10" Type="http://schemas.openxmlformats.org/officeDocument/2006/relationships/endnotes" Target="endnotes.xml"/><Relationship Id="rId31" Type="http://schemas.openxmlformats.org/officeDocument/2006/relationships/hyperlink" Target="http://www.samhsa.gov/grants/applying/forms-resources" TargetMode="External"/><Relationship Id="rId44" Type="http://schemas.openxmlformats.org/officeDocument/2006/relationships/hyperlink" Target="http://www.house.gov/" TargetMode="External"/><Relationship Id="rId52" Type="http://schemas.openxmlformats.org/officeDocument/2006/relationships/hyperlink" Target="https://thinkculturalhealth.hhs.gov/clas" TargetMode="External"/><Relationship Id="rId60" Type="http://schemas.openxmlformats.org/officeDocument/2006/relationships/hyperlink" Target="https://www.ecfr.gov/current/title-2/subtitle-A/chapter-II/part-200/subpart-C/section-200.202" TargetMode="External"/><Relationship Id="rId65" Type="http://schemas.openxmlformats.org/officeDocument/2006/relationships/hyperlink" Target="https://www.hhs.gov/civil-rights/for-individuals/nondiscrimination/index.html" TargetMode="External"/><Relationship Id="rId73" Type="http://schemas.openxmlformats.org/officeDocument/2006/relationships/hyperlink" Target="https://www.ecfr.gov/current/title-2/subtitle-A/chapter-I/part-175" TargetMode="External"/><Relationship Id="rId78" Type="http://schemas.openxmlformats.org/officeDocument/2006/relationships/hyperlink" Target="https://www.samhsa.gov/sites/default/files/grants/key-features-budget-template.pdf" TargetMode="External"/><Relationship Id="rId81" Type="http://schemas.openxmlformats.org/officeDocument/2006/relationships/hyperlink" Target="https://www.samhsa.gov/sites/default/files/grants/budget-non-match.pdf" TargetMode="External"/><Relationship Id="rId86"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90eaa60451684291" Type="http://schemas.microsoft.com/office/2019/09/relationships/intelligence" Target="intelligence.xml"/><Relationship Id="rId13" Type="http://schemas.openxmlformats.org/officeDocument/2006/relationships/hyperlink" Target="https://www.samhsa.gov/grants/gpra-measurement-tools/csat-gpra/csat-gpra-discretionary-services" TargetMode="External"/><Relationship Id="rId18" Type="http://schemas.openxmlformats.org/officeDocument/2006/relationships/hyperlink" Target="https://www.grants.gov/applicants/workspace-overview.html" TargetMode="External"/><Relationship Id="rId39" Type="http://schemas.openxmlformats.org/officeDocument/2006/relationships/hyperlink" Target="mailto:support@grants.gov" TargetMode="External"/><Relationship Id="rId34" Type="http://schemas.openxmlformats.org/officeDocument/2006/relationships/hyperlink" Target="http://www.hhs.gov/sites/default/files/forms/hhs-690.pdf" TargetMode="External"/><Relationship Id="rId50" Type="http://schemas.openxmlformats.org/officeDocument/2006/relationships/hyperlink" Target="https://www.cms.gov/files/document/cms-omh-january2020-zcode-data-highlightpdf.pdf" TargetMode="External"/><Relationship Id="rId55" Type="http://schemas.openxmlformats.org/officeDocument/2006/relationships/hyperlink" Target="https://www.hhs.gov/grants/contracts/contract-policies-regulations/spending-on-food/index.html" TargetMode="External"/><Relationship Id="rId76" Type="http://schemas.openxmlformats.org/officeDocument/2006/relationships/hyperlink" Target="https://www.ecfr.gov/cgi-bin/text-idx?node=pt45.1.75" TargetMode="External"/><Relationship Id="rId7" Type="http://schemas.openxmlformats.org/officeDocument/2006/relationships/settings" Target="settings.xml"/><Relationship Id="rId71" Type="http://schemas.openxmlformats.org/officeDocument/2006/relationships/hyperlink" Target="https://www.hhs.gov/conscience/religious-freedom/index.html" TargetMode="External"/><Relationship Id="rId2" Type="http://schemas.openxmlformats.org/officeDocument/2006/relationships/customXml" Target="../customXml/item2.xml"/><Relationship Id="rId29" Type="http://schemas.openxmlformats.org/officeDocument/2006/relationships/hyperlink" Target="http://www.grants.gov/" TargetMode="External"/><Relationship Id="rId24" Type="http://schemas.openxmlformats.org/officeDocument/2006/relationships/hyperlink" Target="mailto:TCE-HIV@samhsa.hhs.gov" TargetMode="External"/><Relationship Id="rId40" Type="http://schemas.openxmlformats.org/officeDocument/2006/relationships/hyperlink" Target="http://grants.nih.gov/support/index.html" TargetMode="External"/><Relationship Id="rId45" Type="http://schemas.openxmlformats.org/officeDocument/2006/relationships/hyperlink" Target="http://www.hhs.gov/ohrp" TargetMode="External"/><Relationship Id="rId66" Type="http://schemas.openxmlformats.org/officeDocument/2006/relationships/hyperlink" Target="https://www.hhs.gov/civil-rights/for-individuals/special-topics/limited-english-proficiency/fact-sheet-guidance/index.html" TargetMode="External"/><Relationship Id="rId61" Type="http://schemas.openxmlformats.org/officeDocument/2006/relationships/hyperlink" Target="https://www.ecfr.gov/current/title-2/subtitle-A/chapter-II/part-200/subpart-D/section-200.301" TargetMode="External"/><Relationship Id="rId8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cdc.gov/hiv/group/racialethnic/africanamericans/index.html" TargetMode="External"/><Relationship Id="rId7" Type="http://schemas.openxmlformats.org/officeDocument/2006/relationships/hyperlink" Target="https://www.hiv.gov/federal-response/ending-the-hiv-epidemic/jurisdictions/phase-one" TargetMode="External"/><Relationship Id="rId2" Type="http://schemas.openxmlformats.org/officeDocument/2006/relationships/hyperlink" Target="https://www.hiv.gov/federal-response/national-hiv-aids-strategy/national-hiv-aids-strategy-2022-2025" TargetMode="External"/><Relationship Id="rId1" Type="http://schemas.openxmlformats.org/officeDocument/2006/relationships/hyperlink" Target="https://www.hiv.gov/federal-response/ending-the-hiv-epidemic/overview" TargetMode="External"/><Relationship Id="rId6" Type="http://schemas.openxmlformats.org/officeDocument/2006/relationships/hyperlink" Target="https://www.samhsa.gov/sites/default/files/samhsa-behavioral-health-integration.pdf" TargetMode="External"/><Relationship Id="rId5" Type="http://schemas.openxmlformats.org/officeDocument/2006/relationships/hyperlink" Target="https://www.cdc.gov/endhiv/jurisdictions.html" TargetMode="External"/><Relationship Id="rId4" Type="http://schemas.openxmlformats.org/officeDocument/2006/relationships/hyperlink" Target="https://www.cdc.gov/hiv/pdf/group/racialethnic/hispanic-latino/cdc-hiv-group-hispanic-latino-factsheet.pdf" TargetMode="External"/></Relationships>
</file>

<file path=word/documenttasks/documenttasks1.xml><?xml version="1.0" encoding="utf-8"?>
<t:Tasks xmlns:t="http://schemas.microsoft.com/office/tasks/2019/documenttasks" xmlns:oel="http://schemas.microsoft.com/office/2019/extlst">
  <t:Task id="{4B9C7076-9F97-44A8-894A-60B416577BBD}">
    <t:Anchor>
      <t:Comment id="919291938"/>
    </t:Anchor>
    <t:History>
      <t:Event id="{F1A0FDAB-813C-4972-A7BF-61944BECD853}" time="2022-02-25T12:57:54.205Z">
        <t:Attribution userId="S::yngvild.olsen@samhsa.hhs.gov::18622e2c-4b21-4a84-ba12-1e36c1e01408" userProvider="AD" userName="Olsen, Yngvild (SAMHSA/CSAT)"/>
        <t:Anchor>
          <t:Comment id="919291938"/>
        </t:Anchor>
        <t:Create/>
      </t:Event>
      <t:Event id="{5BA6A9D8-D64A-4797-AD36-C2EDACBF36E0}" time="2022-02-25T12:57:54.205Z">
        <t:Attribution userId="S::yngvild.olsen@samhsa.hhs.gov::18622e2c-4b21-4a84-ba12-1e36c1e01408" userProvider="AD" userName="Olsen, Yngvild (SAMHSA/CSAT)"/>
        <t:Anchor>
          <t:Comment id="919291938"/>
        </t:Anchor>
        <t:Assign userId="S::Jamie.Wilson@samhsa.hhs.gov::90a5afcf-f3e8-4ed8-ab15-2a5a17f0955e" userProvider="AD" userName="Wilson, Jamie (SAMHSA/CSAT)"/>
      </t:Event>
      <t:Event id="{995290C2-EC5F-47AA-ACCF-64E274A16539}" time="2022-02-25T12:57:54.205Z">
        <t:Attribution userId="S::yngvild.olsen@samhsa.hhs.gov::18622e2c-4b21-4a84-ba12-1e36c1e01408" userProvider="AD" userName="Olsen, Yngvild (SAMHSA/CSAT)"/>
        <t:Anchor>
          <t:Comment id="919291938"/>
        </t:Anchor>
        <t:SetTitle title="This needs to be a footnote -- @Wilson, Jamie (SAMHSA/CSAT) Can you help with formatting here to make it a footnote and not part of the actual text? Thank you!"/>
      </t:Event>
    </t:History>
  </t:Task>
  <t:Task id="{63B77C7B-4C6B-4A82-8C65-201C746D4E31}">
    <t:Anchor>
      <t:Comment id="1745899411"/>
    </t:Anchor>
    <t:History>
      <t:Event id="{69743439-DE84-4D20-8A05-E80A808BA946}" time="2022-02-25T12:59:23.634Z">
        <t:Attribution userId="S::yngvild.olsen@samhsa.hhs.gov::18622e2c-4b21-4a84-ba12-1e36c1e01408" userProvider="AD" userName="Olsen, Yngvild (SAMHSA/CSAT)"/>
        <t:Anchor>
          <t:Comment id="1745899411"/>
        </t:Anchor>
        <t:Create/>
      </t:Event>
      <t:Event id="{E8347BC1-4D46-4334-90C3-3BCE4A8C80AC}" time="2022-02-25T12:59:23.634Z">
        <t:Attribution userId="S::yngvild.olsen@samhsa.hhs.gov::18622e2c-4b21-4a84-ba12-1e36c1e01408" userProvider="AD" userName="Olsen, Yngvild (SAMHSA/CSAT)"/>
        <t:Anchor>
          <t:Comment id="1745899411"/>
        </t:Anchor>
        <t:Assign userId="S::Jamie.Wilson@samhsa.hhs.gov::90a5afcf-f3e8-4ed8-ab15-2a5a17f0955e" userProvider="AD" userName="Wilson, Jamie (SAMHSA/CSAT)"/>
      </t:Event>
      <t:Event id="{E1F96FEB-3199-4576-84C7-BB2A1CA22C1E}" time="2022-02-25T12:59:23.634Z">
        <t:Attribution userId="S::yngvild.olsen@samhsa.hhs.gov::18622e2c-4b21-4a84-ba12-1e36c1e01408" userProvider="AD" userName="Olsen, Yngvild (SAMHSA/CSAT)"/>
        <t:Anchor>
          <t:Comment id="1745899411"/>
        </t:Anchor>
        <t:SetTitle title="I have same issue here with this needing to be a footnote. @Wilson, Jamie (SAMHSA/CSAT) Please help!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75877D3550984792DA04D1B56BDC44" ma:contentTypeVersion="4" ma:contentTypeDescription="Create a new document." ma:contentTypeScope="" ma:versionID="9145a1447c8e8e408dfd8b47b23fc7ab">
  <xsd:schema xmlns:xsd="http://www.w3.org/2001/XMLSchema" xmlns:xs="http://www.w3.org/2001/XMLSchema" xmlns:p="http://schemas.microsoft.com/office/2006/metadata/properties" xmlns:ns2="b7301327-2847-4130-b68a-667228db60bc" xmlns:ns3="96b404de-dd00-4e0e-8f9a-c98a6f6f34ab" targetNamespace="http://schemas.microsoft.com/office/2006/metadata/properties" ma:root="true" ma:fieldsID="c406fe3509dd220b0c8c03b08f8f635b" ns2:_="" ns3:_="">
    <xsd:import namespace="b7301327-2847-4130-b68a-667228db60bc"/>
    <xsd:import namespace="96b404de-dd00-4e0e-8f9a-c98a6f6f34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01327-2847-4130-b68a-667228db6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b404de-dd00-4e0e-8f9a-c98a6f6f34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5E9916D6-DCC4-4160-93A2-B6E91731D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01327-2847-4130-b68a-667228db60bc"/>
    <ds:schemaRef ds:uri="96b404de-dd00-4e0e-8f9a-c98a6f6f3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4ADE62-451A-4B29-947E-8E0B6C89DDCC}">
  <ds:schemaRefs>
    <ds:schemaRef ds:uri="96b404de-dd00-4e0e-8f9a-c98a6f6f34ab"/>
    <ds:schemaRef ds:uri="b7301327-2847-4130-b68a-667228db60bc"/>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term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87</Pages>
  <Words>24361</Words>
  <Characters>150049</Characters>
  <Application>Microsoft Office Word</Application>
  <DocSecurity>0</DocSecurity>
  <Lines>3261</Lines>
  <Paragraphs>1373</Paragraphs>
  <ScaleCrop>false</ScaleCrop>
  <HeadingPairs>
    <vt:vector size="2" baseType="variant">
      <vt:variant>
        <vt:lpstr>Title</vt:lpstr>
      </vt:variant>
      <vt:variant>
        <vt:i4>1</vt:i4>
      </vt:variant>
    </vt:vector>
  </HeadingPairs>
  <TitlesOfParts>
    <vt:vector size="1" baseType="lpstr">
      <vt:lpstr>Minority AIDS Initiative (MAI) - High Risk Populations NOFO</vt:lpstr>
    </vt:vector>
  </TitlesOfParts>
  <Company>DHHS</Company>
  <LinksUpToDate>false</LinksUpToDate>
  <CharactersWithSpaces>173037</CharactersWithSpaces>
  <SharedDoc>false</SharedDoc>
  <HLinks>
    <vt:vector size="1068" baseType="variant">
      <vt:variant>
        <vt:i4>6488111</vt:i4>
      </vt:variant>
      <vt:variant>
        <vt:i4>642</vt:i4>
      </vt:variant>
      <vt:variant>
        <vt:i4>0</vt:i4>
      </vt:variant>
      <vt:variant>
        <vt:i4>5</vt:i4>
      </vt:variant>
      <vt:variant>
        <vt:lpwstr>https://www.samhsa.gov/sites/default/files/grants/budget-non-match.pdf</vt:lpwstr>
      </vt:variant>
      <vt:variant>
        <vt:lpwstr/>
      </vt:variant>
      <vt:variant>
        <vt:i4>851991</vt:i4>
      </vt:variant>
      <vt:variant>
        <vt:i4>639</vt:i4>
      </vt:variant>
      <vt:variant>
        <vt:i4>0</vt:i4>
      </vt:variant>
      <vt:variant>
        <vt:i4>5</vt:i4>
      </vt:variant>
      <vt:variant>
        <vt:lpwstr>https://www.samhsa.gov/grants/continuation-grants</vt:lpwstr>
      </vt:variant>
      <vt:variant>
        <vt:lpwstr/>
      </vt:variant>
      <vt:variant>
        <vt:i4>5505106</vt:i4>
      </vt:variant>
      <vt:variant>
        <vt:i4>636</vt:i4>
      </vt:variant>
      <vt:variant>
        <vt:i4>0</vt:i4>
      </vt:variant>
      <vt:variant>
        <vt:i4>5</vt:i4>
      </vt:variant>
      <vt:variant>
        <vt:lpwstr>https://www.samhsa.gov/sites/default/files/grants/budget-template-user-guide.pdf</vt:lpwstr>
      </vt:variant>
      <vt:variant>
        <vt:lpwstr/>
      </vt:variant>
      <vt:variant>
        <vt:i4>7536750</vt:i4>
      </vt:variant>
      <vt:variant>
        <vt:i4>633</vt:i4>
      </vt:variant>
      <vt:variant>
        <vt:i4>0</vt:i4>
      </vt:variant>
      <vt:variant>
        <vt:i4>5</vt:i4>
      </vt:variant>
      <vt:variant>
        <vt:lpwstr>https://www.samhsa.gov/sites/default/files/grants/key-features-budget-template.pdf</vt:lpwstr>
      </vt:variant>
      <vt:variant>
        <vt:lpwstr/>
      </vt:variant>
      <vt:variant>
        <vt:i4>8192055</vt:i4>
      </vt:variant>
      <vt:variant>
        <vt:i4>630</vt:i4>
      </vt:variant>
      <vt:variant>
        <vt:i4>0</vt:i4>
      </vt:variant>
      <vt:variant>
        <vt:i4>5</vt:i4>
      </vt:variant>
      <vt:variant>
        <vt:lpwstr>https://www.samhsa.gov/grants/applying/forms-resources</vt:lpwstr>
      </vt:variant>
      <vt:variant>
        <vt:lpwstr/>
      </vt:variant>
      <vt:variant>
        <vt:i4>5177425</vt:i4>
      </vt:variant>
      <vt:variant>
        <vt:i4>627</vt:i4>
      </vt:variant>
      <vt:variant>
        <vt:i4>0</vt:i4>
      </vt:variant>
      <vt:variant>
        <vt:i4>5</vt:i4>
      </vt:variant>
      <vt:variant>
        <vt:lpwstr>https://www.ecfr.gov/cgi-bin/text-idx?node=pt45.1.75</vt:lpwstr>
      </vt:variant>
      <vt:variant>
        <vt:lpwstr/>
      </vt:variant>
      <vt:variant>
        <vt:i4>5832775</vt:i4>
      </vt:variant>
      <vt:variant>
        <vt:i4>624</vt:i4>
      </vt:variant>
      <vt:variant>
        <vt:i4>0</vt:i4>
      </vt:variant>
      <vt:variant>
        <vt:i4>5</vt:i4>
      </vt:variant>
      <vt:variant>
        <vt:lpwstr>http://www.samhsa.gov/grants/grants-management/notice-award-noa/standard-terms-conditions</vt:lpwstr>
      </vt:variant>
      <vt:variant>
        <vt:lpwstr/>
      </vt:variant>
      <vt:variant>
        <vt:i4>6881312</vt:i4>
      </vt:variant>
      <vt:variant>
        <vt:i4>621</vt:i4>
      </vt:variant>
      <vt:variant>
        <vt:i4>0</vt:i4>
      </vt:variant>
      <vt:variant>
        <vt:i4>5</vt:i4>
      </vt:variant>
      <vt:variant>
        <vt:lpwstr>https://www.govinfo.gov/app/details/USCODE-2010-title22/USCODE-2010-title22-chap78-sec7104</vt:lpwstr>
      </vt:variant>
      <vt:variant>
        <vt:lpwstr/>
      </vt:variant>
      <vt:variant>
        <vt:i4>6750312</vt:i4>
      </vt:variant>
      <vt:variant>
        <vt:i4>618</vt:i4>
      </vt:variant>
      <vt:variant>
        <vt:i4>0</vt:i4>
      </vt:variant>
      <vt:variant>
        <vt:i4>5</vt:i4>
      </vt:variant>
      <vt:variant>
        <vt:lpwstr>https://www.ecfr.gov/current/title-2/subtitle-A/chapter-I/part-175</vt:lpwstr>
      </vt:variant>
      <vt:variant>
        <vt:lpwstr/>
      </vt:variant>
      <vt:variant>
        <vt:i4>4915243</vt:i4>
      </vt:variant>
      <vt:variant>
        <vt:i4>615</vt:i4>
      </vt:variant>
      <vt:variant>
        <vt:i4>0</vt:i4>
      </vt:variant>
      <vt:variant>
        <vt:i4>5</vt:i4>
      </vt:variant>
      <vt:variant>
        <vt:lpwstr>mailto:grantdisclosures@oig.hhs.gov</vt:lpwstr>
      </vt:variant>
      <vt:variant>
        <vt:lpwstr/>
      </vt:variant>
      <vt:variant>
        <vt:i4>3080246</vt:i4>
      </vt:variant>
      <vt:variant>
        <vt:i4>612</vt:i4>
      </vt:variant>
      <vt:variant>
        <vt:i4>0</vt:i4>
      </vt:variant>
      <vt:variant>
        <vt:i4>5</vt:i4>
      </vt:variant>
      <vt:variant>
        <vt:lpwstr>https://www.hhs.gov/conscience/religious-freedom/index.html</vt:lpwstr>
      </vt:variant>
      <vt:variant>
        <vt:lpwstr/>
      </vt:variant>
      <vt:variant>
        <vt:i4>327697</vt:i4>
      </vt:variant>
      <vt:variant>
        <vt:i4>609</vt:i4>
      </vt:variant>
      <vt:variant>
        <vt:i4>0</vt:i4>
      </vt:variant>
      <vt:variant>
        <vt:i4>5</vt:i4>
      </vt:variant>
      <vt:variant>
        <vt:lpwstr>https://www.hhs.gov/conscience/conscience-protections/index.html</vt:lpwstr>
      </vt:variant>
      <vt:variant>
        <vt:lpwstr/>
      </vt:variant>
      <vt:variant>
        <vt:i4>7077939</vt:i4>
      </vt:variant>
      <vt:variant>
        <vt:i4>606</vt:i4>
      </vt:variant>
      <vt:variant>
        <vt:i4>0</vt:i4>
      </vt:variant>
      <vt:variant>
        <vt:i4>5</vt:i4>
      </vt:variant>
      <vt:variant>
        <vt:lpwstr>https://www.hhs.gov/civil-rights/for-individuals/sex-discrimination/index.html</vt:lpwstr>
      </vt:variant>
      <vt:variant>
        <vt:lpwstr/>
      </vt:variant>
      <vt:variant>
        <vt:i4>4128873</vt:i4>
      </vt:variant>
      <vt:variant>
        <vt:i4>603</vt:i4>
      </vt:variant>
      <vt:variant>
        <vt:i4>0</vt:i4>
      </vt:variant>
      <vt:variant>
        <vt:i4>5</vt:i4>
      </vt:variant>
      <vt:variant>
        <vt:lpwstr>http://www.hhs.gov/ocr/civilrights/understanding/disability/index.html</vt:lpwstr>
      </vt:variant>
      <vt:variant>
        <vt:lpwstr/>
      </vt:variant>
      <vt:variant>
        <vt:i4>4390989</vt:i4>
      </vt:variant>
      <vt:variant>
        <vt:i4>600</vt:i4>
      </vt:variant>
      <vt:variant>
        <vt:i4>0</vt:i4>
      </vt:variant>
      <vt:variant>
        <vt:i4>5</vt:i4>
      </vt:variant>
      <vt:variant>
        <vt:lpwstr>https://www.lep.gov/</vt:lpwstr>
      </vt:variant>
      <vt:variant>
        <vt:lpwstr/>
      </vt:variant>
      <vt:variant>
        <vt:i4>7340085</vt:i4>
      </vt:variant>
      <vt:variant>
        <vt:i4>597</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594</vt:i4>
      </vt:variant>
      <vt:variant>
        <vt:i4>0</vt:i4>
      </vt:variant>
      <vt:variant>
        <vt:i4>5</vt:i4>
      </vt:variant>
      <vt:variant>
        <vt:lpwstr>https://www.hhs.gov/civil-rights/for-individuals/nondiscrimination/index.html</vt:lpwstr>
      </vt:variant>
      <vt:variant>
        <vt:lpwstr/>
      </vt:variant>
      <vt:variant>
        <vt:i4>2359404</vt:i4>
      </vt:variant>
      <vt:variant>
        <vt:i4>591</vt:i4>
      </vt:variant>
      <vt:variant>
        <vt:i4>0</vt:i4>
      </vt:variant>
      <vt:variant>
        <vt:i4>5</vt:i4>
      </vt:variant>
      <vt:variant>
        <vt:lpwstr>https://www.hhs.gov/civil-rights/for-providers/provider-obligations/index.html</vt:lpwstr>
      </vt:variant>
      <vt:variant>
        <vt:lpwstr/>
      </vt:variant>
      <vt:variant>
        <vt:i4>2949158</vt:i4>
      </vt:variant>
      <vt:variant>
        <vt:i4>588</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585</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582</vt:i4>
      </vt:variant>
      <vt:variant>
        <vt:i4>0</vt:i4>
      </vt:variant>
      <vt:variant>
        <vt:i4>5</vt:i4>
      </vt:variant>
      <vt:variant>
        <vt:lpwstr>https://www.ecfr.gov/current/title-2/subtitle-A/chapter-II/part-200/subpart-D/section-200.301</vt:lpwstr>
      </vt:variant>
      <vt:variant>
        <vt:lpwstr/>
      </vt:variant>
      <vt:variant>
        <vt:i4>524296</vt:i4>
      </vt:variant>
      <vt:variant>
        <vt:i4>579</vt:i4>
      </vt:variant>
      <vt:variant>
        <vt:i4>0</vt:i4>
      </vt:variant>
      <vt:variant>
        <vt:i4>5</vt:i4>
      </vt:variant>
      <vt:variant>
        <vt:lpwstr>https://www.ecfr.gov/current/title-2/subtitle-A/chapter-II/part-200/subpart-C/section-200.202</vt:lpwstr>
      </vt:variant>
      <vt:variant>
        <vt:lpwstr/>
      </vt:variant>
      <vt:variant>
        <vt:i4>8323188</vt:i4>
      </vt:variant>
      <vt:variant>
        <vt:i4>576</vt:i4>
      </vt:variant>
      <vt:variant>
        <vt:i4>0</vt:i4>
      </vt:variant>
      <vt:variant>
        <vt:i4>5</vt:i4>
      </vt:variant>
      <vt:variant>
        <vt:lpwstr>http://www.samhsa.gov/grants/grants-management/policies-regulations/requirements-principles</vt:lpwstr>
      </vt:variant>
      <vt:variant>
        <vt:lpwstr/>
      </vt:variant>
      <vt:variant>
        <vt:i4>7929975</vt:i4>
      </vt:variant>
      <vt:variant>
        <vt:i4>573</vt:i4>
      </vt:variant>
      <vt:variant>
        <vt:i4>0</vt:i4>
      </vt:variant>
      <vt:variant>
        <vt:i4>5</vt:i4>
      </vt:variant>
      <vt:variant>
        <vt:lpwstr>http://www.samhsa.gov/grants/grants-management/policies-regulations/hhs-grants-policy-statement</vt:lpwstr>
      </vt:variant>
      <vt:variant>
        <vt:lpwstr/>
      </vt:variant>
      <vt:variant>
        <vt:i4>6029334</vt:i4>
      </vt:variant>
      <vt:variant>
        <vt:i4>570</vt:i4>
      </vt:variant>
      <vt:variant>
        <vt:i4>0</vt:i4>
      </vt:variant>
      <vt:variant>
        <vt:i4>5</vt:i4>
      </vt:variant>
      <vt:variant>
        <vt:lpwstr>http://www.samhsa.gov/grants/applying/forms-resources</vt:lpwstr>
      </vt:variant>
      <vt:variant>
        <vt:lpwstr/>
      </vt:variant>
      <vt:variant>
        <vt:i4>7012450</vt:i4>
      </vt:variant>
      <vt:variant>
        <vt:i4>567</vt:i4>
      </vt:variant>
      <vt:variant>
        <vt:i4>0</vt:i4>
      </vt:variant>
      <vt:variant>
        <vt:i4>5</vt:i4>
      </vt:variant>
      <vt:variant>
        <vt:lpwstr>https://www.whitehouse.gov/wp-content/uploads/2020/04/SPOC-4-13-20.pdf</vt:lpwstr>
      </vt:variant>
      <vt:variant>
        <vt:lpwstr/>
      </vt:variant>
      <vt:variant>
        <vt:i4>3539071</vt:i4>
      </vt:variant>
      <vt:variant>
        <vt:i4>564</vt:i4>
      </vt:variant>
      <vt:variant>
        <vt:i4>0</vt:i4>
      </vt:variant>
      <vt:variant>
        <vt:i4>5</vt:i4>
      </vt:variant>
      <vt:variant>
        <vt:lpwstr>https://www.hhs.gov/grants/contracts/contract-policies-regulations/spending-on-food/index.html</vt:lpwstr>
      </vt:variant>
      <vt:variant>
        <vt:lpwstr/>
      </vt:variant>
      <vt:variant>
        <vt:i4>8192036</vt:i4>
      </vt:variant>
      <vt:variant>
        <vt:i4>561</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558</vt:i4>
      </vt:variant>
      <vt:variant>
        <vt:i4>0</vt:i4>
      </vt:variant>
      <vt:variant>
        <vt:i4>5</vt:i4>
      </vt:variant>
      <vt:variant>
        <vt:lpwstr>https://ecfr.federalregister.gov/current/title-45/subtitle-A/subchapter-A/part-75</vt:lpwstr>
      </vt:variant>
      <vt:variant>
        <vt:lpwstr/>
      </vt:variant>
      <vt:variant>
        <vt:i4>4587584</vt:i4>
      </vt:variant>
      <vt:variant>
        <vt:i4>555</vt:i4>
      </vt:variant>
      <vt:variant>
        <vt:i4>0</vt:i4>
      </vt:variant>
      <vt:variant>
        <vt:i4>5</vt:i4>
      </vt:variant>
      <vt:variant>
        <vt:lpwstr>https://thinkculturalhealth.hhs.gov/clas</vt:lpwstr>
      </vt:variant>
      <vt:variant>
        <vt:lpwstr/>
      </vt:variant>
      <vt:variant>
        <vt:i4>2687031</vt:i4>
      </vt:variant>
      <vt:variant>
        <vt:i4>552</vt:i4>
      </vt:variant>
      <vt:variant>
        <vt:i4>0</vt:i4>
      </vt:variant>
      <vt:variant>
        <vt:i4>5</vt:i4>
      </vt:variant>
      <vt:variant>
        <vt:lpwstr>http://www.thinkculturalhealth.hhs.gov/</vt:lpwstr>
      </vt:variant>
      <vt:variant>
        <vt:lpwstr/>
      </vt:variant>
      <vt:variant>
        <vt:i4>2293776</vt:i4>
      </vt:variant>
      <vt:variant>
        <vt:i4>549</vt:i4>
      </vt:variant>
      <vt:variant>
        <vt:i4>0</vt:i4>
      </vt:variant>
      <vt:variant>
        <vt:i4>5</vt:i4>
      </vt:variant>
      <vt:variant>
        <vt:lpwstr>https://www.minorityhealth.hhs.gov/Assets/PDF/clas standards doc_v06.28.21.pdf</vt:lpwstr>
      </vt:variant>
      <vt:variant>
        <vt:lpwstr/>
      </vt:variant>
      <vt:variant>
        <vt:i4>6815853</vt:i4>
      </vt:variant>
      <vt:variant>
        <vt:i4>546</vt:i4>
      </vt:variant>
      <vt:variant>
        <vt:i4>0</vt:i4>
      </vt:variant>
      <vt:variant>
        <vt:i4>5</vt:i4>
      </vt:variant>
      <vt:variant>
        <vt:lpwstr>https://www.ncbi.nlm.nih.gov/pmc/articles/PMC6207437/pdf/18-095.pdf</vt:lpwstr>
      </vt:variant>
      <vt:variant>
        <vt:lpwstr/>
      </vt:variant>
      <vt:variant>
        <vt:i4>2424876</vt:i4>
      </vt:variant>
      <vt:variant>
        <vt:i4>543</vt:i4>
      </vt:variant>
      <vt:variant>
        <vt:i4>0</vt:i4>
      </vt:variant>
      <vt:variant>
        <vt:i4>5</vt:i4>
      </vt:variant>
      <vt:variant>
        <vt:lpwstr>https://www.cms.gov/files/document/cms-omh-january2020-zcode-data-highlightpdf.pdf</vt:lpwstr>
      </vt:variant>
      <vt:variant>
        <vt:lpwstr/>
      </vt:variant>
      <vt:variant>
        <vt:i4>1966101</vt:i4>
      </vt:variant>
      <vt:variant>
        <vt:i4>540</vt:i4>
      </vt:variant>
      <vt:variant>
        <vt:i4>0</vt:i4>
      </vt:variant>
      <vt:variant>
        <vt:i4>5</vt:i4>
      </vt:variant>
      <vt:variant>
        <vt:lpwstr>https://www.cms.gov/files/document/zcodes-infographic.pdf</vt:lpwstr>
      </vt:variant>
      <vt:variant>
        <vt:lpwstr/>
      </vt:variant>
      <vt:variant>
        <vt:i4>4587584</vt:i4>
      </vt:variant>
      <vt:variant>
        <vt:i4>537</vt:i4>
      </vt:variant>
      <vt:variant>
        <vt:i4>0</vt:i4>
      </vt:variant>
      <vt:variant>
        <vt:i4>5</vt:i4>
      </vt:variant>
      <vt:variant>
        <vt:lpwstr>https://www.cdc.gov/socialdeterminants/index.htm</vt:lpwstr>
      </vt:variant>
      <vt:variant>
        <vt:lpwstr/>
      </vt:variant>
      <vt:variant>
        <vt:i4>6160395</vt:i4>
      </vt:variant>
      <vt:variant>
        <vt:i4>534</vt:i4>
      </vt:variant>
      <vt:variant>
        <vt:i4>0</vt:i4>
      </vt:variant>
      <vt:variant>
        <vt:i4>5</vt:i4>
      </vt:variant>
      <vt:variant>
        <vt:lpwstr>http://www.samhsa.gov/grants/grants-management/disparity-impact-statement</vt:lpwstr>
      </vt:variant>
      <vt:variant>
        <vt:lpwstr/>
      </vt:variant>
      <vt:variant>
        <vt:i4>2621544</vt:i4>
      </vt:variant>
      <vt:variant>
        <vt:i4>531</vt:i4>
      </vt:variant>
      <vt:variant>
        <vt:i4>0</vt:i4>
      </vt:variant>
      <vt:variant>
        <vt:i4>5</vt:i4>
      </vt:variant>
      <vt:variant>
        <vt:lpwstr>https://www.census.gov/about/partners/cic.html</vt:lpwstr>
      </vt:variant>
      <vt:variant>
        <vt:lpwstr/>
      </vt:variant>
      <vt:variant>
        <vt:i4>1245269</vt:i4>
      </vt:variant>
      <vt:variant>
        <vt:i4>528</vt:i4>
      </vt:variant>
      <vt:variant>
        <vt:i4>0</vt:i4>
      </vt:variant>
      <vt:variant>
        <vt:i4>5</vt:i4>
      </vt:variant>
      <vt:variant>
        <vt:lpwstr>https://www.minorityhealth.hhs.gov/minority-mental-health/clas/?utm_medium=email&amp;utm_source=govdelivery</vt:lpwstr>
      </vt:variant>
      <vt:variant>
        <vt:lpwstr/>
      </vt:variant>
      <vt:variant>
        <vt:i4>3932222</vt:i4>
      </vt:variant>
      <vt:variant>
        <vt:i4>525</vt:i4>
      </vt:variant>
      <vt:variant>
        <vt:i4>0</vt:i4>
      </vt:variant>
      <vt:variant>
        <vt:i4>5</vt:i4>
      </vt:variant>
      <vt:variant>
        <vt:lpwstr>http://www.hhs.gov/ohrp</vt:lpwstr>
      </vt:variant>
      <vt:variant>
        <vt:lpwstr/>
      </vt:variant>
      <vt:variant>
        <vt:i4>4325389</vt:i4>
      </vt:variant>
      <vt:variant>
        <vt:i4>522</vt:i4>
      </vt:variant>
      <vt:variant>
        <vt:i4>0</vt:i4>
      </vt:variant>
      <vt:variant>
        <vt:i4>5</vt:i4>
      </vt:variant>
      <vt:variant>
        <vt:lpwstr>http://www.house.gov/</vt:lpwstr>
      </vt:variant>
      <vt:variant>
        <vt:lpwstr/>
      </vt:variant>
      <vt:variant>
        <vt:i4>4849712</vt:i4>
      </vt:variant>
      <vt:variant>
        <vt:i4>519</vt:i4>
      </vt:variant>
      <vt:variant>
        <vt:i4>0</vt:i4>
      </vt:variant>
      <vt:variant>
        <vt:i4>5</vt:i4>
      </vt:variant>
      <vt:variant>
        <vt:lpwstr>http://grants.nih.gov/grants/ElectronicReceipt/pdf_guidelines.htm</vt:lpwstr>
      </vt:variant>
      <vt:variant>
        <vt:lpwstr/>
      </vt:variant>
      <vt:variant>
        <vt:i4>4849712</vt:i4>
      </vt:variant>
      <vt:variant>
        <vt:i4>516</vt:i4>
      </vt:variant>
      <vt:variant>
        <vt:i4>0</vt:i4>
      </vt:variant>
      <vt:variant>
        <vt:i4>5</vt:i4>
      </vt:variant>
      <vt:variant>
        <vt:lpwstr>http://grants.nih.gov/grants/ElectronicReceipt/pdf_guidelines.htm</vt:lpwstr>
      </vt:variant>
      <vt:variant>
        <vt:lpwstr/>
      </vt:variant>
      <vt:variant>
        <vt:i4>5111849</vt:i4>
      </vt:variant>
      <vt:variant>
        <vt:i4>513</vt:i4>
      </vt:variant>
      <vt:variant>
        <vt:i4>0</vt:i4>
      </vt:variant>
      <vt:variant>
        <vt:i4>5</vt:i4>
      </vt:variant>
      <vt:variant>
        <vt:lpwstr/>
      </vt:variant>
      <vt:variant>
        <vt:lpwstr>_5.4_Resubmitting_a</vt:lpwstr>
      </vt:variant>
      <vt:variant>
        <vt:i4>1638449</vt:i4>
      </vt:variant>
      <vt:variant>
        <vt:i4>510</vt:i4>
      </vt:variant>
      <vt:variant>
        <vt:i4>0</vt:i4>
      </vt:variant>
      <vt:variant>
        <vt:i4>5</vt:i4>
      </vt:variant>
      <vt:variant>
        <vt:lpwstr/>
      </vt:variant>
      <vt:variant>
        <vt:lpwstr>_eRA_Commons_Registration</vt:lpwstr>
      </vt:variant>
      <vt:variant>
        <vt:i4>4194408</vt:i4>
      </vt:variant>
      <vt:variant>
        <vt:i4>507</vt:i4>
      </vt:variant>
      <vt:variant>
        <vt:i4>0</vt:i4>
      </vt:variant>
      <vt:variant>
        <vt:i4>5</vt:i4>
      </vt:variant>
      <vt:variant>
        <vt:lpwstr>mailto:era-notify@mail.nih.gov</vt:lpwstr>
      </vt:variant>
      <vt:variant>
        <vt:lpwstr/>
      </vt:variant>
      <vt:variant>
        <vt:i4>4718718</vt:i4>
      </vt:variant>
      <vt:variant>
        <vt:i4>504</vt:i4>
      </vt:variant>
      <vt:variant>
        <vt:i4>0</vt:i4>
      </vt:variant>
      <vt:variant>
        <vt:i4>5</vt:i4>
      </vt:variant>
      <vt:variant>
        <vt:lpwstr>mailto:dgr.applications@samhsa.hhs.gov</vt:lpwstr>
      </vt:variant>
      <vt:variant>
        <vt:lpwstr/>
      </vt:variant>
      <vt:variant>
        <vt:i4>8192035</vt:i4>
      </vt:variant>
      <vt:variant>
        <vt:i4>501</vt:i4>
      </vt:variant>
      <vt:variant>
        <vt:i4>0</vt:i4>
      </vt:variant>
      <vt:variant>
        <vt:i4>5</vt:i4>
      </vt:variant>
      <vt:variant>
        <vt:lpwstr>https://era.nih.gov/erahelp/assist/</vt:lpwstr>
      </vt:variant>
      <vt:variant>
        <vt:lpwstr/>
      </vt:variant>
      <vt:variant>
        <vt:i4>1376281</vt:i4>
      </vt:variant>
      <vt:variant>
        <vt:i4>498</vt:i4>
      </vt:variant>
      <vt:variant>
        <vt:i4>0</vt:i4>
      </vt:variant>
      <vt:variant>
        <vt:i4>5</vt:i4>
      </vt:variant>
      <vt:variant>
        <vt:lpwstr>http://grants.nih.gov/support/index.html</vt:lpwstr>
      </vt:variant>
      <vt:variant>
        <vt:lpwstr/>
      </vt:variant>
      <vt:variant>
        <vt:i4>4784245</vt:i4>
      </vt:variant>
      <vt:variant>
        <vt:i4>495</vt:i4>
      </vt:variant>
      <vt:variant>
        <vt:i4>0</vt:i4>
      </vt:variant>
      <vt:variant>
        <vt:i4>5</vt:i4>
      </vt:variant>
      <vt:variant>
        <vt:lpwstr>mailto:support@grants.gov</vt:lpwstr>
      </vt:variant>
      <vt:variant>
        <vt:lpwstr/>
      </vt:variant>
      <vt:variant>
        <vt:i4>7667765</vt:i4>
      </vt:variant>
      <vt:variant>
        <vt:i4>492</vt:i4>
      </vt:variant>
      <vt:variant>
        <vt:i4>0</vt:i4>
      </vt:variant>
      <vt:variant>
        <vt:i4>5</vt:i4>
      </vt:variant>
      <vt:variant>
        <vt:lpwstr>http://www.grants.gov/web/grants/applicants/workspace-overview.html</vt:lpwstr>
      </vt:variant>
      <vt:variant>
        <vt:lpwstr/>
      </vt:variant>
      <vt:variant>
        <vt:i4>458779</vt:i4>
      </vt:variant>
      <vt:variant>
        <vt:i4>489</vt:i4>
      </vt:variant>
      <vt:variant>
        <vt:i4>0</vt:i4>
      </vt:variant>
      <vt:variant>
        <vt:i4>5</vt:i4>
      </vt:variant>
      <vt:variant>
        <vt:lpwstr>https://era.nih.gov/modules_user-guides_documentation.cfm</vt:lpwstr>
      </vt:variant>
      <vt:variant>
        <vt:lpwstr/>
      </vt:variant>
      <vt:variant>
        <vt:i4>6029334</vt:i4>
      </vt:variant>
      <vt:variant>
        <vt:i4>486</vt:i4>
      </vt:variant>
      <vt:variant>
        <vt:i4>0</vt:i4>
      </vt:variant>
      <vt:variant>
        <vt:i4>5</vt:i4>
      </vt:variant>
      <vt:variant>
        <vt:lpwstr>http://www.samhsa.gov/grants/applying/forms-resources</vt:lpwstr>
      </vt:variant>
      <vt:variant>
        <vt:lpwstr/>
      </vt:variant>
      <vt:variant>
        <vt:i4>4792353</vt:i4>
      </vt:variant>
      <vt:variant>
        <vt:i4>483</vt:i4>
      </vt:variant>
      <vt:variant>
        <vt:i4>0</vt:i4>
      </vt:variant>
      <vt:variant>
        <vt:i4>5</vt:i4>
      </vt:variant>
      <vt:variant>
        <vt:lpwstr/>
      </vt:variant>
      <vt:variant>
        <vt:lpwstr>_Appendix_D_–_2</vt:lpwstr>
      </vt:variant>
      <vt:variant>
        <vt:i4>1441841</vt:i4>
      </vt:variant>
      <vt:variant>
        <vt:i4>480</vt:i4>
      </vt:variant>
      <vt:variant>
        <vt:i4>0</vt:i4>
      </vt:variant>
      <vt:variant>
        <vt:i4>5</vt:i4>
      </vt:variant>
      <vt:variant>
        <vt:lpwstr/>
      </vt:variant>
      <vt:variant>
        <vt:lpwstr>_Appendix_G_–</vt:lpwstr>
      </vt:variant>
      <vt:variant>
        <vt:i4>6029334</vt:i4>
      </vt:variant>
      <vt:variant>
        <vt:i4>477</vt:i4>
      </vt:variant>
      <vt:variant>
        <vt:i4>0</vt:i4>
      </vt:variant>
      <vt:variant>
        <vt:i4>5</vt:i4>
      </vt:variant>
      <vt:variant>
        <vt:lpwstr>http://www.samhsa.gov/grants/applying/forms-resources</vt:lpwstr>
      </vt:variant>
      <vt:variant>
        <vt:lpwstr/>
      </vt:variant>
      <vt:variant>
        <vt:i4>6029334</vt:i4>
      </vt:variant>
      <vt:variant>
        <vt:i4>474</vt:i4>
      </vt:variant>
      <vt:variant>
        <vt:i4>0</vt:i4>
      </vt:variant>
      <vt:variant>
        <vt:i4>5</vt:i4>
      </vt:variant>
      <vt:variant>
        <vt:lpwstr>http://www.samhsa.gov/grants/applying/forms-resources</vt:lpwstr>
      </vt:variant>
      <vt:variant>
        <vt:lpwstr/>
      </vt:variant>
      <vt:variant>
        <vt:i4>4390922</vt:i4>
      </vt:variant>
      <vt:variant>
        <vt:i4>471</vt:i4>
      </vt:variant>
      <vt:variant>
        <vt:i4>0</vt:i4>
      </vt:variant>
      <vt:variant>
        <vt:i4>5</vt:i4>
      </vt:variant>
      <vt:variant>
        <vt:lpwstr>http://www.hhs.gov/sites/default/files/forms/hhs-690.pdf</vt:lpwstr>
      </vt:variant>
      <vt:variant>
        <vt:lpwstr/>
      </vt:variant>
      <vt:variant>
        <vt:i4>6553642</vt:i4>
      </vt:variant>
      <vt:variant>
        <vt:i4>468</vt:i4>
      </vt:variant>
      <vt:variant>
        <vt:i4>0</vt:i4>
      </vt:variant>
      <vt:variant>
        <vt:i4>5</vt:i4>
      </vt:variant>
      <vt:variant>
        <vt:lpwstr>https://www.grants.gov/forms/sf-424-family.html</vt:lpwstr>
      </vt:variant>
      <vt:variant>
        <vt:lpwstr/>
      </vt:variant>
      <vt:variant>
        <vt:i4>6029334</vt:i4>
      </vt:variant>
      <vt:variant>
        <vt:i4>465</vt:i4>
      </vt:variant>
      <vt:variant>
        <vt:i4>0</vt:i4>
      </vt:variant>
      <vt:variant>
        <vt:i4>5</vt:i4>
      </vt:variant>
      <vt:variant>
        <vt:lpwstr>http://www.samhsa.gov/grants/applying/forms-resources</vt:lpwstr>
      </vt:variant>
      <vt:variant>
        <vt:lpwstr/>
      </vt:variant>
      <vt:variant>
        <vt:i4>6029334</vt:i4>
      </vt:variant>
      <vt:variant>
        <vt:i4>462</vt:i4>
      </vt:variant>
      <vt:variant>
        <vt:i4>0</vt:i4>
      </vt:variant>
      <vt:variant>
        <vt:i4>5</vt:i4>
      </vt:variant>
      <vt:variant>
        <vt:lpwstr>http://www.samhsa.gov/grants/applying/forms-resources</vt:lpwstr>
      </vt:variant>
      <vt:variant>
        <vt:lpwstr/>
      </vt:variant>
      <vt:variant>
        <vt:i4>6553642</vt:i4>
      </vt:variant>
      <vt:variant>
        <vt:i4>459</vt:i4>
      </vt:variant>
      <vt:variant>
        <vt:i4>0</vt:i4>
      </vt:variant>
      <vt:variant>
        <vt:i4>5</vt:i4>
      </vt:variant>
      <vt:variant>
        <vt:lpwstr>https://www.grants.gov/forms/sf-424-family.html</vt:lpwstr>
      </vt:variant>
      <vt:variant>
        <vt:lpwstr/>
      </vt:variant>
      <vt:variant>
        <vt:i4>6553642</vt:i4>
      </vt:variant>
      <vt:variant>
        <vt:i4>456</vt:i4>
      </vt:variant>
      <vt:variant>
        <vt:i4>0</vt:i4>
      </vt:variant>
      <vt:variant>
        <vt:i4>5</vt:i4>
      </vt:variant>
      <vt:variant>
        <vt:lpwstr>https://www.grants.gov/forms/sf-424-family.html</vt:lpwstr>
      </vt:variant>
      <vt:variant>
        <vt:lpwstr/>
      </vt:variant>
      <vt:variant>
        <vt:i4>6553642</vt:i4>
      </vt:variant>
      <vt:variant>
        <vt:i4>453</vt:i4>
      </vt:variant>
      <vt:variant>
        <vt:i4>0</vt:i4>
      </vt:variant>
      <vt:variant>
        <vt:i4>5</vt:i4>
      </vt:variant>
      <vt:variant>
        <vt:lpwstr>https://www.grants.gov/forms/sf-424-family.html</vt:lpwstr>
      </vt:variant>
      <vt:variant>
        <vt:lpwstr/>
      </vt:variant>
      <vt:variant>
        <vt:i4>1441844</vt:i4>
      </vt:variant>
      <vt:variant>
        <vt:i4>450</vt:i4>
      </vt:variant>
      <vt:variant>
        <vt:i4>0</vt:i4>
      </vt:variant>
      <vt:variant>
        <vt:i4>5</vt:i4>
      </vt:variant>
      <vt:variant>
        <vt:lpwstr/>
      </vt:variant>
      <vt:variant>
        <vt:lpwstr>_Appendix_B_-</vt:lpwstr>
      </vt:variant>
      <vt:variant>
        <vt:i4>1638417</vt:i4>
      </vt:variant>
      <vt:variant>
        <vt:i4>447</vt:i4>
      </vt:variant>
      <vt:variant>
        <vt:i4>0</vt:i4>
      </vt:variant>
      <vt:variant>
        <vt:i4>5</vt:i4>
      </vt:variant>
      <vt:variant>
        <vt:lpwstr>https://era.nih.gov/reg_accounts/register_commons.cfm</vt:lpwstr>
      </vt:variant>
      <vt:variant>
        <vt:lpwstr/>
      </vt:variant>
      <vt:variant>
        <vt:i4>4194408</vt:i4>
      </vt:variant>
      <vt:variant>
        <vt:i4>444</vt:i4>
      </vt:variant>
      <vt:variant>
        <vt:i4>0</vt:i4>
      </vt:variant>
      <vt:variant>
        <vt:i4>5</vt:i4>
      </vt:variant>
      <vt:variant>
        <vt:lpwstr>mailto:era-notify@mail.nih.gov</vt:lpwstr>
      </vt:variant>
      <vt:variant>
        <vt:lpwstr/>
      </vt:variant>
      <vt:variant>
        <vt:i4>8257572</vt:i4>
      </vt:variant>
      <vt:variant>
        <vt:i4>441</vt:i4>
      </vt:variant>
      <vt:variant>
        <vt:i4>0</vt:i4>
      </vt:variant>
      <vt:variant>
        <vt:i4>5</vt:i4>
      </vt:variant>
      <vt:variant>
        <vt:lpwstr>https://public.era.nih.gov/commons/public/registration/registrationInstructions.jsp</vt:lpwstr>
      </vt:variant>
      <vt:variant>
        <vt:lpwstr/>
      </vt:variant>
      <vt:variant>
        <vt:i4>7667765</vt:i4>
      </vt:variant>
      <vt:variant>
        <vt:i4>438</vt:i4>
      </vt:variant>
      <vt:variant>
        <vt:i4>0</vt:i4>
      </vt:variant>
      <vt:variant>
        <vt:i4>5</vt:i4>
      </vt:variant>
      <vt:variant>
        <vt:lpwstr>http://www.grants.gov/web/grants/applicants/organization-registration.html</vt:lpwstr>
      </vt:variant>
      <vt:variant>
        <vt:lpwstr/>
      </vt:variant>
      <vt:variant>
        <vt:i4>4784129</vt:i4>
      </vt:variant>
      <vt:variant>
        <vt:i4>435</vt:i4>
      </vt:variant>
      <vt:variant>
        <vt:i4>0</vt:i4>
      </vt:variant>
      <vt:variant>
        <vt:i4>5</vt:i4>
      </vt:variant>
      <vt:variant>
        <vt:lpwstr>http://www.grants.gov/web/grants/applicants.html</vt:lpwstr>
      </vt:variant>
      <vt:variant>
        <vt:lpwstr/>
      </vt:variant>
      <vt:variant>
        <vt:i4>2556009</vt:i4>
      </vt:variant>
      <vt:variant>
        <vt:i4>432</vt:i4>
      </vt:variant>
      <vt:variant>
        <vt:i4>0</vt:i4>
      </vt:variant>
      <vt:variant>
        <vt:i4>5</vt:i4>
      </vt:variant>
      <vt:variant>
        <vt:lpwstr>http://www.grants.gov/web/grants/register.html</vt:lpwstr>
      </vt:variant>
      <vt:variant>
        <vt:lpwstr/>
      </vt:variant>
      <vt:variant>
        <vt:i4>3604526</vt:i4>
      </vt:variant>
      <vt:variant>
        <vt:i4>429</vt:i4>
      </vt:variant>
      <vt:variant>
        <vt:i4>0</vt:i4>
      </vt:variant>
      <vt:variant>
        <vt:i4>5</vt:i4>
      </vt:variant>
      <vt:variant>
        <vt:lpwstr>http://www.grants.gov/</vt:lpwstr>
      </vt:variant>
      <vt:variant>
        <vt:lpwstr/>
      </vt:variant>
      <vt:variant>
        <vt:i4>4653135</vt:i4>
      </vt:variant>
      <vt:variant>
        <vt:i4>426</vt:i4>
      </vt:variant>
      <vt:variant>
        <vt:i4>0</vt:i4>
      </vt:variant>
      <vt:variant>
        <vt:i4>5</vt:i4>
      </vt:variant>
      <vt:variant>
        <vt:lpwstr>https://www.sam.gov/</vt:lpwstr>
      </vt:variant>
      <vt:variant>
        <vt:lpwstr/>
      </vt:variant>
      <vt:variant>
        <vt:i4>2293887</vt:i4>
      </vt:variant>
      <vt:variant>
        <vt:i4>423</vt:i4>
      </vt:variant>
      <vt:variant>
        <vt:i4>0</vt:i4>
      </vt:variant>
      <vt:variant>
        <vt:i4>5</vt:i4>
      </vt:variant>
      <vt:variant>
        <vt:lpwstr>http://www.dnb.com/</vt:lpwstr>
      </vt:variant>
      <vt:variant>
        <vt:lpwstr/>
      </vt:variant>
      <vt:variant>
        <vt:i4>2359406</vt:i4>
      </vt:variant>
      <vt:variant>
        <vt:i4>420</vt:i4>
      </vt:variant>
      <vt:variant>
        <vt:i4>0</vt:i4>
      </vt:variant>
      <vt:variant>
        <vt:i4>5</vt:i4>
      </vt:variant>
      <vt:variant>
        <vt:lpwstr>https://www.gsa.gov/about-us/organization/federal-acquisition-service/office-of-systems-management/integrated-award-environment-iae/iae-systems-information-kit/unique-entity-identifier-update</vt:lpwstr>
      </vt:variant>
      <vt:variant>
        <vt:lpwstr/>
      </vt:variant>
      <vt:variant>
        <vt:i4>7602264</vt:i4>
      </vt:variant>
      <vt:variant>
        <vt:i4>417</vt:i4>
      </vt:variant>
      <vt:variant>
        <vt:i4>0</vt:i4>
      </vt:variant>
      <vt:variant>
        <vt:i4>5</vt:i4>
      </vt:variant>
      <vt:variant>
        <vt:lpwstr>mailto:michelle.armstrong@samhsa.hhs.gov</vt:lpwstr>
      </vt:variant>
      <vt:variant>
        <vt:lpwstr/>
      </vt:variant>
      <vt:variant>
        <vt:i4>524403</vt:i4>
      </vt:variant>
      <vt:variant>
        <vt:i4>414</vt:i4>
      </vt:variant>
      <vt:variant>
        <vt:i4>0</vt:i4>
      </vt:variant>
      <vt:variant>
        <vt:i4>5</vt:i4>
      </vt:variant>
      <vt:variant>
        <vt:lpwstr>mailto:FOACSAT@samhsa.hhs.gov</vt:lpwstr>
      </vt:variant>
      <vt:variant>
        <vt:lpwstr/>
      </vt:variant>
      <vt:variant>
        <vt:i4>458809</vt:i4>
      </vt:variant>
      <vt:variant>
        <vt:i4>411</vt:i4>
      </vt:variant>
      <vt:variant>
        <vt:i4>0</vt:i4>
      </vt:variant>
      <vt:variant>
        <vt:i4>5</vt:i4>
      </vt:variant>
      <vt:variant>
        <vt:lpwstr>mailto:TCE-HIV@samhsa.hhs.gov</vt:lpwstr>
      </vt:variant>
      <vt:variant>
        <vt:lpwstr/>
      </vt:variant>
      <vt:variant>
        <vt:i4>458809</vt:i4>
      </vt:variant>
      <vt:variant>
        <vt:i4>408</vt:i4>
      </vt:variant>
      <vt:variant>
        <vt:i4>0</vt:i4>
      </vt:variant>
      <vt:variant>
        <vt:i4>5</vt:i4>
      </vt:variant>
      <vt:variant>
        <vt:lpwstr>mailto:TCE-HIV@samhsa.hhs.gov</vt:lpwstr>
      </vt:variant>
      <vt:variant>
        <vt:lpwstr/>
      </vt:variant>
      <vt:variant>
        <vt:i4>6553703</vt:i4>
      </vt:variant>
      <vt:variant>
        <vt:i4>405</vt:i4>
      </vt:variant>
      <vt:variant>
        <vt:i4>0</vt:i4>
      </vt:variant>
      <vt:variant>
        <vt:i4>5</vt:i4>
      </vt:variant>
      <vt:variant>
        <vt:lpwstr>https://www.samhsa.gov/grants/grants-management/reporting-requirements</vt:lpwstr>
      </vt:variant>
      <vt:variant>
        <vt:lpwstr/>
      </vt:variant>
      <vt:variant>
        <vt:i4>4128770</vt:i4>
      </vt:variant>
      <vt:variant>
        <vt:i4>402</vt:i4>
      </vt:variant>
      <vt:variant>
        <vt:i4>0</vt:i4>
      </vt:variant>
      <vt:variant>
        <vt:i4>5</vt:i4>
      </vt:variant>
      <vt:variant>
        <vt:lpwstr/>
      </vt:variant>
      <vt:variant>
        <vt:lpwstr>_REPORTING_REQUIREMENTS_1</vt:lpwstr>
      </vt:variant>
      <vt:variant>
        <vt:i4>4792361</vt:i4>
      </vt:variant>
      <vt:variant>
        <vt:i4>399</vt:i4>
      </vt:variant>
      <vt:variant>
        <vt:i4>0</vt:i4>
      </vt:variant>
      <vt:variant>
        <vt:i4>5</vt:i4>
      </vt:variant>
      <vt:variant>
        <vt:lpwstr/>
      </vt:variant>
      <vt:variant>
        <vt:lpwstr>_Appendix_L_–_1</vt:lpwstr>
      </vt:variant>
      <vt:variant>
        <vt:i4>2883634</vt:i4>
      </vt:variant>
      <vt:variant>
        <vt:i4>396</vt:i4>
      </vt:variant>
      <vt:variant>
        <vt:i4>0</vt:i4>
      </vt:variant>
      <vt:variant>
        <vt:i4>5</vt:i4>
      </vt:variant>
      <vt:variant>
        <vt:lpwstr>https://www.samhsa.gov/grants/grants-management/notice-award-noa/standard-terms-conditions</vt:lpwstr>
      </vt:variant>
      <vt:variant>
        <vt:lpwstr/>
      </vt:variant>
      <vt:variant>
        <vt:i4>4390932</vt:i4>
      </vt:variant>
      <vt:variant>
        <vt:i4>393</vt:i4>
      </vt:variant>
      <vt:variant>
        <vt:i4>0</vt:i4>
      </vt:variant>
      <vt:variant>
        <vt:i4>5</vt:i4>
      </vt:variant>
      <vt:variant>
        <vt:lpwstr>https://www.samhsa.gov/grants/grants-management/notice-award-noa</vt:lpwstr>
      </vt:variant>
      <vt:variant>
        <vt:lpwstr/>
      </vt:variant>
      <vt:variant>
        <vt:i4>7602245</vt:i4>
      </vt:variant>
      <vt:variant>
        <vt:i4>390</vt:i4>
      </vt:variant>
      <vt:variant>
        <vt:i4>0</vt:i4>
      </vt:variant>
      <vt:variant>
        <vt:i4>5</vt:i4>
      </vt:variant>
      <vt:variant>
        <vt:lpwstr/>
      </vt:variant>
      <vt:variant>
        <vt:lpwstr>_3._REQUIRED_APPLICATION</vt:lpwstr>
      </vt:variant>
      <vt:variant>
        <vt:i4>1441851</vt:i4>
      </vt:variant>
      <vt:variant>
        <vt:i4>387</vt:i4>
      </vt:variant>
      <vt:variant>
        <vt:i4>0</vt:i4>
      </vt:variant>
      <vt:variant>
        <vt:i4>5</vt:i4>
      </vt:variant>
      <vt:variant>
        <vt:lpwstr/>
      </vt:variant>
      <vt:variant>
        <vt:lpwstr>_Appendix_M_–</vt:lpwstr>
      </vt:variant>
      <vt:variant>
        <vt:i4>4792355</vt:i4>
      </vt:variant>
      <vt:variant>
        <vt:i4>384</vt:i4>
      </vt:variant>
      <vt:variant>
        <vt:i4>0</vt:i4>
      </vt:variant>
      <vt:variant>
        <vt:i4>5</vt:i4>
      </vt:variant>
      <vt:variant>
        <vt:lpwstr/>
      </vt:variant>
      <vt:variant>
        <vt:lpwstr>_Appendix_F_–_1</vt:lpwstr>
      </vt:variant>
      <vt:variant>
        <vt:i4>4792366</vt:i4>
      </vt:variant>
      <vt:variant>
        <vt:i4>381</vt:i4>
      </vt:variant>
      <vt:variant>
        <vt:i4>0</vt:i4>
      </vt:variant>
      <vt:variant>
        <vt:i4>5</vt:i4>
      </vt:variant>
      <vt:variant>
        <vt:lpwstr/>
      </vt:variant>
      <vt:variant>
        <vt:lpwstr>_Appendix_K_–_2</vt:lpwstr>
      </vt:variant>
      <vt:variant>
        <vt:i4>4792367</vt:i4>
      </vt:variant>
      <vt:variant>
        <vt:i4>378</vt:i4>
      </vt:variant>
      <vt:variant>
        <vt:i4>0</vt:i4>
      </vt:variant>
      <vt:variant>
        <vt:i4>5</vt:i4>
      </vt:variant>
      <vt:variant>
        <vt:lpwstr/>
      </vt:variant>
      <vt:variant>
        <vt:lpwstr>_Appendix_J_–_1</vt:lpwstr>
      </vt:variant>
      <vt:variant>
        <vt:i4>6815763</vt:i4>
      </vt:variant>
      <vt:variant>
        <vt:i4>375</vt:i4>
      </vt:variant>
      <vt:variant>
        <vt:i4>0</vt:i4>
      </vt:variant>
      <vt:variant>
        <vt:i4>5</vt:i4>
      </vt:variant>
      <vt:variant>
        <vt:lpwstr>https://gbc-word-edit.officeapps.live.com/we/wordeditorframe.aspx?ui=en-us&amp;rs=en-us&amp;wopisrc=https%3A%2F%2Fhhsgov.sharepoint.com%2Fsites%2FFY22NOFOsSAMHSA%2F_vti_bin%2Fwopi.ashx%2Ffiles%2F2d2b1262b3bc43ac99d8204e9244ba80&amp;wdenableroaming=1&amp;mscc=1&amp;hid=-407&amp;uiembed=1&amp;uih=teams&amp;uihit=files&amp;hhdr=1&amp;dchat=1&amp;sc=%7B%22pmo%22%3A%22https%3A%2F%2Fteams.microsoft.com%22%2C%22pmshare%22%3Atrue%2C%22surl%22%3A%22%22%2C%22curl%22%3A%22%22%2C%22vurl%22%3A%22%22%2C%22eurl%22%3A%22https%3A%2F%2Fteams.microsoft.com%2Ffiles%2Fapps%2Fcom.microsoft.teams.files%2Ffiles%2F3746114484%2Fopen%3Fagent%3Dpostmessage%26objectUrl%3Dhttps%253A%252F%252Fhhsgov.sharepoint.com%252Fsites%252FFY22NOFOsSAMHSA%252FShared%2520Documents%252FGeneral%252FMAI%252FFY22_MAI_NOFO%2520Final%25202.16.2022%2520Final%2520Final%25202_23_22.docx%26fileId%3D2d2b1262-b3bc-43ac-99d8-204e9244ba80%26fileType%3Ddocx%26ctx%3Dfiles%26scenarioId%3D407%26locale%3Den-us%26theme%3Ddefault%26version%3D21120606800%26setting%3Dring.id%3Ageneral_gcc%26setting%3DcreatedTime%3A1645793652902%22%7D&amp;wdorigin=TEAMS-ELECTRON.teams.files&amp;wdhostclicktime=1645793652790&amp;jsapi=1&amp;jsapiver=v1&amp;newsession=1&amp;corrid=46f9e732-f1df-4172-9452-4781d386bd03&amp;usid=46f9e732-f1df-4172-9452-4781d386bd03&amp;sftc=1&amp;sams=1&amp;accloop=1&amp;sdr=6&amp;scnd=1&amp;hbcv=1&amp;htv=1&amp;hodflp=1&amp;instantedit=1&amp;wopicomplete=1&amp;wdredirectionreason=Unified_SingleFlush</vt:lpwstr>
      </vt:variant>
      <vt:variant>
        <vt:lpwstr>_ftnref1</vt:lpwstr>
      </vt:variant>
      <vt:variant>
        <vt:i4>3932167</vt:i4>
      </vt:variant>
      <vt:variant>
        <vt:i4>372</vt:i4>
      </vt:variant>
      <vt:variant>
        <vt:i4>0</vt:i4>
      </vt:variant>
      <vt:variant>
        <vt:i4>5</vt:i4>
      </vt:variant>
      <vt:variant>
        <vt:lpwstr>https://gbc-word-edit.officeapps.live.com/we/wordeditorframe.aspx?ui=en-us&amp;rs=en-us&amp;wopisrc=https%3A%2F%2Fhhsgov.sharepoint.com%2Fsites%2FFY22NOFOsSAMHSA%2F_vti_bin%2Fwopi.ashx%2Ffiles%2F2d2b1262b3bc43ac99d8204e9244ba80&amp;wdenableroaming=1&amp;mscc=1&amp;hid=-407&amp;uiembed=1&amp;uih=teams&amp;uihit=files&amp;hhdr=1&amp;dchat=1&amp;sc=%7B%22pmo%22%3A%22https%3A%2F%2Fteams.microsoft.com%22%2C%22pmshare%22%3Atrue%2C%22surl%22%3A%22%22%2C%22curl%22%3A%22%22%2C%22vurl%22%3A%22%22%2C%22eurl%22%3A%22https%3A%2F%2Fteams.microsoft.com%2Ffiles%2Fapps%2Fcom.microsoft.teams.files%2Ffiles%2F3746114484%2Fopen%3Fagent%3Dpostmessage%26objectUrl%3Dhttps%253A%252F%252Fhhsgov.sharepoint.com%252Fsites%252FFY22NOFOsSAMHSA%252FShared%2520Documents%252FGeneral%252FMAI%252FFY22_MAI_NOFO%2520Final%25202.16.2022%2520Final%2520Final%25202_23_22.docx%26fileId%3D2d2b1262-b3bc-43ac-99d8-204e9244ba80%26fileType%3Ddocx%26ctx%3Dfiles%26scenarioId%3D407%26locale%3Den-us%26theme%3Ddefault%26version%3D21120606800%26setting%3Dring.id%3Ageneral_gcc%26setting%3DcreatedTime%3A1645793652902%22%7D&amp;wdorigin=TEAMS-ELECTRON.teams.files&amp;wdhostclicktime=1645793652790&amp;jsapi=1&amp;jsapiver=v1&amp;newsession=1&amp;corrid=46f9e732-f1df-4172-9452-4781d386bd03&amp;usid=46f9e732-f1df-4172-9452-4781d386bd03&amp;sftc=1&amp;sams=1&amp;accloop=1&amp;sdr=6&amp;scnd=1&amp;hbcv=1&amp;htv=1&amp;hodflp=1&amp;instantedit=1&amp;wopicomplete=1&amp;wdredirectionreason=Unified_SingleFlush</vt:lpwstr>
      </vt:variant>
      <vt:variant>
        <vt:lpwstr>_ftn1</vt:lpwstr>
      </vt:variant>
      <vt:variant>
        <vt:i4>4792356</vt:i4>
      </vt:variant>
      <vt:variant>
        <vt:i4>369</vt:i4>
      </vt:variant>
      <vt:variant>
        <vt:i4>0</vt:i4>
      </vt:variant>
      <vt:variant>
        <vt:i4>5</vt:i4>
      </vt:variant>
      <vt:variant>
        <vt:lpwstr/>
      </vt:variant>
      <vt:variant>
        <vt:lpwstr>_Appendix_A_–_2</vt:lpwstr>
      </vt:variant>
      <vt:variant>
        <vt:i4>6619259</vt:i4>
      </vt:variant>
      <vt:variant>
        <vt:i4>366</vt:i4>
      </vt:variant>
      <vt:variant>
        <vt:i4>0</vt:i4>
      </vt:variant>
      <vt:variant>
        <vt:i4>5</vt:i4>
      </vt:variant>
      <vt:variant>
        <vt:lpwstr/>
      </vt:variant>
      <vt:variant>
        <vt:lpwstr>Waiver</vt:lpwstr>
      </vt:variant>
      <vt:variant>
        <vt:i4>4792356</vt:i4>
      </vt:variant>
      <vt:variant>
        <vt:i4>363</vt:i4>
      </vt:variant>
      <vt:variant>
        <vt:i4>0</vt:i4>
      </vt:variant>
      <vt:variant>
        <vt:i4>5</vt:i4>
      </vt:variant>
      <vt:variant>
        <vt:lpwstr/>
      </vt:variant>
      <vt:variant>
        <vt:lpwstr>_Appendix_A_–_2</vt:lpwstr>
      </vt:variant>
      <vt:variant>
        <vt:i4>6029334</vt:i4>
      </vt:variant>
      <vt:variant>
        <vt:i4>360</vt:i4>
      </vt:variant>
      <vt:variant>
        <vt:i4>0</vt:i4>
      </vt:variant>
      <vt:variant>
        <vt:i4>5</vt:i4>
      </vt:variant>
      <vt:variant>
        <vt:lpwstr>http://www.samhsa.gov/grants/applying/forms-resources</vt:lpwstr>
      </vt:variant>
      <vt:variant>
        <vt:lpwstr/>
      </vt:variant>
      <vt:variant>
        <vt:i4>4792360</vt:i4>
      </vt:variant>
      <vt:variant>
        <vt:i4>357</vt:i4>
      </vt:variant>
      <vt:variant>
        <vt:i4>0</vt:i4>
      </vt:variant>
      <vt:variant>
        <vt:i4>5</vt:i4>
      </vt:variant>
      <vt:variant>
        <vt:lpwstr/>
      </vt:variant>
      <vt:variant>
        <vt:lpwstr>_Appendix_M_–_2</vt:lpwstr>
      </vt:variant>
      <vt:variant>
        <vt:i4>4792353</vt:i4>
      </vt:variant>
      <vt:variant>
        <vt:i4>354</vt:i4>
      </vt:variant>
      <vt:variant>
        <vt:i4>0</vt:i4>
      </vt:variant>
      <vt:variant>
        <vt:i4>5</vt:i4>
      </vt:variant>
      <vt:variant>
        <vt:lpwstr/>
      </vt:variant>
      <vt:variant>
        <vt:lpwstr>_Appendix_D_–_2</vt:lpwstr>
      </vt:variant>
      <vt:variant>
        <vt:i4>4792366</vt:i4>
      </vt:variant>
      <vt:variant>
        <vt:i4>351</vt:i4>
      </vt:variant>
      <vt:variant>
        <vt:i4>0</vt:i4>
      </vt:variant>
      <vt:variant>
        <vt:i4>5</vt:i4>
      </vt:variant>
      <vt:variant>
        <vt:lpwstr/>
      </vt:variant>
      <vt:variant>
        <vt:lpwstr>_Appendix_K_–_2</vt:lpwstr>
      </vt:variant>
      <vt:variant>
        <vt:i4>1441841</vt:i4>
      </vt:variant>
      <vt:variant>
        <vt:i4>348</vt:i4>
      </vt:variant>
      <vt:variant>
        <vt:i4>0</vt:i4>
      </vt:variant>
      <vt:variant>
        <vt:i4>5</vt:i4>
      </vt:variant>
      <vt:variant>
        <vt:lpwstr/>
      </vt:variant>
      <vt:variant>
        <vt:lpwstr>_Appendix_G_–</vt:lpwstr>
      </vt:variant>
      <vt:variant>
        <vt:i4>3539032</vt:i4>
      </vt:variant>
      <vt:variant>
        <vt:i4>345</vt:i4>
      </vt:variant>
      <vt:variant>
        <vt:i4>0</vt:i4>
      </vt:variant>
      <vt:variant>
        <vt:i4>5</vt:i4>
      </vt:variant>
      <vt:variant>
        <vt:lpwstr/>
      </vt:variant>
      <vt:variant>
        <vt:lpwstr>_3.1_Required_Application</vt:lpwstr>
      </vt:variant>
      <vt:variant>
        <vt:i4>4915296</vt:i4>
      </vt:variant>
      <vt:variant>
        <vt:i4>342</vt:i4>
      </vt:variant>
      <vt:variant>
        <vt:i4>0</vt:i4>
      </vt:variant>
      <vt:variant>
        <vt:i4>5</vt:i4>
      </vt:variant>
      <vt:variant>
        <vt:lpwstr/>
      </vt:variant>
      <vt:variant>
        <vt:lpwstr>_6._OTHER_SUBMISSION</vt:lpwstr>
      </vt:variant>
      <vt:variant>
        <vt:i4>4792360</vt:i4>
      </vt:variant>
      <vt:variant>
        <vt:i4>339</vt:i4>
      </vt:variant>
      <vt:variant>
        <vt:i4>0</vt:i4>
      </vt:variant>
      <vt:variant>
        <vt:i4>5</vt:i4>
      </vt:variant>
      <vt:variant>
        <vt:lpwstr/>
      </vt:variant>
      <vt:variant>
        <vt:lpwstr>_Appendix_M_–_1</vt:lpwstr>
      </vt:variant>
      <vt:variant>
        <vt:i4>1441844</vt:i4>
      </vt:variant>
      <vt:variant>
        <vt:i4>336</vt:i4>
      </vt:variant>
      <vt:variant>
        <vt:i4>0</vt:i4>
      </vt:variant>
      <vt:variant>
        <vt:i4>5</vt:i4>
      </vt:variant>
      <vt:variant>
        <vt:lpwstr/>
      </vt:variant>
      <vt:variant>
        <vt:lpwstr>_Appendix_B_-</vt:lpwstr>
      </vt:variant>
      <vt:variant>
        <vt:i4>6619259</vt:i4>
      </vt:variant>
      <vt:variant>
        <vt:i4>333</vt:i4>
      </vt:variant>
      <vt:variant>
        <vt:i4>0</vt:i4>
      </vt:variant>
      <vt:variant>
        <vt:i4>5</vt:i4>
      </vt:variant>
      <vt:variant>
        <vt:lpwstr/>
      </vt:variant>
      <vt:variant>
        <vt:lpwstr>Waiver</vt:lpwstr>
      </vt:variant>
      <vt:variant>
        <vt:i4>1441844</vt:i4>
      </vt:variant>
      <vt:variant>
        <vt:i4>330</vt:i4>
      </vt:variant>
      <vt:variant>
        <vt:i4>0</vt:i4>
      </vt:variant>
      <vt:variant>
        <vt:i4>5</vt:i4>
      </vt:variant>
      <vt:variant>
        <vt:lpwstr/>
      </vt:variant>
      <vt:variant>
        <vt:lpwstr>_Appendix_B_-</vt:lpwstr>
      </vt:variant>
      <vt:variant>
        <vt:i4>5898347</vt:i4>
      </vt:variant>
      <vt:variant>
        <vt:i4>327</vt:i4>
      </vt:variant>
      <vt:variant>
        <vt:i4>0</vt:i4>
      </vt:variant>
      <vt:variant>
        <vt:i4>5</vt:i4>
      </vt:variant>
      <vt:variant>
        <vt:lpwstr/>
      </vt:variant>
      <vt:variant>
        <vt:lpwstr>_2._WRITE_AND</vt:lpwstr>
      </vt:variant>
      <vt:variant>
        <vt:i4>3604502</vt:i4>
      </vt:variant>
      <vt:variant>
        <vt:i4>324</vt:i4>
      </vt:variant>
      <vt:variant>
        <vt:i4>0</vt:i4>
      </vt:variant>
      <vt:variant>
        <vt:i4>5</vt:i4>
      </vt:variant>
      <vt:variant>
        <vt:lpwstr/>
      </vt:variant>
      <vt:variant>
        <vt:lpwstr>Paper_submission</vt:lpwstr>
      </vt:variant>
      <vt:variant>
        <vt:i4>983040</vt:i4>
      </vt:variant>
      <vt:variant>
        <vt:i4>321</vt:i4>
      </vt:variant>
      <vt:variant>
        <vt:i4>0</vt:i4>
      </vt:variant>
      <vt:variant>
        <vt:i4>5</vt:i4>
      </vt:variant>
      <vt:variant>
        <vt:lpwstr>https://public.era.nih.gov/assist/public/login.era?TARGET=https%3A%2F%2Fpublic.era.nih.gov%3A443%2Fassist%2F</vt:lpwstr>
      </vt:variant>
      <vt:variant>
        <vt:lpwstr/>
      </vt:variant>
      <vt:variant>
        <vt:i4>5308431</vt:i4>
      </vt:variant>
      <vt:variant>
        <vt:i4>318</vt:i4>
      </vt:variant>
      <vt:variant>
        <vt:i4>0</vt:i4>
      </vt:variant>
      <vt:variant>
        <vt:i4>5</vt:i4>
      </vt:variant>
      <vt:variant>
        <vt:lpwstr>https://www.grants.gov/applicants/workspace-overview.html</vt:lpwstr>
      </vt:variant>
      <vt:variant>
        <vt:lpwstr/>
      </vt:variant>
      <vt:variant>
        <vt:i4>4792358</vt:i4>
      </vt:variant>
      <vt:variant>
        <vt:i4>315</vt:i4>
      </vt:variant>
      <vt:variant>
        <vt:i4>0</vt:i4>
      </vt:variant>
      <vt:variant>
        <vt:i4>5</vt:i4>
      </vt:variant>
      <vt:variant>
        <vt:lpwstr/>
      </vt:variant>
      <vt:variant>
        <vt:lpwstr>_Appendix_C_–_2</vt:lpwstr>
      </vt:variant>
      <vt:variant>
        <vt:i4>5570566</vt:i4>
      </vt:variant>
      <vt:variant>
        <vt:i4>312</vt:i4>
      </vt:variant>
      <vt:variant>
        <vt:i4>0</vt:i4>
      </vt:variant>
      <vt:variant>
        <vt:i4>5</vt:i4>
      </vt:variant>
      <vt:variant>
        <vt:lpwstr>http://nihb.org/docs/12052016/FINAL TBHA 12-4-16.pdf</vt:lpwstr>
      </vt:variant>
      <vt:variant>
        <vt:lpwstr/>
      </vt:variant>
      <vt:variant>
        <vt:i4>1441854</vt:i4>
      </vt:variant>
      <vt:variant>
        <vt:i4>309</vt:i4>
      </vt:variant>
      <vt:variant>
        <vt:i4>0</vt:i4>
      </vt:variant>
      <vt:variant>
        <vt:i4>5</vt:i4>
      </vt:variant>
      <vt:variant>
        <vt:lpwstr/>
      </vt:variant>
      <vt:variant>
        <vt:lpwstr>_Appendix_H_–</vt:lpwstr>
      </vt:variant>
      <vt:variant>
        <vt:i4>7012472</vt:i4>
      </vt:variant>
      <vt:variant>
        <vt:i4>306</vt:i4>
      </vt:variant>
      <vt:variant>
        <vt:i4>0</vt:i4>
      </vt:variant>
      <vt:variant>
        <vt:i4>5</vt:i4>
      </vt:variant>
      <vt:variant>
        <vt:lpwstr>https://www.samhsa.gov/behavioral-health-equity</vt:lpwstr>
      </vt:variant>
      <vt:variant>
        <vt:lpwstr/>
      </vt:variant>
      <vt:variant>
        <vt:i4>3932253</vt:i4>
      </vt:variant>
      <vt:variant>
        <vt:i4>303</vt:i4>
      </vt:variant>
      <vt:variant>
        <vt:i4>0</vt:i4>
      </vt:variant>
      <vt:variant>
        <vt:i4>5</vt:i4>
      </vt:variant>
      <vt:variant>
        <vt:lpwstr>https://ncsacw.samhsa.gov/userfiles/files/SAMHSA_Trauma.pdf</vt:lpwstr>
      </vt:variant>
      <vt:variant>
        <vt:lpwstr/>
      </vt:variant>
      <vt:variant>
        <vt:i4>851986</vt:i4>
      </vt:variant>
      <vt:variant>
        <vt:i4>300</vt:i4>
      </vt:variant>
      <vt:variant>
        <vt:i4>0</vt:i4>
      </vt:variant>
      <vt:variant>
        <vt:i4>5</vt:i4>
      </vt:variant>
      <vt:variant>
        <vt:lpwstr>https://store.samhsa.gov/sites/default/files/d7/priv/pep12-recdef.pdf</vt:lpwstr>
      </vt:variant>
      <vt:variant>
        <vt:lpwstr/>
      </vt:variant>
      <vt:variant>
        <vt:i4>1245288</vt:i4>
      </vt:variant>
      <vt:variant>
        <vt:i4>297</vt:i4>
      </vt:variant>
      <vt:variant>
        <vt:i4>0</vt:i4>
      </vt:variant>
      <vt:variant>
        <vt:i4>5</vt:i4>
      </vt:variant>
      <vt:variant>
        <vt:lpwstr/>
      </vt:variant>
      <vt:variant>
        <vt:lpwstr>_Appendix_G:_Developing</vt:lpwstr>
      </vt:variant>
      <vt:variant>
        <vt:i4>7536688</vt:i4>
      </vt:variant>
      <vt:variant>
        <vt:i4>294</vt:i4>
      </vt:variant>
      <vt:variant>
        <vt:i4>0</vt:i4>
      </vt:variant>
      <vt:variant>
        <vt:i4>5</vt:i4>
      </vt:variant>
      <vt:variant>
        <vt:lpwstr/>
      </vt:variant>
      <vt:variant>
        <vt:lpwstr>_Appendix_F:_</vt:lpwstr>
      </vt:variant>
      <vt:variant>
        <vt:i4>7536695</vt:i4>
      </vt:variant>
      <vt:variant>
        <vt:i4>291</vt:i4>
      </vt:variant>
      <vt:variant>
        <vt:i4>0</vt:i4>
      </vt:variant>
      <vt:variant>
        <vt:i4>5</vt:i4>
      </vt:variant>
      <vt:variant>
        <vt:lpwstr>https://www.samhsa.gov/grants/gpra-measurement-tools/csat-gpra/csat-gpra-discretionary-services</vt:lpwstr>
      </vt:variant>
      <vt:variant>
        <vt:lpwstr/>
      </vt:variant>
      <vt:variant>
        <vt:i4>65536</vt:i4>
      </vt:variant>
      <vt:variant>
        <vt:i4>288</vt:i4>
      </vt:variant>
      <vt:variant>
        <vt:i4>0</vt:i4>
      </vt:variant>
      <vt:variant>
        <vt:i4>5</vt:i4>
      </vt:variant>
      <vt:variant>
        <vt:lpwstr>https://nned.net/</vt:lpwstr>
      </vt:variant>
      <vt:variant>
        <vt:lpwstr/>
      </vt:variant>
      <vt:variant>
        <vt:i4>1179671</vt:i4>
      </vt:variant>
      <vt:variant>
        <vt:i4>285</vt:i4>
      </vt:variant>
      <vt:variant>
        <vt:i4>0</vt:i4>
      </vt:variant>
      <vt:variant>
        <vt:i4>5</vt:i4>
      </vt:variant>
      <vt:variant>
        <vt:lpwstr>http://www.samhsa.gov/ebp-resource-center</vt:lpwstr>
      </vt:variant>
      <vt:variant>
        <vt:lpwstr/>
      </vt:variant>
      <vt:variant>
        <vt:i4>1310768</vt:i4>
      </vt:variant>
      <vt:variant>
        <vt:i4>282</vt:i4>
      </vt:variant>
      <vt:variant>
        <vt:i4>0</vt:i4>
      </vt:variant>
      <vt:variant>
        <vt:i4>5</vt:i4>
      </vt:variant>
      <vt:variant>
        <vt:lpwstr/>
      </vt:variant>
      <vt:variant>
        <vt:lpwstr>_1._EVALUATION_CRITERIA</vt:lpwstr>
      </vt:variant>
      <vt:variant>
        <vt:i4>917556</vt:i4>
      </vt:variant>
      <vt:variant>
        <vt:i4>279</vt:i4>
      </vt:variant>
      <vt:variant>
        <vt:i4>0</vt:i4>
      </vt:variant>
      <vt:variant>
        <vt:i4>5</vt:i4>
      </vt:variant>
      <vt:variant>
        <vt:lpwstr>https://gbc-word-edit.officeapps.live.com/we/wordeditorframe.aspx?ui=en-us&amp;rs=en-us&amp;wopisrc=https%3A%2F%2Fhhsgov.sharepoint.com%2Fsites%2FFY22NOFOsSAMHSA%2F_vti_bin%2Fwopi.ashx%2Ffiles%2F3da0847c689b4c7c8935982708fa78eb&amp;wdenableroaming=1&amp;mscc=1&amp;hid=-1528&amp;uiembed=1&amp;uih=teams&amp;uihit=files&amp;hhdr=1&amp;dchat=1&amp;sc=%7B%22pmo%22%3A%22https%3A%2F%2Fteams.microsoft.com%22%2C%22pmshare%22%3Atrue%2C%22surl%22%3A%22%22%2C%22curl%22%3A%22%22%2C%22vurl%22%3A%22%22%2C%22eurl%22%3A%22https%3A%2F%2Fteams.microsoft.com%2Ffiles%2Fapps%2Fcom.microsoft.teams.files%2Ffiles%2F2550647250%2Fopen%3Fagent%3Dpostmessage%26objectUrl%3Dhttps%253A%252F%252Fhhsgov.sharepoint.com%252Fsites%252FFY22NOFOsSAMHSA%252FShared%2520Documents%252FGeneral%252FMAI%252FCSAT%2520MAI%2520NOFO%25201.13.2022%2520KR%2520and%2520KJ%2520FINAL.docx%26fileId%3D3da0847c-689b-4c7c-8935-982708fa78eb%26fileType%3Ddocx%26ctx%3Drecent%26scenarioId%3D1528%26locale%3Den-us%26theme%3Ddefault%26version%3D21102107100%26setting%3Dring.id%3Ageneral_gcc%26setting%3DcreatedTime%3A1642191610606%22%7D&amp;wdorigin=TEAMS-ELECTRON.recent.recent&amp;wdhostclicktime=1642191610521&amp;jsapi=1&amp;jsapiver=v1&amp;newsession=1&amp;corrid=7a553227-0ce6-4c42-882f-5607ada4f192&amp;usid=7a553227-0ce6-4c42-882f-5607ada4f192&amp;sftc=1&amp;sams=1&amp;accloop=1&amp;sdr=6&amp;scnd=1&amp;hbcv=1&amp;htv=1&amp;hodflp=1&amp;instantedit=1&amp;wopicomplete=1&amp;wdredirectionreason=Unified_SingleFlush</vt:lpwstr>
      </vt:variant>
      <vt:variant>
        <vt:lpwstr>_Section_B:_</vt:lpwstr>
      </vt:variant>
      <vt:variant>
        <vt:i4>4915296</vt:i4>
      </vt:variant>
      <vt:variant>
        <vt:i4>276</vt:i4>
      </vt:variant>
      <vt:variant>
        <vt:i4>0</vt:i4>
      </vt:variant>
      <vt:variant>
        <vt:i4>5</vt:i4>
      </vt:variant>
      <vt:variant>
        <vt:lpwstr/>
      </vt:variant>
      <vt:variant>
        <vt:lpwstr>_6._OTHER_SUBMISSION</vt:lpwstr>
      </vt:variant>
      <vt:variant>
        <vt:i4>393329</vt:i4>
      </vt:variant>
      <vt:variant>
        <vt:i4>273</vt:i4>
      </vt:variant>
      <vt:variant>
        <vt:i4>0</vt:i4>
      </vt:variant>
      <vt:variant>
        <vt:i4>5</vt:i4>
      </vt:variant>
      <vt:variant>
        <vt:lpwstr/>
      </vt:variant>
      <vt:variant>
        <vt:lpwstr>_III._ELIGIBILITY_INFORMATION</vt:lpwstr>
      </vt:variant>
      <vt:variant>
        <vt:i4>1900606</vt:i4>
      </vt:variant>
      <vt:variant>
        <vt:i4>266</vt:i4>
      </vt:variant>
      <vt:variant>
        <vt:i4>0</vt:i4>
      </vt:variant>
      <vt:variant>
        <vt:i4>5</vt:i4>
      </vt:variant>
      <vt:variant>
        <vt:lpwstr/>
      </vt:variant>
      <vt:variant>
        <vt:lpwstr>_Toc96670318</vt:lpwstr>
      </vt:variant>
      <vt:variant>
        <vt:i4>1179710</vt:i4>
      </vt:variant>
      <vt:variant>
        <vt:i4>260</vt:i4>
      </vt:variant>
      <vt:variant>
        <vt:i4>0</vt:i4>
      </vt:variant>
      <vt:variant>
        <vt:i4>5</vt:i4>
      </vt:variant>
      <vt:variant>
        <vt:lpwstr/>
      </vt:variant>
      <vt:variant>
        <vt:lpwstr>_Toc96670317</vt:lpwstr>
      </vt:variant>
      <vt:variant>
        <vt:i4>1245246</vt:i4>
      </vt:variant>
      <vt:variant>
        <vt:i4>254</vt:i4>
      </vt:variant>
      <vt:variant>
        <vt:i4>0</vt:i4>
      </vt:variant>
      <vt:variant>
        <vt:i4>5</vt:i4>
      </vt:variant>
      <vt:variant>
        <vt:lpwstr/>
      </vt:variant>
      <vt:variant>
        <vt:lpwstr>_Toc96670316</vt:lpwstr>
      </vt:variant>
      <vt:variant>
        <vt:i4>1048638</vt:i4>
      </vt:variant>
      <vt:variant>
        <vt:i4>248</vt:i4>
      </vt:variant>
      <vt:variant>
        <vt:i4>0</vt:i4>
      </vt:variant>
      <vt:variant>
        <vt:i4>5</vt:i4>
      </vt:variant>
      <vt:variant>
        <vt:lpwstr/>
      </vt:variant>
      <vt:variant>
        <vt:lpwstr>_Toc96670315</vt:lpwstr>
      </vt:variant>
      <vt:variant>
        <vt:i4>1114174</vt:i4>
      </vt:variant>
      <vt:variant>
        <vt:i4>242</vt:i4>
      </vt:variant>
      <vt:variant>
        <vt:i4>0</vt:i4>
      </vt:variant>
      <vt:variant>
        <vt:i4>5</vt:i4>
      </vt:variant>
      <vt:variant>
        <vt:lpwstr/>
      </vt:variant>
      <vt:variant>
        <vt:lpwstr>_Toc96670314</vt:lpwstr>
      </vt:variant>
      <vt:variant>
        <vt:i4>1441854</vt:i4>
      </vt:variant>
      <vt:variant>
        <vt:i4>236</vt:i4>
      </vt:variant>
      <vt:variant>
        <vt:i4>0</vt:i4>
      </vt:variant>
      <vt:variant>
        <vt:i4>5</vt:i4>
      </vt:variant>
      <vt:variant>
        <vt:lpwstr/>
      </vt:variant>
      <vt:variant>
        <vt:lpwstr>_Toc96670313</vt:lpwstr>
      </vt:variant>
      <vt:variant>
        <vt:i4>1507390</vt:i4>
      </vt:variant>
      <vt:variant>
        <vt:i4>230</vt:i4>
      </vt:variant>
      <vt:variant>
        <vt:i4>0</vt:i4>
      </vt:variant>
      <vt:variant>
        <vt:i4>5</vt:i4>
      </vt:variant>
      <vt:variant>
        <vt:lpwstr/>
      </vt:variant>
      <vt:variant>
        <vt:lpwstr>_Toc96670312</vt:lpwstr>
      </vt:variant>
      <vt:variant>
        <vt:i4>1310782</vt:i4>
      </vt:variant>
      <vt:variant>
        <vt:i4>224</vt:i4>
      </vt:variant>
      <vt:variant>
        <vt:i4>0</vt:i4>
      </vt:variant>
      <vt:variant>
        <vt:i4>5</vt:i4>
      </vt:variant>
      <vt:variant>
        <vt:lpwstr/>
      </vt:variant>
      <vt:variant>
        <vt:lpwstr>_Toc96670311</vt:lpwstr>
      </vt:variant>
      <vt:variant>
        <vt:i4>1376318</vt:i4>
      </vt:variant>
      <vt:variant>
        <vt:i4>218</vt:i4>
      </vt:variant>
      <vt:variant>
        <vt:i4>0</vt:i4>
      </vt:variant>
      <vt:variant>
        <vt:i4>5</vt:i4>
      </vt:variant>
      <vt:variant>
        <vt:lpwstr/>
      </vt:variant>
      <vt:variant>
        <vt:lpwstr>_Toc96670310</vt:lpwstr>
      </vt:variant>
      <vt:variant>
        <vt:i4>1835071</vt:i4>
      </vt:variant>
      <vt:variant>
        <vt:i4>212</vt:i4>
      </vt:variant>
      <vt:variant>
        <vt:i4>0</vt:i4>
      </vt:variant>
      <vt:variant>
        <vt:i4>5</vt:i4>
      </vt:variant>
      <vt:variant>
        <vt:lpwstr/>
      </vt:variant>
      <vt:variant>
        <vt:lpwstr>_Toc96670309</vt:lpwstr>
      </vt:variant>
      <vt:variant>
        <vt:i4>1900607</vt:i4>
      </vt:variant>
      <vt:variant>
        <vt:i4>206</vt:i4>
      </vt:variant>
      <vt:variant>
        <vt:i4>0</vt:i4>
      </vt:variant>
      <vt:variant>
        <vt:i4>5</vt:i4>
      </vt:variant>
      <vt:variant>
        <vt:lpwstr/>
      </vt:variant>
      <vt:variant>
        <vt:lpwstr>_Toc96670308</vt:lpwstr>
      </vt:variant>
      <vt:variant>
        <vt:i4>1179711</vt:i4>
      </vt:variant>
      <vt:variant>
        <vt:i4>200</vt:i4>
      </vt:variant>
      <vt:variant>
        <vt:i4>0</vt:i4>
      </vt:variant>
      <vt:variant>
        <vt:i4>5</vt:i4>
      </vt:variant>
      <vt:variant>
        <vt:lpwstr/>
      </vt:variant>
      <vt:variant>
        <vt:lpwstr>_Toc96670307</vt:lpwstr>
      </vt:variant>
      <vt:variant>
        <vt:i4>1245247</vt:i4>
      </vt:variant>
      <vt:variant>
        <vt:i4>194</vt:i4>
      </vt:variant>
      <vt:variant>
        <vt:i4>0</vt:i4>
      </vt:variant>
      <vt:variant>
        <vt:i4>5</vt:i4>
      </vt:variant>
      <vt:variant>
        <vt:lpwstr/>
      </vt:variant>
      <vt:variant>
        <vt:lpwstr>_Toc96670306</vt:lpwstr>
      </vt:variant>
      <vt:variant>
        <vt:i4>1048639</vt:i4>
      </vt:variant>
      <vt:variant>
        <vt:i4>188</vt:i4>
      </vt:variant>
      <vt:variant>
        <vt:i4>0</vt:i4>
      </vt:variant>
      <vt:variant>
        <vt:i4>5</vt:i4>
      </vt:variant>
      <vt:variant>
        <vt:lpwstr/>
      </vt:variant>
      <vt:variant>
        <vt:lpwstr>_Toc96670305</vt:lpwstr>
      </vt:variant>
      <vt:variant>
        <vt:i4>1114175</vt:i4>
      </vt:variant>
      <vt:variant>
        <vt:i4>182</vt:i4>
      </vt:variant>
      <vt:variant>
        <vt:i4>0</vt:i4>
      </vt:variant>
      <vt:variant>
        <vt:i4>5</vt:i4>
      </vt:variant>
      <vt:variant>
        <vt:lpwstr/>
      </vt:variant>
      <vt:variant>
        <vt:lpwstr>_Toc96670304</vt:lpwstr>
      </vt:variant>
      <vt:variant>
        <vt:i4>1441855</vt:i4>
      </vt:variant>
      <vt:variant>
        <vt:i4>176</vt:i4>
      </vt:variant>
      <vt:variant>
        <vt:i4>0</vt:i4>
      </vt:variant>
      <vt:variant>
        <vt:i4>5</vt:i4>
      </vt:variant>
      <vt:variant>
        <vt:lpwstr/>
      </vt:variant>
      <vt:variant>
        <vt:lpwstr>_Toc96670303</vt:lpwstr>
      </vt:variant>
      <vt:variant>
        <vt:i4>1507391</vt:i4>
      </vt:variant>
      <vt:variant>
        <vt:i4>170</vt:i4>
      </vt:variant>
      <vt:variant>
        <vt:i4>0</vt:i4>
      </vt:variant>
      <vt:variant>
        <vt:i4>5</vt:i4>
      </vt:variant>
      <vt:variant>
        <vt:lpwstr/>
      </vt:variant>
      <vt:variant>
        <vt:lpwstr>_Toc96670302</vt:lpwstr>
      </vt:variant>
      <vt:variant>
        <vt:i4>1310783</vt:i4>
      </vt:variant>
      <vt:variant>
        <vt:i4>164</vt:i4>
      </vt:variant>
      <vt:variant>
        <vt:i4>0</vt:i4>
      </vt:variant>
      <vt:variant>
        <vt:i4>5</vt:i4>
      </vt:variant>
      <vt:variant>
        <vt:lpwstr/>
      </vt:variant>
      <vt:variant>
        <vt:lpwstr>_Toc96670301</vt:lpwstr>
      </vt:variant>
      <vt:variant>
        <vt:i4>1376319</vt:i4>
      </vt:variant>
      <vt:variant>
        <vt:i4>158</vt:i4>
      </vt:variant>
      <vt:variant>
        <vt:i4>0</vt:i4>
      </vt:variant>
      <vt:variant>
        <vt:i4>5</vt:i4>
      </vt:variant>
      <vt:variant>
        <vt:lpwstr/>
      </vt:variant>
      <vt:variant>
        <vt:lpwstr>_Toc96670300</vt:lpwstr>
      </vt:variant>
      <vt:variant>
        <vt:i4>1900598</vt:i4>
      </vt:variant>
      <vt:variant>
        <vt:i4>152</vt:i4>
      </vt:variant>
      <vt:variant>
        <vt:i4>0</vt:i4>
      </vt:variant>
      <vt:variant>
        <vt:i4>5</vt:i4>
      </vt:variant>
      <vt:variant>
        <vt:lpwstr/>
      </vt:variant>
      <vt:variant>
        <vt:lpwstr>_Toc96670299</vt:lpwstr>
      </vt:variant>
      <vt:variant>
        <vt:i4>1835062</vt:i4>
      </vt:variant>
      <vt:variant>
        <vt:i4>146</vt:i4>
      </vt:variant>
      <vt:variant>
        <vt:i4>0</vt:i4>
      </vt:variant>
      <vt:variant>
        <vt:i4>5</vt:i4>
      </vt:variant>
      <vt:variant>
        <vt:lpwstr/>
      </vt:variant>
      <vt:variant>
        <vt:lpwstr>_Toc96670298</vt:lpwstr>
      </vt:variant>
      <vt:variant>
        <vt:i4>1245238</vt:i4>
      </vt:variant>
      <vt:variant>
        <vt:i4>140</vt:i4>
      </vt:variant>
      <vt:variant>
        <vt:i4>0</vt:i4>
      </vt:variant>
      <vt:variant>
        <vt:i4>5</vt:i4>
      </vt:variant>
      <vt:variant>
        <vt:lpwstr/>
      </vt:variant>
      <vt:variant>
        <vt:lpwstr>_Toc96670297</vt:lpwstr>
      </vt:variant>
      <vt:variant>
        <vt:i4>1179702</vt:i4>
      </vt:variant>
      <vt:variant>
        <vt:i4>134</vt:i4>
      </vt:variant>
      <vt:variant>
        <vt:i4>0</vt:i4>
      </vt:variant>
      <vt:variant>
        <vt:i4>5</vt:i4>
      </vt:variant>
      <vt:variant>
        <vt:lpwstr/>
      </vt:variant>
      <vt:variant>
        <vt:lpwstr>_Toc96670296</vt:lpwstr>
      </vt:variant>
      <vt:variant>
        <vt:i4>1114166</vt:i4>
      </vt:variant>
      <vt:variant>
        <vt:i4>128</vt:i4>
      </vt:variant>
      <vt:variant>
        <vt:i4>0</vt:i4>
      </vt:variant>
      <vt:variant>
        <vt:i4>5</vt:i4>
      </vt:variant>
      <vt:variant>
        <vt:lpwstr/>
      </vt:variant>
      <vt:variant>
        <vt:lpwstr>_Toc96670295</vt:lpwstr>
      </vt:variant>
      <vt:variant>
        <vt:i4>1048630</vt:i4>
      </vt:variant>
      <vt:variant>
        <vt:i4>122</vt:i4>
      </vt:variant>
      <vt:variant>
        <vt:i4>0</vt:i4>
      </vt:variant>
      <vt:variant>
        <vt:i4>5</vt:i4>
      </vt:variant>
      <vt:variant>
        <vt:lpwstr/>
      </vt:variant>
      <vt:variant>
        <vt:lpwstr>_Toc96670294</vt:lpwstr>
      </vt:variant>
      <vt:variant>
        <vt:i4>1507382</vt:i4>
      </vt:variant>
      <vt:variant>
        <vt:i4>116</vt:i4>
      </vt:variant>
      <vt:variant>
        <vt:i4>0</vt:i4>
      </vt:variant>
      <vt:variant>
        <vt:i4>5</vt:i4>
      </vt:variant>
      <vt:variant>
        <vt:lpwstr/>
      </vt:variant>
      <vt:variant>
        <vt:lpwstr>_Toc96670293</vt:lpwstr>
      </vt:variant>
      <vt:variant>
        <vt:i4>1441846</vt:i4>
      </vt:variant>
      <vt:variant>
        <vt:i4>110</vt:i4>
      </vt:variant>
      <vt:variant>
        <vt:i4>0</vt:i4>
      </vt:variant>
      <vt:variant>
        <vt:i4>5</vt:i4>
      </vt:variant>
      <vt:variant>
        <vt:lpwstr/>
      </vt:variant>
      <vt:variant>
        <vt:lpwstr>_Toc96670292</vt:lpwstr>
      </vt:variant>
      <vt:variant>
        <vt:i4>1376310</vt:i4>
      </vt:variant>
      <vt:variant>
        <vt:i4>104</vt:i4>
      </vt:variant>
      <vt:variant>
        <vt:i4>0</vt:i4>
      </vt:variant>
      <vt:variant>
        <vt:i4>5</vt:i4>
      </vt:variant>
      <vt:variant>
        <vt:lpwstr/>
      </vt:variant>
      <vt:variant>
        <vt:lpwstr>_Toc96670291</vt:lpwstr>
      </vt:variant>
      <vt:variant>
        <vt:i4>1310774</vt:i4>
      </vt:variant>
      <vt:variant>
        <vt:i4>98</vt:i4>
      </vt:variant>
      <vt:variant>
        <vt:i4>0</vt:i4>
      </vt:variant>
      <vt:variant>
        <vt:i4>5</vt:i4>
      </vt:variant>
      <vt:variant>
        <vt:lpwstr/>
      </vt:variant>
      <vt:variant>
        <vt:lpwstr>_Toc96670290</vt:lpwstr>
      </vt:variant>
      <vt:variant>
        <vt:i4>1900599</vt:i4>
      </vt:variant>
      <vt:variant>
        <vt:i4>92</vt:i4>
      </vt:variant>
      <vt:variant>
        <vt:i4>0</vt:i4>
      </vt:variant>
      <vt:variant>
        <vt:i4>5</vt:i4>
      </vt:variant>
      <vt:variant>
        <vt:lpwstr/>
      </vt:variant>
      <vt:variant>
        <vt:lpwstr>_Toc96670289</vt:lpwstr>
      </vt:variant>
      <vt:variant>
        <vt:i4>1835063</vt:i4>
      </vt:variant>
      <vt:variant>
        <vt:i4>86</vt:i4>
      </vt:variant>
      <vt:variant>
        <vt:i4>0</vt:i4>
      </vt:variant>
      <vt:variant>
        <vt:i4>5</vt:i4>
      </vt:variant>
      <vt:variant>
        <vt:lpwstr/>
      </vt:variant>
      <vt:variant>
        <vt:lpwstr>_Toc96670288</vt:lpwstr>
      </vt:variant>
      <vt:variant>
        <vt:i4>1245239</vt:i4>
      </vt:variant>
      <vt:variant>
        <vt:i4>80</vt:i4>
      </vt:variant>
      <vt:variant>
        <vt:i4>0</vt:i4>
      </vt:variant>
      <vt:variant>
        <vt:i4>5</vt:i4>
      </vt:variant>
      <vt:variant>
        <vt:lpwstr/>
      </vt:variant>
      <vt:variant>
        <vt:lpwstr>_Toc96670287</vt:lpwstr>
      </vt:variant>
      <vt:variant>
        <vt:i4>1179703</vt:i4>
      </vt:variant>
      <vt:variant>
        <vt:i4>74</vt:i4>
      </vt:variant>
      <vt:variant>
        <vt:i4>0</vt:i4>
      </vt:variant>
      <vt:variant>
        <vt:i4>5</vt:i4>
      </vt:variant>
      <vt:variant>
        <vt:lpwstr/>
      </vt:variant>
      <vt:variant>
        <vt:lpwstr>_Toc96670286</vt:lpwstr>
      </vt:variant>
      <vt:variant>
        <vt:i4>1114167</vt:i4>
      </vt:variant>
      <vt:variant>
        <vt:i4>68</vt:i4>
      </vt:variant>
      <vt:variant>
        <vt:i4>0</vt:i4>
      </vt:variant>
      <vt:variant>
        <vt:i4>5</vt:i4>
      </vt:variant>
      <vt:variant>
        <vt:lpwstr/>
      </vt:variant>
      <vt:variant>
        <vt:lpwstr>_Toc96670285</vt:lpwstr>
      </vt:variant>
      <vt:variant>
        <vt:i4>1048631</vt:i4>
      </vt:variant>
      <vt:variant>
        <vt:i4>62</vt:i4>
      </vt:variant>
      <vt:variant>
        <vt:i4>0</vt:i4>
      </vt:variant>
      <vt:variant>
        <vt:i4>5</vt:i4>
      </vt:variant>
      <vt:variant>
        <vt:lpwstr/>
      </vt:variant>
      <vt:variant>
        <vt:lpwstr>_Toc96670284</vt:lpwstr>
      </vt:variant>
      <vt:variant>
        <vt:i4>1507383</vt:i4>
      </vt:variant>
      <vt:variant>
        <vt:i4>56</vt:i4>
      </vt:variant>
      <vt:variant>
        <vt:i4>0</vt:i4>
      </vt:variant>
      <vt:variant>
        <vt:i4>5</vt:i4>
      </vt:variant>
      <vt:variant>
        <vt:lpwstr/>
      </vt:variant>
      <vt:variant>
        <vt:lpwstr>_Toc96670283</vt:lpwstr>
      </vt:variant>
      <vt:variant>
        <vt:i4>1441847</vt:i4>
      </vt:variant>
      <vt:variant>
        <vt:i4>50</vt:i4>
      </vt:variant>
      <vt:variant>
        <vt:i4>0</vt:i4>
      </vt:variant>
      <vt:variant>
        <vt:i4>5</vt:i4>
      </vt:variant>
      <vt:variant>
        <vt:lpwstr/>
      </vt:variant>
      <vt:variant>
        <vt:lpwstr>_Toc96670282</vt:lpwstr>
      </vt:variant>
      <vt:variant>
        <vt:i4>1376311</vt:i4>
      </vt:variant>
      <vt:variant>
        <vt:i4>44</vt:i4>
      </vt:variant>
      <vt:variant>
        <vt:i4>0</vt:i4>
      </vt:variant>
      <vt:variant>
        <vt:i4>5</vt:i4>
      </vt:variant>
      <vt:variant>
        <vt:lpwstr/>
      </vt:variant>
      <vt:variant>
        <vt:lpwstr>_Toc96670281</vt:lpwstr>
      </vt:variant>
      <vt:variant>
        <vt:i4>1310775</vt:i4>
      </vt:variant>
      <vt:variant>
        <vt:i4>38</vt:i4>
      </vt:variant>
      <vt:variant>
        <vt:i4>0</vt:i4>
      </vt:variant>
      <vt:variant>
        <vt:i4>5</vt:i4>
      </vt:variant>
      <vt:variant>
        <vt:lpwstr/>
      </vt:variant>
      <vt:variant>
        <vt:lpwstr>_Toc96670280</vt:lpwstr>
      </vt:variant>
      <vt:variant>
        <vt:i4>1900600</vt:i4>
      </vt:variant>
      <vt:variant>
        <vt:i4>32</vt:i4>
      </vt:variant>
      <vt:variant>
        <vt:i4>0</vt:i4>
      </vt:variant>
      <vt:variant>
        <vt:i4>5</vt:i4>
      </vt:variant>
      <vt:variant>
        <vt:lpwstr/>
      </vt:variant>
      <vt:variant>
        <vt:lpwstr>_Toc96670279</vt:lpwstr>
      </vt:variant>
      <vt:variant>
        <vt:i4>1835064</vt:i4>
      </vt:variant>
      <vt:variant>
        <vt:i4>26</vt:i4>
      </vt:variant>
      <vt:variant>
        <vt:i4>0</vt:i4>
      </vt:variant>
      <vt:variant>
        <vt:i4>5</vt:i4>
      </vt:variant>
      <vt:variant>
        <vt:lpwstr/>
      </vt:variant>
      <vt:variant>
        <vt:lpwstr>_Toc96670278</vt:lpwstr>
      </vt:variant>
      <vt:variant>
        <vt:i4>1245240</vt:i4>
      </vt:variant>
      <vt:variant>
        <vt:i4>20</vt:i4>
      </vt:variant>
      <vt:variant>
        <vt:i4>0</vt:i4>
      </vt:variant>
      <vt:variant>
        <vt:i4>5</vt:i4>
      </vt:variant>
      <vt:variant>
        <vt:lpwstr/>
      </vt:variant>
      <vt:variant>
        <vt:lpwstr>_Toc96670277</vt:lpwstr>
      </vt:variant>
      <vt:variant>
        <vt:i4>1179704</vt:i4>
      </vt:variant>
      <vt:variant>
        <vt:i4>14</vt:i4>
      </vt:variant>
      <vt:variant>
        <vt:i4>0</vt:i4>
      </vt:variant>
      <vt:variant>
        <vt:i4>5</vt:i4>
      </vt:variant>
      <vt:variant>
        <vt:lpwstr/>
      </vt:variant>
      <vt:variant>
        <vt:lpwstr>_Toc96670276</vt:lpwstr>
      </vt:variant>
      <vt:variant>
        <vt:i4>1114168</vt:i4>
      </vt:variant>
      <vt:variant>
        <vt:i4>8</vt:i4>
      </vt:variant>
      <vt:variant>
        <vt:i4>0</vt:i4>
      </vt:variant>
      <vt:variant>
        <vt:i4>5</vt:i4>
      </vt:variant>
      <vt:variant>
        <vt:lpwstr/>
      </vt:variant>
      <vt:variant>
        <vt:lpwstr>_Toc96670275</vt:lpwstr>
      </vt:variant>
      <vt:variant>
        <vt:i4>1048632</vt:i4>
      </vt:variant>
      <vt:variant>
        <vt:i4>2</vt:i4>
      </vt:variant>
      <vt:variant>
        <vt:i4>0</vt:i4>
      </vt:variant>
      <vt:variant>
        <vt:i4>5</vt:i4>
      </vt:variant>
      <vt:variant>
        <vt:lpwstr/>
      </vt:variant>
      <vt:variant>
        <vt:lpwstr>_Toc96670274</vt:lpwstr>
      </vt:variant>
      <vt:variant>
        <vt:i4>5242954</vt:i4>
      </vt:variant>
      <vt:variant>
        <vt:i4>18</vt:i4>
      </vt:variant>
      <vt:variant>
        <vt:i4>0</vt:i4>
      </vt:variant>
      <vt:variant>
        <vt:i4>5</vt:i4>
      </vt:variant>
      <vt:variant>
        <vt:lpwstr>https://www.hiv.gov/federal-response/ending-the-hiv-epidemic/jurisdictions/phase-one</vt:lpwstr>
      </vt:variant>
      <vt:variant>
        <vt:lpwstr/>
      </vt:variant>
      <vt:variant>
        <vt:i4>7602238</vt:i4>
      </vt:variant>
      <vt:variant>
        <vt:i4>15</vt:i4>
      </vt:variant>
      <vt:variant>
        <vt:i4>0</vt:i4>
      </vt:variant>
      <vt:variant>
        <vt:i4>5</vt:i4>
      </vt:variant>
      <vt:variant>
        <vt:lpwstr>https://www.samhsa.gov/sites/default/files/samhsa-behavioral-health-integration.pdf</vt:lpwstr>
      </vt:variant>
      <vt:variant>
        <vt:lpwstr/>
      </vt:variant>
      <vt:variant>
        <vt:i4>6094928</vt:i4>
      </vt:variant>
      <vt:variant>
        <vt:i4>12</vt:i4>
      </vt:variant>
      <vt:variant>
        <vt:i4>0</vt:i4>
      </vt:variant>
      <vt:variant>
        <vt:i4>5</vt:i4>
      </vt:variant>
      <vt:variant>
        <vt:lpwstr>https://www.cdc.gov/endhiv/jurisdictions.html</vt:lpwstr>
      </vt:variant>
      <vt:variant>
        <vt:lpwstr/>
      </vt:variant>
      <vt:variant>
        <vt:i4>7143533</vt:i4>
      </vt:variant>
      <vt:variant>
        <vt:i4>9</vt:i4>
      </vt:variant>
      <vt:variant>
        <vt:i4>0</vt:i4>
      </vt:variant>
      <vt:variant>
        <vt:i4>5</vt:i4>
      </vt:variant>
      <vt:variant>
        <vt:lpwstr>https://www.cdc.gov/hiv/pdf/group/racialethnic/hispanic-latino/cdc-hiv-group-hispanic-latino-factsheet.pdf</vt:lpwstr>
      </vt:variant>
      <vt:variant>
        <vt:lpwstr/>
      </vt:variant>
      <vt:variant>
        <vt:i4>3080301</vt:i4>
      </vt:variant>
      <vt:variant>
        <vt:i4>6</vt:i4>
      </vt:variant>
      <vt:variant>
        <vt:i4>0</vt:i4>
      </vt:variant>
      <vt:variant>
        <vt:i4>5</vt:i4>
      </vt:variant>
      <vt:variant>
        <vt:lpwstr>https://www.cdc.gov/hiv/group/racialethnic/africanamericans/index.html</vt:lpwstr>
      </vt:variant>
      <vt:variant>
        <vt:lpwstr/>
      </vt:variant>
      <vt:variant>
        <vt:i4>5898254</vt:i4>
      </vt:variant>
      <vt:variant>
        <vt:i4>3</vt:i4>
      </vt:variant>
      <vt:variant>
        <vt:i4>0</vt:i4>
      </vt:variant>
      <vt:variant>
        <vt:i4>5</vt:i4>
      </vt:variant>
      <vt:variant>
        <vt:lpwstr>https://www.hiv.gov/federal-response/national-hiv-aids-strategy/national-hiv-aids-strategy-2022-2025</vt:lpwstr>
      </vt:variant>
      <vt:variant>
        <vt:lpwstr/>
      </vt:variant>
      <vt:variant>
        <vt:i4>6094924</vt:i4>
      </vt:variant>
      <vt:variant>
        <vt:i4>0</vt:i4>
      </vt:variant>
      <vt:variant>
        <vt:i4>0</vt:i4>
      </vt:variant>
      <vt:variant>
        <vt:i4>5</vt:i4>
      </vt:variant>
      <vt:variant>
        <vt:lpwstr>https://www.hiv.gov/federal-response/ending-the-hiv-epidemic/overview</vt:lpwstr>
      </vt:variant>
      <vt:variant>
        <vt:lpwstr/>
      </vt:variant>
      <vt:variant>
        <vt:i4>5636210</vt:i4>
      </vt:variant>
      <vt:variant>
        <vt:i4>0</vt:i4>
      </vt:variant>
      <vt:variant>
        <vt:i4>0</vt:i4>
      </vt:variant>
      <vt:variant>
        <vt:i4>5</vt:i4>
      </vt:variant>
      <vt:variant>
        <vt:lpwstr>mailto:Jamie.Wilson@samhsa.hhs.gov</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Minority AIDS Initiative (MAI) - High Risk Populations NOFO</dc:title>
  <dc:subject>Services Grants</dc:subject>
  <dc:creator>SAMHSA/OPPB/PPM</dc:creator>
  <cp:keywords>samhsa, grants, rfa, services</cp:keywords>
  <dc:description/>
  <cp:lastModifiedBy>Nima Shamsa</cp:lastModifiedBy>
  <cp:revision>88</cp:revision>
  <cp:lastPrinted>2022-04-05T18:41:00Z</cp:lastPrinted>
  <dcterms:created xsi:type="dcterms:W3CDTF">2024-08-14T17:11:00Z</dcterms:created>
  <dcterms:modified xsi:type="dcterms:W3CDTF">2024-08-15T12:23:00Z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0x010100F475877D3550984792DA04D1B56BDC44</vt:lpwstr>
  </property>
  <property fmtid="{D5CDD505-2E9C-101B-9397-08002B2CF9AE}" pid="4" name="_dlc_DocIdItemGuid">
    <vt:lpwstr>a682affe-05ac-4401-8583-f84d32066754</vt:lpwstr>
  </property>
  <property fmtid="{D5CDD505-2E9C-101B-9397-08002B2CF9AE}" pid="5" name="GrammarlyDocumentId">
    <vt:lpwstr>c4ae3f3afbdde8b793b250faddc1eb7c5e8583a312a5d17c18fa7b5799306a8e</vt:lpwstr>
  </property>
</Properties>
</file>